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3F5013" w14:textId="0C8E388E" w:rsidR="002C385A" w:rsidRPr="00EB232C" w:rsidRDefault="00961B30" w:rsidP="002C385A">
      <w:pPr>
        <w:pStyle w:val="a7"/>
        <w:spacing w:line="276" w:lineRule="auto"/>
        <w:jc w:val="right"/>
        <w:rPr>
          <w:rFonts w:ascii="PragmaticaCTT" w:hAnsi="PragmaticaCTT"/>
          <w:b/>
          <w:sz w:val="22"/>
          <w:szCs w:val="22"/>
        </w:rPr>
      </w:pPr>
      <w:r w:rsidRPr="00EB232C">
        <w:rPr>
          <w:rFonts w:ascii="PragmaticaCTT" w:hAnsi="PragmaticaCTT"/>
          <w:b/>
          <w:sz w:val="22"/>
          <w:szCs w:val="22"/>
        </w:rPr>
        <w:t xml:space="preserve">Схвалено </w:t>
      </w:r>
      <w:r w:rsidR="002C385A" w:rsidRPr="00EB232C">
        <w:rPr>
          <w:rFonts w:ascii="PragmaticaCTT" w:hAnsi="PragmaticaCTT"/>
          <w:b/>
          <w:sz w:val="22"/>
          <w:szCs w:val="22"/>
        </w:rPr>
        <w:t>Рішенням загальних зборів</w:t>
      </w:r>
    </w:p>
    <w:p w14:paraId="53EFE2A9" w14:textId="77777777" w:rsidR="002C385A" w:rsidRPr="00EB232C" w:rsidRDefault="002C385A" w:rsidP="002C385A">
      <w:pPr>
        <w:pStyle w:val="a7"/>
        <w:spacing w:line="276" w:lineRule="auto"/>
        <w:jc w:val="right"/>
        <w:rPr>
          <w:rFonts w:ascii="PragmaticaCTT" w:hAnsi="PragmaticaCTT"/>
          <w:b/>
          <w:sz w:val="22"/>
          <w:szCs w:val="22"/>
        </w:rPr>
      </w:pPr>
      <w:r w:rsidRPr="00EB232C">
        <w:rPr>
          <w:rFonts w:ascii="PragmaticaCTT" w:hAnsi="PragmaticaCTT"/>
          <w:b/>
          <w:sz w:val="22"/>
          <w:szCs w:val="22"/>
        </w:rPr>
        <w:t>трудового колективу</w:t>
      </w:r>
    </w:p>
    <w:p w14:paraId="43A356B3" w14:textId="471C5D54" w:rsidR="00EB232C" w:rsidRDefault="00EB232C" w:rsidP="002C385A">
      <w:pPr>
        <w:pStyle w:val="a7"/>
        <w:spacing w:line="276" w:lineRule="auto"/>
        <w:jc w:val="right"/>
        <w:rPr>
          <w:rFonts w:ascii="PragmaticaCTT" w:hAnsi="PragmaticaCTT"/>
          <w:b/>
          <w:sz w:val="22"/>
          <w:szCs w:val="22"/>
        </w:rPr>
      </w:pPr>
      <w:r w:rsidRPr="00FB16F4">
        <w:rPr>
          <w:rFonts w:ascii="PragmaticaCTT" w:hAnsi="PragmaticaCTT"/>
          <w:b/>
          <w:sz w:val="22"/>
          <w:szCs w:val="22"/>
        </w:rPr>
        <w:t>ФІЛІЇ «НІЖИНСЬКИЙ ЕЛЕВАТОР</w:t>
      </w:r>
      <w:r w:rsidR="002C385A" w:rsidRPr="00EB232C">
        <w:rPr>
          <w:rFonts w:ascii="PragmaticaCTT" w:hAnsi="PragmaticaCTT"/>
          <w:b/>
          <w:sz w:val="22"/>
          <w:szCs w:val="22"/>
        </w:rPr>
        <w:t xml:space="preserve">» </w:t>
      </w:r>
    </w:p>
    <w:p w14:paraId="34D74DAE" w14:textId="26352CC5" w:rsidR="002C385A" w:rsidRPr="00FB16F4" w:rsidRDefault="002C385A" w:rsidP="002C385A">
      <w:pPr>
        <w:pStyle w:val="a7"/>
        <w:spacing w:line="276" w:lineRule="auto"/>
        <w:jc w:val="right"/>
        <w:rPr>
          <w:rFonts w:ascii="PragmaticaCTT" w:hAnsi="PragmaticaCTT"/>
          <w:b/>
          <w:sz w:val="22"/>
          <w:szCs w:val="22"/>
        </w:rPr>
      </w:pPr>
      <w:r w:rsidRPr="00FB16F4">
        <w:rPr>
          <w:rFonts w:ascii="PragmaticaCTT" w:hAnsi="PragmaticaCTT"/>
          <w:b/>
          <w:sz w:val="22"/>
          <w:szCs w:val="22"/>
        </w:rPr>
        <w:t xml:space="preserve">СТОВ </w:t>
      </w:r>
      <w:r w:rsidR="00EB232C" w:rsidRPr="00FB16F4">
        <w:rPr>
          <w:rFonts w:ascii="PragmaticaCTT" w:hAnsi="PragmaticaCTT"/>
          <w:b/>
          <w:sz w:val="22"/>
          <w:szCs w:val="22"/>
        </w:rPr>
        <w:t>«ДРУЖБА-НОВА»</w:t>
      </w:r>
    </w:p>
    <w:p w14:paraId="1F177986" w14:textId="21B9F4A8" w:rsidR="00961B30" w:rsidRPr="00730A4E" w:rsidRDefault="002C385A" w:rsidP="00FB16F4">
      <w:pPr>
        <w:pStyle w:val="a7"/>
        <w:spacing w:line="276" w:lineRule="auto"/>
        <w:jc w:val="right"/>
        <w:rPr>
          <w:rFonts w:ascii="PragmaticaCTT" w:hAnsi="PragmaticaCTT"/>
          <w:b/>
          <w:sz w:val="22"/>
          <w:szCs w:val="22"/>
          <w:u w:val="single"/>
        </w:rPr>
      </w:pPr>
      <w:r w:rsidRPr="00730A4E">
        <w:rPr>
          <w:rFonts w:ascii="PragmaticaCTT" w:hAnsi="PragmaticaCTT"/>
          <w:b/>
          <w:sz w:val="22"/>
          <w:szCs w:val="22"/>
          <w:u w:val="single"/>
        </w:rPr>
        <w:t>протокол від «</w:t>
      </w:r>
      <w:r w:rsidR="00BF247B">
        <w:rPr>
          <w:rFonts w:ascii="PragmaticaCTT" w:hAnsi="PragmaticaCTT"/>
          <w:b/>
          <w:sz w:val="22"/>
          <w:szCs w:val="22"/>
          <w:u w:val="single"/>
          <w:lang w:val="ru-RU"/>
        </w:rPr>
        <w:t>25</w:t>
      </w:r>
      <w:r w:rsidRPr="00730A4E">
        <w:rPr>
          <w:rFonts w:ascii="PragmaticaCTT" w:hAnsi="PragmaticaCTT"/>
          <w:b/>
          <w:sz w:val="22"/>
          <w:szCs w:val="22"/>
          <w:u w:val="single"/>
        </w:rPr>
        <w:t>»</w:t>
      </w:r>
      <w:r w:rsidR="00730A4E" w:rsidRPr="00730A4E">
        <w:rPr>
          <w:rFonts w:ascii="PragmaticaCTT" w:hAnsi="PragmaticaCTT"/>
          <w:b/>
          <w:sz w:val="22"/>
          <w:szCs w:val="22"/>
          <w:u w:val="single"/>
        </w:rPr>
        <w:t xml:space="preserve"> </w:t>
      </w:r>
      <w:proofErr w:type="spellStart"/>
      <w:r w:rsidR="00BF247B">
        <w:rPr>
          <w:rFonts w:ascii="PragmaticaCTT" w:hAnsi="PragmaticaCTT"/>
          <w:b/>
          <w:sz w:val="22"/>
          <w:szCs w:val="22"/>
          <w:u w:val="single"/>
          <w:lang w:val="ru-RU"/>
        </w:rPr>
        <w:t>серпня</w:t>
      </w:r>
      <w:proofErr w:type="spellEnd"/>
      <w:r w:rsidR="00730A4E" w:rsidRPr="00730A4E">
        <w:rPr>
          <w:rFonts w:ascii="PragmaticaCTT" w:hAnsi="PragmaticaCTT"/>
          <w:b/>
          <w:sz w:val="22"/>
          <w:szCs w:val="22"/>
          <w:u w:val="single"/>
        </w:rPr>
        <w:t xml:space="preserve"> </w:t>
      </w:r>
      <w:r w:rsidRPr="00730A4E">
        <w:rPr>
          <w:rFonts w:ascii="PragmaticaCTT" w:hAnsi="PragmaticaCTT"/>
          <w:b/>
          <w:sz w:val="22"/>
          <w:szCs w:val="22"/>
          <w:u w:val="single"/>
        </w:rPr>
        <w:t>202</w:t>
      </w:r>
      <w:r w:rsidR="0037786F" w:rsidRPr="00730A4E">
        <w:rPr>
          <w:rFonts w:ascii="PragmaticaCTT" w:hAnsi="PragmaticaCTT"/>
          <w:b/>
          <w:sz w:val="22"/>
          <w:szCs w:val="22"/>
          <w:u w:val="single"/>
        </w:rPr>
        <w:t>1</w:t>
      </w:r>
      <w:r w:rsidRPr="00730A4E">
        <w:rPr>
          <w:rFonts w:ascii="PragmaticaCTT" w:hAnsi="PragmaticaCTT"/>
          <w:b/>
          <w:sz w:val="22"/>
          <w:szCs w:val="22"/>
          <w:u w:val="single"/>
        </w:rPr>
        <w:t xml:space="preserve"> р.</w:t>
      </w:r>
      <w:r w:rsidR="00961B30" w:rsidRPr="00730A4E">
        <w:rPr>
          <w:rFonts w:ascii="PragmaticaCTT" w:hAnsi="PragmaticaCTT"/>
          <w:b/>
          <w:sz w:val="22"/>
          <w:szCs w:val="22"/>
          <w:u w:val="single"/>
        </w:rPr>
        <w:t xml:space="preserve"> </w:t>
      </w:r>
    </w:p>
    <w:p w14:paraId="6CE585DB" w14:textId="77777777" w:rsidR="0063497F" w:rsidRPr="00F14602" w:rsidRDefault="0063497F" w:rsidP="00117434">
      <w:pPr>
        <w:pStyle w:val="a7"/>
        <w:spacing w:line="276" w:lineRule="auto"/>
        <w:jc w:val="both"/>
        <w:rPr>
          <w:rFonts w:ascii="PragmaticaCTT" w:hAnsi="PragmaticaCTT"/>
          <w:b/>
          <w:sz w:val="22"/>
          <w:szCs w:val="22"/>
        </w:rPr>
      </w:pPr>
    </w:p>
    <w:p w14:paraId="3C4D08E9" w14:textId="77777777" w:rsidR="0063497F" w:rsidRPr="00F14602" w:rsidRDefault="0063497F" w:rsidP="00117434">
      <w:pPr>
        <w:pStyle w:val="a7"/>
        <w:spacing w:line="276" w:lineRule="auto"/>
        <w:jc w:val="both"/>
        <w:rPr>
          <w:rFonts w:ascii="PragmaticaCTT" w:hAnsi="PragmaticaCTT"/>
          <w:sz w:val="22"/>
          <w:szCs w:val="22"/>
        </w:rPr>
      </w:pPr>
    </w:p>
    <w:p w14:paraId="725BB147" w14:textId="77777777" w:rsidR="0063497F" w:rsidRPr="00F14602" w:rsidRDefault="0063497F" w:rsidP="00117434">
      <w:pPr>
        <w:pStyle w:val="a7"/>
        <w:spacing w:line="276" w:lineRule="auto"/>
        <w:jc w:val="both"/>
        <w:rPr>
          <w:rFonts w:ascii="PragmaticaCTT" w:hAnsi="PragmaticaCTT"/>
          <w:sz w:val="22"/>
          <w:szCs w:val="22"/>
        </w:rPr>
      </w:pPr>
    </w:p>
    <w:p w14:paraId="42ACDA71" w14:textId="77777777" w:rsidR="0063497F" w:rsidRPr="00F14602" w:rsidRDefault="0063497F" w:rsidP="00117434">
      <w:pPr>
        <w:pStyle w:val="a7"/>
        <w:spacing w:line="276" w:lineRule="auto"/>
        <w:jc w:val="both"/>
        <w:rPr>
          <w:rFonts w:ascii="PragmaticaCTT" w:hAnsi="PragmaticaCTT"/>
          <w:sz w:val="22"/>
          <w:szCs w:val="22"/>
        </w:rPr>
      </w:pPr>
    </w:p>
    <w:p w14:paraId="7C44FF62" w14:textId="77777777" w:rsidR="006C6933" w:rsidRPr="00F14602" w:rsidRDefault="006C6933" w:rsidP="00117434">
      <w:pPr>
        <w:pStyle w:val="a7"/>
        <w:spacing w:line="276" w:lineRule="auto"/>
        <w:jc w:val="both"/>
        <w:rPr>
          <w:rFonts w:ascii="PragmaticaCTT" w:hAnsi="PragmaticaCTT"/>
          <w:sz w:val="22"/>
          <w:szCs w:val="22"/>
        </w:rPr>
      </w:pPr>
    </w:p>
    <w:p w14:paraId="7E0646BD" w14:textId="77777777" w:rsidR="0063497F" w:rsidRPr="000577B8" w:rsidRDefault="0063497F" w:rsidP="00117434">
      <w:pPr>
        <w:pStyle w:val="a7"/>
        <w:spacing w:line="276" w:lineRule="auto"/>
        <w:jc w:val="both"/>
        <w:rPr>
          <w:rFonts w:ascii="PragmaticaCTT" w:hAnsi="PragmaticaCTT"/>
          <w:sz w:val="22"/>
          <w:szCs w:val="22"/>
          <w:lang w:val="ru-RU"/>
        </w:rPr>
      </w:pPr>
    </w:p>
    <w:p w14:paraId="51D4AF7A" w14:textId="77777777" w:rsidR="0063497F" w:rsidRPr="00F14602" w:rsidRDefault="0063497F" w:rsidP="00117434">
      <w:pPr>
        <w:pStyle w:val="a7"/>
        <w:spacing w:line="276" w:lineRule="auto"/>
        <w:jc w:val="both"/>
        <w:rPr>
          <w:rFonts w:ascii="PragmaticaCTT" w:hAnsi="PragmaticaCTT"/>
          <w:sz w:val="22"/>
          <w:szCs w:val="22"/>
        </w:rPr>
      </w:pPr>
    </w:p>
    <w:p w14:paraId="675CCE09" w14:textId="77777777" w:rsidR="0063497F" w:rsidRPr="00F14602" w:rsidRDefault="0063497F" w:rsidP="00117434">
      <w:pPr>
        <w:pStyle w:val="a7"/>
        <w:spacing w:line="276" w:lineRule="auto"/>
        <w:jc w:val="both"/>
        <w:rPr>
          <w:rFonts w:ascii="PragmaticaCTT" w:hAnsi="PragmaticaCTT"/>
          <w:sz w:val="22"/>
          <w:szCs w:val="22"/>
        </w:rPr>
      </w:pPr>
    </w:p>
    <w:p w14:paraId="6E590CA1" w14:textId="77777777" w:rsidR="001614BB" w:rsidRPr="000404E9" w:rsidRDefault="001614BB" w:rsidP="001614BB">
      <w:pPr>
        <w:pStyle w:val="a7"/>
        <w:spacing w:line="276" w:lineRule="auto"/>
        <w:jc w:val="both"/>
        <w:rPr>
          <w:rFonts w:ascii="PragmaticaCTT" w:hAnsi="PragmaticaCTT"/>
          <w:sz w:val="22"/>
          <w:szCs w:val="22"/>
        </w:rPr>
      </w:pPr>
    </w:p>
    <w:p w14:paraId="694662C3" w14:textId="77777777" w:rsidR="001614BB" w:rsidRPr="000404E9" w:rsidRDefault="001614BB" w:rsidP="00B27A09">
      <w:pPr>
        <w:pStyle w:val="a7"/>
        <w:spacing w:line="276" w:lineRule="auto"/>
        <w:rPr>
          <w:rFonts w:ascii="PragmaticaCTT" w:hAnsi="PragmaticaCTT"/>
          <w:b/>
          <w:sz w:val="22"/>
          <w:szCs w:val="22"/>
        </w:rPr>
      </w:pPr>
      <w:r w:rsidRPr="000404E9">
        <w:rPr>
          <w:rFonts w:ascii="PragmaticaCTT" w:hAnsi="PragmaticaCTT"/>
          <w:b/>
          <w:sz w:val="22"/>
          <w:szCs w:val="22"/>
        </w:rPr>
        <w:t>Колективний договір</w:t>
      </w:r>
    </w:p>
    <w:p w14:paraId="4C47D0CB" w14:textId="3E84860B" w:rsidR="001614BB" w:rsidRPr="003D42AE" w:rsidRDefault="00EB232C" w:rsidP="00B27A09">
      <w:pPr>
        <w:pStyle w:val="a7"/>
        <w:spacing w:line="276" w:lineRule="auto"/>
        <w:rPr>
          <w:rFonts w:ascii="PragmaticaCTT" w:hAnsi="PragmaticaCTT"/>
          <w:b/>
          <w:sz w:val="22"/>
          <w:szCs w:val="22"/>
          <w:lang w:val="ru-RU"/>
        </w:rPr>
      </w:pPr>
      <w:r>
        <w:rPr>
          <w:rFonts w:ascii="PragmaticaCTT" w:hAnsi="PragmaticaCTT"/>
          <w:b/>
          <w:sz w:val="22"/>
          <w:szCs w:val="22"/>
          <w:lang w:val="ru-RU"/>
        </w:rPr>
        <w:t>ФІЛІЇ «НІЖИНСЬКИЙ ЕЛЕВАТОР» СТОВ «ДРУЖБА-НОВА»</w:t>
      </w:r>
    </w:p>
    <w:p w14:paraId="7A21E28B" w14:textId="3F3B836A" w:rsidR="001614BB" w:rsidRPr="000404E9" w:rsidRDefault="001614BB" w:rsidP="00B27A09">
      <w:pPr>
        <w:pStyle w:val="a7"/>
        <w:spacing w:line="276" w:lineRule="auto"/>
        <w:rPr>
          <w:rFonts w:ascii="PragmaticaCTT" w:hAnsi="PragmaticaCTT"/>
          <w:sz w:val="22"/>
          <w:szCs w:val="22"/>
        </w:rPr>
      </w:pPr>
      <w:r w:rsidRPr="000404E9">
        <w:rPr>
          <w:rFonts w:ascii="PragmaticaCTT" w:hAnsi="PragmaticaCTT"/>
          <w:sz w:val="22"/>
          <w:szCs w:val="22"/>
        </w:rPr>
        <w:t xml:space="preserve">на </w:t>
      </w:r>
      <w:r w:rsidR="00467991" w:rsidRPr="00467991">
        <w:rPr>
          <w:rFonts w:ascii="PragmaticaCTT" w:hAnsi="PragmaticaCTT"/>
          <w:sz w:val="22"/>
          <w:szCs w:val="22"/>
        </w:rPr>
        <w:t>20</w:t>
      </w:r>
      <w:r w:rsidR="00717558">
        <w:rPr>
          <w:rFonts w:ascii="PragmaticaCTT" w:hAnsi="PragmaticaCTT"/>
          <w:sz w:val="22"/>
          <w:szCs w:val="22"/>
          <w:lang w:val="ru-RU"/>
        </w:rPr>
        <w:t>2</w:t>
      </w:r>
      <w:r w:rsidR="00692103">
        <w:rPr>
          <w:rFonts w:ascii="PragmaticaCTT" w:hAnsi="PragmaticaCTT"/>
          <w:sz w:val="22"/>
          <w:szCs w:val="22"/>
          <w:lang w:val="ru-RU"/>
        </w:rPr>
        <w:t>1</w:t>
      </w:r>
      <w:r w:rsidRPr="00467991">
        <w:rPr>
          <w:rFonts w:ascii="PragmaticaCTT" w:hAnsi="PragmaticaCTT"/>
          <w:sz w:val="22"/>
          <w:szCs w:val="22"/>
        </w:rPr>
        <w:t>-</w:t>
      </w:r>
      <w:r w:rsidR="00467991" w:rsidRPr="00467991">
        <w:rPr>
          <w:rFonts w:ascii="PragmaticaCTT" w:hAnsi="PragmaticaCTT"/>
          <w:sz w:val="22"/>
          <w:szCs w:val="22"/>
        </w:rPr>
        <w:t>20</w:t>
      </w:r>
      <w:r w:rsidR="00B5648D">
        <w:rPr>
          <w:rFonts w:ascii="PragmaticaCTT" w:hAnsi="PragmaticaCTT"/>
          <w:sz w:val="22"/>
          <w:szCs w:val="22"/>
        </w:rPr>
        <w:t>2</w:t>
      </w:r>
      <w:r w:rsidR="00692103">
        <w:rPr>
          <w:rFonts w:ascii="PragmaticaCTT" w:hAnsi="PragmaticaCTT"/>
          <w:sz w:val="22"/>
          <w:szCs w:val="22"/>
          <w:lang w:val="ru-RU"/>
        </w:rPr>
        <w:t xml:space="preserve">3 </w:t>
      </w:r>
      <w:r w:rsidRPr="000404E9">
        <w:rPr>
          <w:rFonts w:ascii="PragmaticaCTT" w:hAnsi="PragmaticaCTT"/>
          <w:sz w:val="22"/>
          <w:szCs w:val="22"/>
        </w:rPr>
        <w:t>роки</w:t>
      </w:r>
    </w:p>
    <w:p w14:paraId="00FCF6CB" w14:textId="77777777" w:rsidR="001614BB" w:rsidRPr="000404E9" w:rsidRDefault="001614BB" w:rsidP="001614BB">
      <w:pPr>
        <w:pStyle w:val="a7"/>
        <w:spacing w:line="276" w:lineRule="auto"/>
        <w:jc w:val="both"/>
        <w:rPr>
          <w:rFonts w:ascii="PragmaticaCTT" w:hAnsi="PragmaticaCTT"/>
          <w:sz w:val="22"/>
          <w:szCs w:val="22"/>
        </w:rPr>
      </w:pPr>
    </w:p>
    <w:p w14:paraId="03948CD0" w14:textId="77777777" w:rsidR="001614BB" w:rsidRPr="000404E9" w:rsidRDefault="001614BB" w:rsidP="001614BB">
      <w:pPr>
        <w:pStyle w:val="a7"/>
        <w:spacing w:line="276" w:lineRule="auto"/>
        <w:jc w:val="both"/>
        <w:rPr>
          <w:rFonts w:ascii="PragmaticaCTT" w:hAnsi="PragmaticaCTT"/>
          <w:sz w:val="22"/>
          <w:szCs w:val="22"/>
        </w:rPr>
      </w:pPr>
    </w:p>
    <w:p w14:paraId="74EAAA7A" w14:textId="77777777" w:rsidR="001614BB" w:rsidRPr="000404E9" w:rsidRDefault="001614BB" w:rsidP="001614BB">
      <w:pPr>
        <w:pStyle w:val="a7"/>
        <w:spacing w:line="276" w:lineRule="auto"/>
        <w:jc w:val="both"/>
        <w:rPr>
          <w:rFonts w:ascii="PragmaticaCTT" w:hAnsi="PragmaticaCTT"/>
          <w:sz w:val="22"/>
          <w:szCs w:val="22"/>
        </w:rPr>
      </w:pPr>
    </w:p>
    <w:tbl>
      <w:tblPr>
        <w:tblW w:w="10031" w:type="dxa"/>
        <w:tblLook w:val="01E0" w:firstRow="1" w:lastRow="1" w:firstColumn="1" w:lastColumn="1" w:noHBand="0" w:noVBand="0"/>
      </w:tblPr>
      <w:tblGrid>
        <w:gridCol w:w="4912"/>
        <w:gridCol w:w="5119"/>
      </w:tblGrid>
      <w:tr w:rsidR="001614BB" w:rsidRPr="004B01F2" w14:paraId="61975369" w14:textId="77777777" w:rsidTr="00080719">
        <w:tc>
          <w:tcPr>
            <w:tcW w:w="4912" w:type="dxa"/>
          </w:tcPr>
          <w:p w14:paraId="699B0861" w14:textId="77777777" w:rsidR="001614BB" w:rsidRPr="004B01F2" w:rsidRDefault="001614BB" w:rsidP="002A66F2">
            <w:pPr>
              <w:pStyle w:val="a7"/>
              <w:spacing w:line="276" w:lineRule="auto"/>
              <w:jc w:val="both"/>
              <w:rPr>
                <w:rFonts w:ascii="PragmaticaCTT" w:hAnsi="PragmaticaCTT"/>
                <w:b/>
                <w:sz w:val="22"/>
                <w:szCs w:val="22"/>
              </w:rPr>
            </w:pPr>
            <w:r w:rsidRPr="004B01F2">
              <w:rPr>
                <w:rFonts w:ascii="PragmaticaCTT" w:hAnsi="PragmaticaCTT"/>
                <w:b/>
                <w:sz w:val="22"/>
                <w:szCs w:val="22"/>
                <w:lang w:val="ru-RU"/>
              </w:rPr>
              <w:t>ВІД ТРУДОВОГО КОЛЕКТИВУ:</w:t>
            </w:r>
          </w:p>
        </w:tc>
        <w:tc>
          <w:tcPr>
            <w:tcW w:w="5119" w:type="dxa"/>
          </w:tcPr>
          <w:p w14:paraId="7B9D6E24" w14:textId="77777777" w:rsidR="001614BB" w:rsidRPr="004B01F2" w:rsidRDefault="001614BB" w:rsidP="00080719">
            <w:pPr>
              <w:pStyle w:val="a7"/>
              <w:spacing w:line="276" w:lineRule="auto"/>
              <w:ind w:left="337"/>
              <w:jc w:val="both"/>
              <w:rPr>
                <w:rFonts w:ascii="PragmaticaCTT" w:hAnsi="PragmaticaCTT"/>
                <w:b/>
                <w:sz w:val="22"/>
                <w:szCs w:val="22"/>
              </w:rPr>
            </w:pPr>
            <w:r w:rsidRPr="004B01F2">
              <w:rPr>
                <w:rFonts w:ascii="PragmaticaCTT" w:hAnsi="PragmaticaCTT"/>
                <w:b/>
                <w:sz w:val="22"/>
                <w:szCs w:val="22"/>
              </w:rPr>
              <w:t>ВІД АДМІНІСТРАЦІЇ:</w:t>
            </w:r>
          </w:p>
        </w:tc>
      </w:tr>
    </w:tbl>
    <w:p w14:paraId="0567D890" w14:textId="77777777" w:rsidR="001614BB" w:rsidRPr="000404E9" w:rsidRDefault="001614BB" w:rsidP="001614BB">
      <w:pPr>
        <w:pStyle w:val="a7"/>
        <w:spacing w:line="276" w:lineRule="auto"/>
        <w:jc w:val="both"/>
        <w:rPr>
          <w:rFonts w:ascii="PragmaticaCTT" w:hAnsi="PragmaticaCTT"/>
          <w:sz w:val="22"/>
          <w:szCs w:val="22"/>
        </w:rPr>
      </w:pPr>
    </w:p>
    <w:p w14:paraId="7BEBB1A0" w14:textId="785571AE" w:rsidR="00B53DD8" w:rsidRPr="003D42AE" w:rsidRDefault="003D42AE" w:rsidP="00B53DD8">
      <w:pPr>
        <w:rPr>
          <w:rFonts w:ascii="PragmaticaCTT" w:hAnsi="PragmaticaCTT"/>
          <w:sz w:val="22"/>
          <w:szCs w:val="22"/>
          <w:lang w:val="uk-UA"/>
        </w:rPr>
      </w:pPr>
      <w:r w:rsidRPr="003D42AE">
        <w:rPr>
          <w:rFonts w:ascii="PragmaticaCTT" w:hAnsi="PragmaticaCTT"/>
          <w:sz w:val="22"/>
          <w:szCs w:val="22"/>
          <w:lang w:val="uk-UA"/>
        </w:rPr>
        <w:t>Представник трудового колективу</w:t>
      </w:r>
      <w:r w:rsidR="00B53DD8" w:rsidRPr="003D42AE">
        <w:rPr>
          <w:rFonts w:ascii="PragmaticaCTT" w:hAnsi="PragmaticaCTT"/>
          <w:sz w:val="22"/>
          <w:szCs w:val="22"/>
          <w:lang w:val="uk-UA"/>
        </w:rPr>
        <w:t xml:space="preserve">   </w:t>
      </w:r>
      <w:r w:rsidR="00FB532D" w:rsidRPr="003D42AE">
        <w:rPr>
          <w:rFonts w:ascii="PragmaticaCTT" w:hAnsi="PragmaticaCTT"/>
          <w:sz w:val="22"/>
          <w:szCs w:val="22"/>
          <w:lang w:val="uk-UA"/>
        </w:rPr>
        <w:tab/>
      </w:r>
      <w:r w:rsidR="00B53DD8" w:rsidRPr="003D42AE">
        <w:rPr>
          <w:rFonts w:ascii="PragmaticaCTT" w:hAnsi="PragmaticaCTT"/>
          <w:sz w:val="22"/>
          <w:szCs w:val="22"/>
          <w:lang w:val="uk-UA"/>
        </w:rPr>
        <w:t xml:space="preserve">           </w:t>
      </w:r>
      <w:r w:rsidR="00FB532D" w:rsidRPr="003D42AE">
        <w:rPr>
          <w:rFonts w:ascii="PragmaticaCTT" w:hAnsi="PragmaticaCTT"/>
          <w:sz w:val="22"/>
          <w:szCs w:val="22"/>
          <w:lang w:val="uk-UA"/>
        </w:rPr>
        <w:tab/>
      </w:r>
      <w:r w:rsidR="00B53DD8" w:rsidRPr="003D42AE">
        <w:rPr>
          <w:rFonts w:ascii="PragmaticaCTT" w:hAnsi="PragmaticaCTT"/>
          <w:sz w:val="22"/>
          <w:szCs w:val="22"/>
          <w:lang w:val="uk-UA"/>
        </w:rPr>
        <w:t xml:space="preserve">     Директор </w:t>
      </w:r>
      <w:r w:rsidR="000725DC">
        <w:rPr>
          <w:rFonts w:ascii="PragmaticaCTT" w:hAnsi="PragmaticaCTT"/>
          <w:sz w:val="22"/>
          <w:szCs w:val="22"/>
          <w:lang w:val="uk-UA"/>
        </w:rPr>
        <w:t>ФІЛІЇ</w:t>
      </w:r>
      <w:r w:rsidR="00B53DD8" w:rsidRPr="003D42AE">
        <w:rPr>
          <w:rFonts w:ascii="PragmaticaCTT" w:hAnsi="PragmaticaCTT"/>
          <w:sz w:val="22"/>
          <w:szCs w:val="22"/>
          <w:lang w:val="uk-UA"/>
        </w:rPr>
        <w:t xml:space="preserve">        </w:t>
      </w:r>
    </w:p>
    <w:p w14:paraId="1C0A3280" w14:textId="77777777" w:rsidR="00B53DD8" w:rsidRPr="004E72E9" w:rsidRDefault="00FB532D" w:rsidP="00B53DD8">
      <w:pPr>
        <w:rPr>
          <w:rFonts w:ascii="PragmaticaCTT" w:hAnsi="PragmaticaCTT"/>
          <w:sz w:val="22"/>
          <w:szCs w:val="22"/>
        </w:rPr>
      </w:pPr>
      <w:r>
        <w:rPr>
          <w:rFonts w:ascii="PragmaticaCTT" w:hAnsi="PragmaticaCTT"/>
          <w:sz w:val="22"/>
          <w:szCs w:val="22"/>
        </w:rPr>
        <w:tab/>
      </w:r>
    </w:p>
    <w:p w14:paraId="4E401737" w14:textId="77777777" w:rsidR="001614BB" w:rsidRPr="000404E9" w:rsidRDefault="001614BB" w:rsidP="001614BB">
      <w:pPr>
        <w:pStyle w:val="a7"/>
        <w:spacing w:line="276" w:lineRule="auto"/>
        <w:jc w:val="both"/>
        <w:rPr>
          <w:rFonts w:ascii="PragmaticaCTT" w:hAnsi="PragmaticaCTT"/>
          <w:sz w:val="22"/>
          <w:szCs w:val="22"/>
        </w:rPr>
      </w:pPr>
    </w:p>
    <w:p w14:paraId="0BC77419" w14:textId="3CD0E1F6" w:rsidR="00B53DD8" w:rsidRPr="00AC7029" w:rsidRDefault="00B53DD8" w:rsidP="00B53DD8">
      <w:pPr>
        <w:pStyle w:val="a7"/>
        <w:spacing w:line="276" w:lineRule="auto"/>
        <w:jc w:val="both"/>
        <w:rPr>
          <w:rFonts w:ascii="PragmaticaCTT" w:hAnsi="PragmaticaCTT"/>
          <w:sz w:val="22"/>
          <w:szCs w:val="22"/>
        </w:rPr>
      </w:pPr>
      <w:r w:rsidRPr="0037786F">
        <w:rPr>
          <w:rFonts w:ascii="PragmaticaCTT" w:hAnsi="PragmaticaCTT"/>
          <w:sz w:val="22"/>
          <w:szCs w:val="22"/>
        </w:rPr>
        <w:t>________________</w:t>
      </w:r>
      <w:r w:rsidRPr="00D74FC5">
        <w:rPr>
          <w:rFonts w:ascii="PragmaticaCTT" w:hAnsi="PragmaticaCTT"/>
          <w:sz w:val="22"/>
          <w:szCs w:val="22"/>
        </w:rPr>
        <w:t xml:space="preserve"> </w:t>
      </w:r>
      <w:r w:rsidR="00EB232C">
        <w:rPr>
          <w:rFonts w:ascii="PragmaticaCTT" w:hAnsi="PragmaticaCTT"/>
          <w:spacing w:val="-10"/>
          <w:sz w:val="22"/>
          <w:szCs w:val="22"/>
        </w:rPr>
        <w:t xml:space="preserve">   </w:t>
      </w:r>
      <w:r w:rsidR="0037786F">
        <w:rPr>
          <w:rFonts w:ascii="PragmaticaCTT" w:hAnsi="PragmaticaCTT"/>
          <w:spacing w:val="-10"/>
          <w:sz w:val="22"/>
          <w:szCs w:val="22"/>
        </w:rPr>
        <w:t xml:space="preserve">К.С. </w:t>
      </w:r>
      <w:proofErr w:type="spellStart"/>
      <w:r w:rsidR="0037786F">
        <w:rPr>
          <w:rFonts w:ascii="PragmaticaCTT" w:hAnsi="PragmaticaCTT"/>
          <w:spacing w:val="-10"/>
          <w:sz w:val="22"/>
          <w:szCs w:val="22"/>
        </w:rPr>
        <w:t>Манюкова</w:t>
      </w:r>
      <w:proofErr w:type="spellEnd"/>
      <w:r w:rsidR="00EB232C">
        <w:rPr>
          <w:rFonts w:ascii="PragmaticaCTT" w:hAnsi="PragmaticaCTT"/>
          <w:spacing w:val="-10"/>
          <w:sz w:val="22"/>
          <w:szCs w:val="22"/>
        </w:rPr>
        <w:t xml:space="preserve">   </w:t>
      </w:r>
      <w:r w:rsidR="0035173C" w:rsidRPr="00AC7029">
        <w:rPr>
          <w:rFonts w:ascii="PragmaticaCTT" w:hAnsi="PragmaticaCTT"/>
          <w:sz w:val="22"/>
          <w:szCs w:val="22"/>
        </w:rPr>
        <w:tab/>
      </w:r>
      <w:r>
        <w:rPr>
          <w:rFonts w:ascii="PragmaticaCTT" w:hAnsi="PragmaticaCTT"/>
          <w:sz w:val="22"/>
          <w:szCs w:val="22"/>
        </w:rPr>
        <w:t xml:space="preserve">              </w:t>
      </w:r>
      <w:r w:rsidR="00080719">
        <w:rPr>
          <w:rFonts w:ascii="PragmaticaCTT" w:hAnsi="PragmaticaCTT"/>
          <w:sz w:val="22"/>
          <w:szCs w:val="22"/>
        </w:rPr>
        <w:tab/>
      </w:r>
      <w:r w:rsidR="00AC7029">
        <w:rPr>
          <w:rFonts w:ascii="PragmaticaCTT" w:hAnsi="PragmaticaCTT"/>
          <w:sz w:val="22"/>
          <w:szCs w:val="22"/>
        </w:rPr>
        <w:t xml:space="preserve">                               </w:t>
      </w:r>
      <w:r>
        <w:rPr>
          <w:rFonts w:ascii="PragmaticaCTT" w:hAnsi="PragmaticaCTT"/>
          <w:sz w:val="22"/>
          <w:szCs w:val="22"/>
        </w:rPr>
        <w:t xml:space="preserve"> ________________ </w:t>
      </w:r>
      <w:r w:rsidR="00717558" w:rsidRPr="00AC7029">
        <w:rPr>
          <w:rFonts w:ascii="PragmaticaCTT" w:hAnsi="PragmaticaCTT"/>
          <w:sz w:val="22"/>
          <w:szCs w:val="22"/>
        </w:rPr>
        <w:t>Є.</w:t>
      </w:r>
      <w:r w:rsidR="00EB232C">
        <w:rPr>
          <w:rFonts w:ascii="PragmaticaCTT" w:hAnsi="PragmaticaCTT"/>
          <w:sz w:val="22"/>
          <w:szCs w:val="22"/>
        </w:rPr>
        <w:t>М. Деркач</w:t>
      </w:r>
    </w:p>
    <w:p w14:paraId="7DBD91C2" w14:textId="77777777" w:rsidR="001614BB" w:rsidRPr="000404E9" w:rsidRDefault="001614BB" w:rsidP="001614BB">
      <w:pPr>
        <w:pStyle w:val="a7"/>
        <w:spacing w:line="276" w:lineRule="auto"/>
        <w:jc w:val="both"/>
        <w:rPr>
          <w:rFonts w:ascii="PragmaticaCTT" w:hAnsi="PragmaticaCTT"/>
          <w:sz w:val="22"/>
          <w:szCs w:val="22"/>
        </w:rPr>
      </w:pPr>
    </w:p>
    <w:p w14:paraId="6C8DC5E5" w14:textId="77777777" w:rsidR="001614BB" w:rsidRPr="000404E9" w:rsidRDefault="001614BB" w:rsidP="001614BB">
      <w:pPr>
        <w:pStyle w:val="a7"/>
        <w:spacing w:line="276" w:lineRule="auto"/>
        <w:jc w:val="both"/>
        <w:rPr>
          <w:rFonts w:ascii="PragmaticaCTT" w:hAnsi="PragmaticaCTT"/>
          <w:sz w:val="22"/>
          <w:szCs w:val="22"/>
        </w:rPr>
      </w:pPr>
    </w:p>
    <w:p w14:paraId="15EDDD4D" w14:textId="77777777" w:rsidR="001614BB" w:rsidRPr="000404E9" w:rsidRDefault="001614BB" w:rsidP="001614BB">
      <w:pPr>
        <w:pStyle w:val="a7"/>
        <w:spacing w:line="276" w:lineRule="auto"/>
        <w:jc w:val="both"/>
        <w:rPr>
          <w:rFonts w:ascii="PragmaticaCTT" w:hAnsi="PragmaticaCTT"/>
          <w:sz w:val="22"/>
          <w:szCs w:val="22"/>
        </w:rPr>
      </w:pPr>
    </w:p>
    <w:p w14:paraId="614F973B" w14:textId="77777777" w:rsidR="001614BB" w:rsidRPr="000725DC" w:rsidRDefault="001614BB" w:rsidP="001614BB">
      <w:pPr>
        <w:pStyle w:val="a7"/>
        <w:spacing w:line="276" w:lineRule="auto"/>
        <w:jc w:val="both"/>
        <w:rPr>
          <w:rFonts w:ascii="PragmaticaCTT" w:hAnsi="PragmaticaCTT"/>
          <w:sz w:val="22"/>
          <w:szCs w:val="22"/>
        </w:rPr>
      </w:pPr>
    </w:p>
    <w:p w14:paraId="45699E7B" w14:textId="77777777" w:rsidR="001614BB" w:rsidRPr="000725DC" w:rsidRDefault="001614BB" w:rsidP="001614BB">
      <w:pPr>
        <w:pStyle w:val="a7"/>
        <w:spacing w:line="276" w:lineRule="auto"/>
        <w:jc w:val="both"/>
        <w:rPr>
          <w:rFonts w:ascii="PragmaticaCTT" w:hAnsi="PragmaticaCTT"/>
          <w:sz w:val="22"/>
          <w:szCs w:val="22"/>
        </w:rPr>
      </w:pPr>
      <w:r w:rsidRPr="000725DC">
        <w:rPr>
          <w:rFonts w:ascii="PragmaticaCTT" w:hAnsi="PragmaticaCTT"/>
          <w:sz w:val="22"/>
          <w:szCs w:val="22"/>
        </w:rPr>
        <w:t>Набув чинності</w:t>
      </w:r>
    </w:p>
    <w:p w14:paraId="7553E143" w14:textId="0E15A8BA" w:rsidR="0063497F" w:rsidRPr="00F14602" w:rsidRDefault="0031491B" w:rsidP="001614BB">
      <w:pPr>
        <w:pStyle w:val="a7"/>
        <w:spacing w:line="276" w:lineRule="auto"/>
        <w:jc w:val="both"/>
        <w:rPr>
          <w:rFonts w:ascii="PragmaticaCTT" w:hAnsi="PragmaticaCTT"/>
          <w:b/>
          <w:sz w:val="22"/>
          <w:szCs w:val="22"/>
        </w:rPr>
      </w:pPr>
      <w:r w:rsidRPr="0031491B">
        <w:rPr>
          <w:rFonts w:ascii="PragmaticaCTT" w:hAnsi="PragmaticaCTT"/>
          <w:sz w:val="22"/>
          <w:szCs w:val="22"/>
          <w:u w:val="single"/>
        </w:rPr>
        <w:t>«</w:t>
      </w:r>
      <w:r w:rsidR="00BF247B">
        <w:rPr>
          <w:rFonts w:ascii="PragmaticaCTT" w:hAnsi="PragmaticaCTT"/>
          <w:sz w:val="22"/>
          <w:szCs w:val="22"/>
          <w:u w:val="single"/>
          <w:lang w:val="ru-RU"/>
        </w:rPr>
        <w:t>25</w:t>
      </w:r>
      <w:r w:rsidRPr="0031491B">
        <w:rPr>
          <w:rFonts w:ascii="PragmaticaCTT" w:hAnsi="PragmaticaCTT"/>
          <w:sz w:val="22"/>
          <w:szCs w:val="22"/>
          <w:u w:val="single"/>
        </w:rPr>
        <w:t xml:space="preserve">» </w:t>
      </w:r>
      <w:proofErr w:type="spellStart"/>
      <w:r w:rsidR="00BF247B">
        <w:rPr>
          <w:rFonts w:ascii="PragmaticaCTT" w:hAnsi="PragmaticaCTT"/>
          <w:sz w:val="22"/>
          <w:szCs w:val="22"/>
          <w:u w:val="single"/>
          <w:lang w:val="ru-RU"/>
        </w:rPr>
        <w:t>серпня</w:t>
      </w:r>
      <w:proofErr w:type="spellEnd"/>
      <w:r w:rsidRPr="0031491B">
        <w:rPr>
          <w:rFonts w:ascii="PragmaticaCTT" w:hAnsi="PragmaticaCTT"/>
          <w:sz w:val="22"/>
          <w:szCs w:val="22"/>
          <w:u w:val="single"/>
        </w:rPr>
        <w:t xml:space="preserve"> 2021 р.</w:t>
      </w:r>
      <w:r w:rsidRPr="0031491B">
        <w:rPr>
          <w:rFonts w:ascii="PragmaticaCTT" w:hAnsi="PragmaticaCTT"/>
          <w:sz w:val="22"/>
          <w:szCs w:val="22"/>
        </w:rPr>
        <w:t xml:space="preserve"> </w:t>
      </w:r>
      <w:r w:rsidR="001614BB" w:rsidRPr="000404E9">
        <w:rPr>
          <w:rFonts w:ascii="PragmaticaCTT" w:hAnsi="PragmaticaCTT"/>
          <w:sz w:val="22"/>
          <w:szCs w:val="22"/>
        </w:rPr>
        <w:br w:type="page"/>
      </w:r>
      <w:r w:rsidR="0063497F" w:rsidRPr="00F14602">
        <w:rPr>
          <w:rFonts w:ascii="PragmaticaCTT" w:hAnsi="PragmaticaCTT"/>
          <w:b/>
          <w:sz w:val="22"/>
          <w:szCs w:val="22"/>
        </w:rPr>
        <w:lastRenderedPageBreak/>
        <w:t>З М І С Т</w:t>
      </w:r>
    </w:p>
    <w:p w14:paraId="2DF5CA3E" w14:textId="77777777" w:rsidR="0063497F" w:rsidRPr="00F14602" w:rsidRDefault="0063497F" w:rsidP="00117434">
      <w:pPr>
        <w:pStyle w:val="a7"/>
        <w:spacing w:line="276" w:lineRule="auto"/>
        <w:jc w:val="both"/>
        <w:rPr>
          <w:rFonts w:ascii="PragmaticaCTT" w:hAnsi="PragmaticaCTT"/>
          <w:sz w:val="22"/>
          <w:szCs w:val="22"/>
        </w:rPr>
      </w:pPr>
    </w:p>
    <w:tbl>
      <w:tblPr>
        <w:tblW w:w="0" w:type="auto"/>
        <w:tblLook w:val="01E0" w:firstRow="1" w:lastRow="1" w:firstColumn="1" w:lastColumn="1" w:noHBand="0" w:noVBand="0"/>
      </w:tblPr>
      <w:tblGrid>
        <w:gridCol w:w="1804"/>
        <w:gridCol w:w="6563"/>
        <w:gridCol w:w="855"/>
      </w:tblGrid>
      <w:tr w:rsidR="006C6933" w:rsidRPr="00E51D25" w14:paraId="0CC2D267" w14:textId="77777777">
        <w:tc>
          <w:tcPr>
            <w:tcW w:w="1804" w:type="dxa"/>
          </w:tcPr>
          <w:p w14:paraId="495C6C96" w14:textId="77777777" w:rsidR="006C6933" w:rsidRPr="00E51D25" w:rsidRDefault="006C6933" w:rsidP="00E51D25">
            <w:pPr>
              <w:pStyle w:val="a7"/>
              <w:spacing w:line="276" w:lineRule="auto"/>
              <w:jc w:val="both"/>
              <w:rPr>
                <w:rFonts w:ascii="PragmaticaCTT" w:hAnsi="PragmaticaCTT"/>
                <w:sz w:val="22"/>
                <w:szCs w:val="22"/>
              </w:rPr>
            </w:pPr>
            <w:r w:rsidRPr="00E51D25">
              <w:rPr>
                <w:rFonts w:ascii="PragmaticaCTT" w:hAnsi="PragmaticaCTT"/>
                <w:sz w:val="22"/>
                <w:szCs w:val="22"/>
              </w:rPr>
              <w:t>Розділ I</w:t>
            </w:r>
          </w:p>
          <w:p w14:paraId="79BE9BF1" w14:textId="77777777" w:rsidR="006C6933" w:rsidRPr="00E51D25" w:rsidRDefault="006C6933" w:rsidP="00E51D25">
            <w:pPr>
              <w:pStyle w:val="a7"/>
              <w:spacing w:line="276" w:lineRule="auto"/>
              <w:jc w:val="both"/>
              <w:rPr>
                <w:rFonts w:ascii="PragmaticaCTT" w:hAnsi="PragmaticaCTT"/>
                <w:sz w:val="22"/>
                <w:szCs w:val="22"/>
              </w:rPr>
            </w:pPr>
            <w:r w:rsidRPr="00E51D25">
              <w:rPr>
                <w:rFonts w:ascii="PragmaticaCTT" w:hAnsi="PragmaticaCTT"/>
                <w:sz w:val="22"/>
                <w:szCs w:val="22"/>
              </w:rPr>
              <w:t>Розділ II</w:t>
            </w:r>
          </w:p>
        </w:tc>
        <w:tc>
          <w:tcPr>
            <w:tcW w:w="6563" w:type="dxa"/>
          </w:tcPr>
          <w:p w14:paraId="20716A82" w14:textId="77777777" w:rsidR="006C6933" w:rsidRPr="00E51D25" w:rsidRDefault="006C6933" w:rsidP="00E51D25">
            <w:pPr>
              <w:pStyle w:val="a7"/>
              <w:spacing w:line="276" w:lineRule="auto"/>
              <w:jc w:val="both"/>
              <w:rPr>
                <w:rFonts w:ascii="PragmaticaCTT" w:hAnsi="PragmaticaCTT"/>
                <w:sz w:val="22"/>
                <w:szCs w:val="22"/>
              </w:rPr>
            </w:pPr>
            <w:r w:rsidRPr="00E51D25">
              <w:rPr>
                <w:rFonts w:ascii="PragmaticaCTT" w:hAnsi="PragmaticaCTT"/>
                <w:sz w:val="22"/>
                <w:szCs w:val="22"/>
              </w:rPr>
              <w:t>Загальні положення………………………………………………..</w:t>
            </w:r>
          </w:p>
          <w:p w14:paraId="3A0FBDBE" w14:textId="77777777" w:rsidR="006C6933" w:rsidRPr="00E51D25" w:rsidRDefault="006C6933" w:rsidP="00E51D25">
            <w:pPr>
              <w:pStyle w:val="a7"/>
              <w:spacing w:line="276" w:lineRule="auto"/>
              <w:jc w:val="both"/>
              <w:rPr>
                <w:rFonts w:ascii="PragmaticaCTT" w:hAnsi="PragmaticaCTT"/>
                <w:sz w:val="22"/>
                <w:szCs w:val="22"/>
              </w:rPr>
            </w:pPr>
            <w:r w:rsidRPr="00E51D25">
              <w:rPr>
                <w:rFonts w:ascii="PragmaticaCTT" w:hAnsi="PragmaticaCTT"/>
                <w:sz w:val="22"/>
                <w:szCs w:val="22"/>
              </w:rPr>
              <w:t>Забезпечення продуктивної зайнятості………………………</w:t>
            </w:r>
          </w:p>
        </w:tc>
        <w:tc>
          <w:tcPr>
            <w:tcW w:w="855" w:type="dxa"/>
          </w:tcPr>
          <w:p w14:paraId="08EEE490" w14:textId="77777777" w:rsidR="006C6933" w:rsidRPr="00E51D25" w:rsidRDefault="006C6933" w:rsidP="00E51D25">
            <w:pPr>
              <w:pStyle w:val="a7"/>
              <w:spacing w:line="276" w:lineRule="auto"/>
              <w:jc w:val="both"/>
              <w:rPr>
                <w:rFonts w:ascii="PragmaticaCTT" w:hAnsi="PragmaticaCTT"/>
                <w:sz w:val="22"/>
                <w:szCs w:val="22"/>
              </w:rPr>
            </w:pPr>
            <w:r w:rsidRPr="00E51D25">
              <w:rPr>
                <w:rFonts w:ascii="PragmaticaCTT" w:hAnsi="PragmaticaCTT"/>
                <w:sz w:val="22"/>
                <w:szCs w:val="22"/>
              </w:rPr>
              <w:t>3</w:t>
            </w:r>
          </w:p>
          <w:p w14:paraId="4FC3272D" w14:textId="77777777" w:rsidR="006C6933" w:rsidRPr="00E51D25" w:rsidRDefault="006C6933" w:rsidP="00E51D25">
            <w:pPr>
              <w:pStyle w:val="a7"/>
              <w:spacing w:line="276" w:lineRule="auto"/>
              <w:jc w:val="both"/>
              <w:rPr>
                <w:rFonts w:ascii="PragmaticaCTT" w:hAnsi="PragmaticaCTT"/>
                <w:sz w:val="22"/>
                <w:szCs w:val="22"/>
              </w:rPr>
            </w:pPr>
            <w:r w:rsidRPr="00E51D25">
              <w:rPr>
                <w:rFonts w:ascii="PragmaticaCTT" w:hAnsi="PragmaticaCTT"/>
                <w:sz w:val="22"/>
                <w:szCs w:val="22"/>
              </w:rPr>
              <w:t>4</w:t>
            </w:r>
          </w:p>
        </w:tc>
      </w:tr>
      <w:tr w:rsidR="006C6933" w:rsidRPr="00E51D25" w14:paraId="2768C0CB" w14:textId="77777777">
        <w:tc>
          <w:tcPr>
            <w:tcW w:w="1804" w:type="dxa"/>
          </w:tcPr>
          <w:p w14:paraId="290E5FDC" w14:textId="77777777" w:rsidR="006C6933" w:rsidRPr="00E51D25" w:rsidRDefault="006C6933" w:rsidP="00E51D25">
            <w:pPr>
              <w:pStyle w:val="a7"/>
              <w:spacing w:line="276" w:lineRule="auto"/>
              <w:jc w:val="both"/>
              <w:rPr>
                <w:rFonts w:ascii="PragmaticaCTT" w:hAnsi="PragmaticaCTT"/>
                <w:sz w:val="22"/>
                <w:szCs w:val="22"/>
              </w:rPr>
            </w:pPr>
            <w:r w:rsidRPr="00E51D25">
              <w:rPr>
                <w:rFonts w:ascii="PragmaticaCTT" w:hAnsi="PragmaticaCTT"/>
                <w:sz w:val="22"/>
                <w:szCs w:val="22"/>
              </w:rPr>
              <w:t>Розділ ІІІ</w:t>
            </w:r>
          </w:p>
        </w:tc>
        <w:tc>
          <w:tcPr>
            <w:tcW w:w="6563" w:type="dxa"/>
          </w:tcPr>
          <w:p w14:paraId="2780355E" w14:textId="77777777" w:rsidR="006C6933" w:rsidRPr="00E51D25" w:rsidRDefault="006C6933" w:rsidP="00E51D25">
            <w:pPr>
              <w:pStyle w:val="a7"/>
              <w:spacing w:line="276" w:lineRule="auto"/>
              <w:jc w:val="both"/>
              <w:rPr>
                <w:rFonts w:ascii="PragmaticaCTT" w:hAnsi="PragmaticaCTT"/>
                <w:sz w:val="22"/>
                <w:szCs w:val="22"/>
              </w:rPr>
            </w:pPr>
            <w:r w:rsidRPr="00E51D25">
              <w:rPr>
                <w:rFonts w:ascii="PragmaticaCTT" w:hAnsi="PragmaticaCTT"/>
                <w:sz w:val="22"/>
                <w:szCs w:val="22"/>
              </w:rPr>
              <w:t>Режим роботи, тривалість робочого часу і відпочинку…..</w:t>
            </w:r>
          </w:p>
        </w:tc>
        <w:tc>
          <w:tcPr>
            <w:tcW w:w="855" w:type="dxa"/>
          </w:tcPr>
          <w:p w14:paraId="7C8C24B2" w14:textId="77777777" w:rsidR="006C6933" w:rsidRPr="004E501D" w:rsidRDefault="004E501D" w:rsidP="00E51D25">
            <w:pPr>
              <w:pStyle w:val="a7"/>
              <w:spacing w:line="276" w:lineRule="auto"/>
              <w:jc w:val="both"/>
              <w:rPr>
                <w:rFonts w:ascii="PragmaticaCTT" w:hAnsi="PragmaticaCTT"/>
                <w:sz w:val="22"/>
                <w:szCs w:val="22"/>
                <w:lang w:val="ru-RU"/>
              </w:rPr>
            </w:pPr>
            <w:r>
              <w:rPr>
                <w:rFonts w:ascii="PragmaticaCTT" w:hAnsi="PragmaticaCTT"/>
                <w:sz w:val="22"/>
                <w:szCs w:val="22"/>
                <w:lang w:val="ru-RU"/>
              </w:rPr>
              <w:t>4</w:t>
            </w:r>
          </w:p>
        </w:tc>
      </w:tr>
      <w:tr w:rsidR="006C6933" w:rsidRPr="00E51D25" w14:paraId="4D309ECB" w14:textId="77777777">
        <w:tc>
          <w:tcPr>
            <w:tcW w:w="1804" w:type="dxa"/>
          </w:tcPr>
          <w:p w14:paraId="78B8F699" w14:textId="77777777" w:rsidR="006C6933" w:rsidRPr="00E51D25" w:rsidRDefault="006C6933" w:rsidP="00E51D25">
            <w:pPr>
              <w:pStyle w:val="a7"/>
              <w:spacing w:line="276" w:lineRule="auto"/>
              <w:jc w:val="both"/>
              <w:rPr>
                <w:rFonts w:ascii="PragmaticaCTT" w:hAnsi="PragmaticaCTT"/>
                <w:sz w:val="22"/>
                <w:szCs w:val="22"/>
              </w:rPr>
            </w:pPr>
            <w:r w:rsidRPr="00E51D25">
              <w:rPr>
                <w:rFonts w:ascii="PragmaticaCTT" w:hAnsi="PragmaticaCTT"/>
                <w:sz w:val="22"/>
                <w:szCs w:val="22"/>
              </w:rPr>
              <w:t>Розділ ІV</w:t>
            </w:r>
          </w:p>
        </w:tc>
        <w:tc>
          <w:tcPr>
            <w:tcW w:w="6563" w:type="dxa"/>
          </w:tcPr>
          <w:p w14:paraId="6AD93707" w14:textId="77777777" w:rsidR="006C6933" w:rsidRPr="00E51D25" w:rsidRDefault="006C6933" w:rsidP="00E51D25">
            <w:pPr>
              <w:pStyle w:val="a7"/>
              <w:spacing w:line="276" w:lineRule="auto"/>
              <w:jc w:val="both"/>
              <w:rPr>
                <w:rFonts w:ascii="PragmaticaCTT" w:hAnsi="PragmaticaCTT"/>
                <w:sz w:val="22"/>
                <w:szCs w:val="22"/>
              </w:rPr>
            </w:pPr>
            <w:r w:rsidRPr="00E51D25">
              <w:rPr>
                <w:rFonts w:ascii="PragmaticaCTT" w:hAnsi="PragmaticaCTT"/>
                <w:sz w:val="22"/>
                <w:szCs w:val="22"/>
              </w:rPr>
              <w:t>Оплата праці………………………………………………………….</w:t>
            </w:r>
          </w:p>
        </w:tc>
        <w:tc>
          <w:tcPr>
            <w:tcW w:w="855" w:type="dxa"/>
          </w:tcPr>
          <w:p w14:paraId="2A20F3AB" w14:textId="77777777" w:rsidR="006C6933" w:rsidRPr="004E501D" w:rsidRDefault="004E501D" w:rsidP="00E51D25">
            <w:pPr>
              <w:pStyle w:val="a7"/>
              <w:spacing w:line="276" w:lineRule="auto"/>
              <w:jc w:val="both"/>
              <w:rPr>
                <w:rFonts w:ascii="PragmaticaCTT" w:hAnsi="PragmaticaCTT"/>
                <w:sz w:val="22"/>
                <w:szCs w:val="22"/>
                <w:lang w:val="ru-RU"/>
              </w:rPr>
            </w:pPr>
            <w:r>
              <w:rPr>
                <w:rFonts w:ascii="PragmaticaCTT" w:hAnsi="PragmaticaCTT"/>
                <w:sz w:val="22"/>
                <w:szCs w:val="22"/>
                <w:lang w:val="ru-RU"/>
              </w:rPr>
              <w:t>5</w:t>
            </w:r>
          </w:p>
        </w:tc>
      </w:tr>
      <w:tr w:rsidR="006C6933" w:rsidRPr="00E51D25" w14:paraId="678FE6A6" w14:textId="77777777">
        <w:tc>
          <w:tcPr>
            <w:tcW w:w="1804" w:type="dxa"/>
          </w:tcPr>
          <w:p w14:paraId="5D48AA03" w14:textId="77777777" w:rsidR="006C6933" w:rsidRPr="00E51D25" w:rsidRDefault="006C6933" w:rsidP="00E51D25">
            <w:pPr>
              <w:pStyle w:val="a7"/>
              <w:spacing w:line="276" w:lineRule="auto"/>
              <w:jc w:val="both"/>
              <w:rPr>
                <w:rFonts w:ascii="PragmaticaCTT" w:hAnsi="PragmaticaCTT"/>
                <w:sz w:val="22"/>
                <w:szCs w:val="22"/>
              </w:rPr>
            </w:pPr>
            <w:r w:rsidRPr="00E51D25">
              <w:rPr>
                <w:rFonts w:ascii="PragmaticaCTT" w:hAnsi="PragmaticaCTT"/>
                <w:sz w:val="22"/>
                <w:szCs w:val="22"/>
              </w:rPr>
              <w:t>Розділ V</w:t>
            </w:r>
          </w:p>
          <w:p w14:paraId="47AF0DE1" w14:textId="77777777" w:rsidR="006C6933" w:rsidRPr="00E51D25" w:rsidRDefault="006C6933" w:rsidP="00E51D25">
            <w:pPr>
              <w:pStyle w:val="a7"/>
              <w:spacing w:line="276" w:lineRule="auto"/>
              <w:jc w:val="both"/>
              <w:rPr>
                <w:rFonts w:ascii="PragmaticaCTT" w:hAnsi="PragmaticaCTT"/>
                <w:sz w:val="22"/>
                <w:szCs w:val="22"/>
              </w:rPr>
            </w:pPr>
            <w:r w:rsidRPr="00E51D25">
              <w:rPr>
                <w:rFonts w:ascii="PragmaticaCTT" w:hAnsi="PragmaticaCTT"/>
                <w:sz w:val="22"/>
                <w:szCs w:val="22"/>
              </w:rPr>
              <w:t>Розділ VІ</w:t>
            </w:r>
          </w:p>
        </w:tc>
        <w:tc>
          <w:tcPr>
            <w:tcW w:w="6563" w:type="dxa"/>
          </w:tcPr>
          <w:p w14:paraId="21B453F2" w14:textId="77777777" w:rsidR="006C6933" w:rsidRPr="00E51D25" w:rsidRDefault="006C6933" w:rsidP="00E51D25">
            <w:pPr>
              <w:pStyle w:val="a7"/>
              <w:spacing w:line="276" w:lineRule="auto"/>
              <w:jc w:val="both"/>
              <w:rPr>
                <w:rFonts w:ascii="PragmaticaCTT" w:hAnsi="PragmaticaCTT"/>
                <w:sz w:val="22"/>
                <w:szCs w:val="22"/>
              </w:rPr>
            </w:pPr>
            <w:r w:rsidRPr="00E51D25">
              <w:rPr>
                <w:rFonts w:ascii="PragmaticaCTT" w:hAnsi="PragmaticaCTT"/>
                <w:sz w:val="22"/>
                <w:szCs w:val="22"/>
              </w:rPr>
              <w:t>Зміни в організації виробництва і праці………………………</w:t>
            </w:r>
          </w:p>
          <w:p w14:paraId="1E053146" w14:textId="77777777" w:rsidR="006C6933" w:rsidRPr="00E51D25" w:rsidRDefault="006C6933" w:rsidP="00E51D25">
            <w:pPr>
              <w:pStyle w:val="a7"/>
              <w:spacing w:line="276" w:lineRule="auto"/>
              <w:jc w:val="both"/>
              <w:rPr>
                <w:rFonts w:ascii="PragmaticaCTT" w:hAnsi="PragmaticaCTT"/>
                <w:sz w:val="22"/>
                <w:szCs w:val="22"/>
              </w:rPr>
            </w:pPr>
            <w:r w:rsidRPr="00E51D25">
              <w:rPr>
                <w:rFonts w:ascii="PragmaticaCTT" w:hAnsi="PragmaticaCTT"/>
                <w:sz w:val="22"/>
                <w:szCs w:val="22"/>
              </w:rPr>
              <w:t>Охорона праці………………………………………………………..</w:t>
            </w:r>
          </w:p>
        </w:tc>
        <w:tc>
          <w:tcPr>
            <w:tcW w:w="855" w:type="dxa"/>
          </w:tcPr>
          <w:p w14:paraId="48401369" w14:textId="77777777" w:rsidR="006C6933" w:rsidRPr="004E501D" w:rsidRDefault="004E501D" w:rsidP="00E51D25">
            <w:pPr>
              <w:pStyle w:val="a7"/>
              <w:spacing w:line="276" w:lineRule="auto"/>
              <w:jc w:val="both"/>
              <w:rPr>
                <w:rFonts w:ascii="PragmaticaCTT" w:hAnsi="PragmaticaCTT"/>
                <w:sz w:val="22"/>
                <w:szCs w:val="22"/>
                <w:lang w:val="ru-RU"/>
              </w:rPr>
            </w:pPr>
            <w:r>
              <w:rPr>
                <w:rFonts w:ascii="PragmaticaCTT" w:hAnsi="PragmaticaCTT"/>
                <w:sz w:val="22"/>
                <w:szCs w:val="22"/>
                <w:lang w:val="ru-RU"/>
              </w:rPr>
              <w:t>6</w:t>
            </w:r>
          </w:p>
          <w:p w14:paraId="5D3579D6" w14:textId="77777777" w:rsidR="006C6933" w:rsidRPr="00E51D25" w:rsidRDefault="004E501D" w:rsidP="00E51D25">
            <w:pPr>
              <w:jc w:val="both"/>
              <w:rPr>
                <w:rFonts w:ascii="PragmaticaCTT" w:hAnsi="PragmaticaCTT"/>
                <w:sz w:val="22"/>
                <w:szCs w:val="22"/>
                <w:lang w:val="uk-UA"/>
              </w:rPr>
            </w:pPr>
            <w:r>
              <w:rPr>
                <w:rFonts w:ascii="PragmaticaCTT" w:hAnsi="PragmaticaCTT"/>
                <w:sz w:val="22"/>
                <w:szCs w:val="22"/>
                <w:lang w:val="uk-UA"/>
              </w:rPr>
              <w:t>7</w:t>
            </w:r>
          </w:p>
        </w:tc>
      </w:tr>
      <w:tr w:rsidR="006C6933" w:rsidRPr="00E51D25" w14:paraId="7E2AC03A" w14:textId="77777777">
        <w:tc>
          <w:tcPr>
            <w:tcW w:w="1804" w:type="dxa"/>
          </w:tcPr>
          <w:p w14:paraId="16905B54" w14:textId="77777777" w:rsidR="006C6933" w:rsidRPr="00EB61DF" w:rsidRDefault="006C6933" w:rsidP="00E51D25">
            <w:pPr>
              <w:pStyle w:val="a7"/>
              <w:spacing w:line="276" w:lineRule="auto"/>
              <w:jc w:val="both"/>
              <w:rPr>
                <w:rFonts w:ascii="PragmaticaCTT" w:hAnsi="PragmaticaCTT"/>
                <w:sz w:val="22"/>
                <w:szCs w:val="22"/>
                <w:lang w:val="en-US"/>
              </w:rPr>
            </w:pPr>
            <w:r w:rsidRPr="00E51D25">
              <w:rPr>
                <w:rFonts w:ascii="PragmaticaCTT" w:hAnsi="PragmaticaCTT"/>
                <w:sz w:val="22"/>
                <w:szCs w:val="22"/>
              </w:rPr>
              <w:t xml:space="preserve">Розділ </w:t>
            </w:r>
            <w:r w:rsidR="00EB61DF" w:rsidRPr="00E51D25">
              <w:rPr>
                <w:rFonts w:ascii="PragmaticaCTT" w:hAnsi="PragmaticaCTT"/>
                <w:sz w:val="22"/>
                <w:szCs w:val="22"/>
              </w:rPr>
              <w:t>VIІ</w:t>
            </w:r>
          </w:p>
        </w:tc>
        <w:tc>
          <w:tcPr>
            <w:tcW w:w="6563" w:type="dxa"/>
          </w:tcPr>
          <w:p w14:paraId="3B0C6402" w14:textId="77777777" w:rsidR="006C6933" w:rsidRPr="00E51D25" w:rsidRDefault="006C6933" w:rsidP="00290951">
            <w:pPr>
              <w:pStyle w:val="a7"/>
              <w:spacing w:line="276" w:lineRule="auto"/>
              <w:jc w:val="both"/>
              <w:rPr>
                <w:rFonts w:ascii="PragmaticaCTT" w:hAnsi="PragmaticaCTT"/>
                <w:sz w:val="22"/>
                <w:szCs w:val="22"/>
              </w:rPr>
            </w:pPr>
            <w:r w:rsidRPr="00E51D25">
              <w:rPr>
                <w:rFonts w:ascii="PragmaticaCTT" w:hAnsi="PragmaticaCTT"/>
                <w:sz w:val="22"/>
                <w:szCs w:val="22"/>
              </w:rPr>
              <w:t>Соціальн</w:t>
            </w:r>
            <w:r w:rsidR="00290951">
              <w:rPr>
                <w:rFonts w:ascii="PragmaticaCTT" w:hAnsi="PragmaticaCTT"/>
                <w:sz w:val="22"/>
                <w:szCs w:val="22"/>
              </w:rPr>
              <w:t>і</w:t>
            </w:r>
            <w:r w:rsidRPr="00E51D25">
              <w:rPr>
                <w:rFonts w:ascii="PragmaticaCTT" w:hAnsi="PragmaticaCTT"/>
                <w:sz w:val="22"/>
                <w:szCs w:val="22"/>
              </w:rPr>
              <w:t xml:space="preserve"> гарантії та пільги………</w:t>
            </w:r>
            <w:r w:rsidR="00290951">
              <w:rPr>
                <w:rFonts w:ascii="PragmaticaCTT" w:hAnsi="PragmaticaCTT"/>
                <w:sz w:val="22"/>
                <w:szCs w:val="22"/>
              </w:rPr>
              <w:t>……………………………</w:t>
            </w:r>
            <w:r w:rsidRPr="00E51D25">
              <w:rPr>
                <w:rFonts w:ascii="PragmaticaCTT" w:hAnsi="PragmaticaCTT"/>
                <w:sz w:val="22"/>
                <w:szCs w:val="22"/>
              </w:rPr>
              <w:t>….</w:t>
            </w:r>
          </w:p>
        </w:tc>
        <w:tc>
          <w:tcPr>
            <w:tcW w:w="855" w:type="dxa"/>
          </w:tcPr>
          <w:p w14:paraId="656566EF" w14:textId="77777777" w:rsidR="006C6933" w:rsidRPr="004E501D" w:rsidRDefault="004E501D" w:rsidP="00E51D25">
            <w:pPr>
              <w:pStyle w:val="a7"/>
              <w:spacing w:line="276" w:lineRule="auto"/>
              <w:jc w:val="both"/>
              <w:rPr>
                <w:rFonts w:ascii="PragmaticaCTT" w:hAnsi="PragmaticaCTT"/>
                <w:sz w:val="22"/>
                <w:szCs w:val="22"/>
                <w:lang w:val="ru-RU"/>
              </w:rPr>
            </w:pPr>
            <w:r>
              <w:rPr>
                <w:rFonts w:ascii="PragmaticaCTT" w:hAnsi="PragmaticaCTT"/>
                <w:sz w:val="22"/>
                <w:szCs w:val="22"/>
                <w:lang w:val="ru-RU"/>
              </w:rPr>
              <w:t>9</w:t>
            </w:r>
          </w:p>
        </w:tc>
      </w:tr>
      <w:tr w:rsidR="006C6933" w:rsidRPr="00E51D25" w14:paraId="377CD9A6" w14:textId="77777777">
        <w:tc>
          <w:tcPr>
            <w:tcW w:w="1804" w:type="dxa"/>
          </w:tcPr>
          <w:p w14:paraId="491D765E" w14:textId="77777777" w:rsidR="006C6933" w:rsidRPr="004E501D" w:rsidRDefault="006C6933" w:rsidP="00E51D25">
            <w:pPr>
              <w:pStyle w:val="a7"/>
              <w:spacing w:line="276" w:lineRule="auto"/>
              <w:jc w:val="both"/>
              <w:rPr>
                <w:rFonts w:ascii="PragmaticaCTT" w:hAnsi="PragmaticaCTT"/>
                <w:sz w:val="22"/>
                <w:szCs w:val="22"/>
                <w:lang w:val="en-US"/>
              </w:rPr>
            </w:pPr>
            <w:r w:rsidRPr="004E501D">
              <w:rPr>
                <w:rFonts w:ascii="PragmaticaCTT" w:hAnsi="PragmaticaCTT"/>
                <w:sz w:val="22"/>
                <w:szCs w:val="22"/>
              </w:rPr>
              <w:t>Розділ VIІ</w:t>
            </w:r>
            <w:r w:rsidR="00EB61DF" w:rsidRPr="004E501D">
              <w:rPr>
                <w:rFonts w:ascii="PragmaticaCTT" w:hAnsi="PragmaticaCTT"/>
                <w:sz w:val="22"/>
                <w:szCs w:val="22"/>
              </w:rPr>
              <w:t>І</w:t>
            </w:r>
          </w:p>
        </w:tc>
        <w:tc>
          <w:tcPr>
            <w:tcW w:w="6563" w:type="dxa"/>
          </w:tcPr>
          <w:p w14:paraId="0A52D363" w14:textId="77777777" w:rsidR="006C6933" w:rsidRPr="004E501D" w:rsidRDefault="004E501D" w:rsidP="00E51D25">
            <w:pPr>
              <w:pStyle w:val="a7"/>
              <w:spacing w:line="276" w:lineRule="auto"/>
              <w:jc w:val="both"/>
              <w:rPr>
                <w:rFonts w:ascii="PragmaticaCTT" w:hAnsi="PragmaticaCTT"/>
                <w:sz w:val="22"/>
                <w:szCs w:val="22"/>
              </w:rPr>
            </w:pPr>
            <w:r w:rsidRPr="004E501D">
              <w:rPr>
                <w:rFonts w:ascii="PragmaticaCTT" w:hAnsi="PragmaticaCTT"/>
                <w:sz w:val="22"/>
                <w:szCs w:val="22"/>
              </w:rPr>
              <w:t xml:space="preserve">Контроль за виконанням колективного договору </w:t>
            </w:r>
            <w:r w:rsidR="006C6933" w:rsidRPr="004E501D">
              <w:rPr>
                <w:rFonts w:ascii="PragmaticaCTT" w:hAnsi="PragmaticaCTT"/>
                <w:sz w:val="22"/>
                <w:szCs w:val="22"/>
              </w:rPr>
              <w:t>……………..</w:t>
            </w:r>
          </w:p>
        </w:tc>
        <w:tc>
          <w:tcPr>
            <w:tcW w:w="855" w:type="dxa"/>
          </w:tcPr>
          <w:p w14:paraId="26842B46" w14:textId="77777777" w:rsidR="006C6933" w:rsidRPr="005B6A39" w:rsidRDefault="005B6A39" w:rsidP="00290951">
            <w:pPr>
              <w:pStyle w:val="a7"/>
              <w:spacing w:line="276" w:lineRule="auto"/>
              <w:jc w:val="both"/>
              <w:rPr>
                <w:rFonts w:ascii="PragmaticaCTT" w:hAnsi="PragmaticaCTT"/>
                <w:sz w:val="22"/>
                <w:szCs w:val="22"/>
                <w:lang w:val="ru-RU"/>
              </w:rPr>
            </w:pPr>
            <w:r>
              <w:rPr>
                <w:rFonts w:ascii="PragmaticaCTT" w:hAnsi="PragmaticaCTT"/>
                <w:sz w:val="22"/>
                <w:szCs w:val="22"/>
                <w:lang w:val="ru-RU"/>
              </w:rPr>
              <w:t>9</w:t>
            </w:r>
          </w:p>
        </w:tc>
      </w:tr>
      <w:tr w:rsidR="006C6933" w:rsidRPr="00E51D25" w14:paraId="338DC113" w14:textId="77777777">
        <w:tc>
          <w:tcPr>
            <w:tcW w:w="1804" w:type="dxa"/>
          </w:tcPr>
          <w:p w14:paraId="4BB67824" w14:textId="77777777" w:rsidR="006C6933" w:rsidRPr="00E51D25" w:rsidRDefault="006C6933" w:rsidP="00E51D25">
            <w:pPr>
              <w:pStyle w:val="a7"/>
              <w:spacing w:line="276" w:lineRule="auto"/>
              <w:jc w:val="both"/>
              <w:rPr>
                <w:rFonts w:ascii="PragmaticaCTT" w:hAnsi="PragmaticaCTT"/>
                <w:sz w:val="22"/>
                <w:szCs w:val="22"/>
              </w:rPr>
            </w:pPr>
          </w:p>
        </w:tc>
        <w:tc>
          <w:tcPr>
            <w:tcW w:w="6563" w:type="dxa"/>
          </w:tcPr>
          <w:p w14:paraId="322BD7D1" w14:textId="77777777" w:rsidR="006C6933" w:rsidRPr="00E51D25" w:rsidRDefault="006C6933" w:rsidP="00E51D25">
            <w:pPr>
              <w:pStyle w:val="a7"/>
              <w:spacing w:line="276" w:lineRule="auto"/>
              <w:jc w:val="both"/>
              <w:rPr>
                <w:rFonts w:ascii="PragmaticaCTT" w:hAnsi="PragmaticaCTT"/>
                <w:sz w:val="22"/>
                <w:szCs w:val="22"/>
              </w:rPr>
            </w:pPr>
          </w:p>
        </w:tc>
        <w:tc>
          <w:tcPr>
            <w:tcW w:w="855" w:type="dxa"/>
          </w:tcPr>
          <w:p w14:paraId="5703457D" w14:textId="77777777" w:rsidR="006C6933" w:rsidRPr="00E51D25" w:rsidRDefault="006C6933" w:rsidP="00E51D25">
            <w:pPr>
              <w:pStyle w:val="a7"/>
              <w:spacing w:line="276" w:lineRule="auto"/>
              <w:jc w:val="both"/>
              <w:rPr>
                <w:rFonts w:ascii="PragmaticaCTT" w:hAnsi="PragmaticaCTT"/>
                <w:sz w:val="22"/>
                <w:szCs w:val="22"/>
              </w:rPr>
            </w:pPr>
          </w:p>
        </w:tc>
      </w:tr>
      <w:tr w:rsidR="006C6933" w:rsidRPr="00E51D25" w14:paraId="61C9F70C" w14:textId="77777777">
        <w:tc>
          <w:tcPr>
            <w:tcW w:w="1804" w:type="dxa"/>
          </w:tcPr>
          <w:p w14:paraId="6034C89F" w14:textId="77777777" w:rsidR="006C6933" w:rsidRPr="00E51D25" w:rsidRDefault="006C6933" w:rsidP="00E51D25">
            <w:pPr>
              <w:pStyle w:val="a7"/>
              <w:spacing w:line="276" w:lineRule="auto"/>
              <w:jc w:val="both"/>
              <w:rPr>
                <w:rFonts w:ascii="PragmaticaCTT" w:hAnsi="PragmaticaCTT"/>
                <w:sz w:val="22"/>
                <w:szCs w:val="22"/>
              </w:rPr>
            </w:pPr>
          </w:p>
        </w:tc>
        <w:tc>
          <w:tcPr>
            <w:tcW w:w="6563" w:type="dxa"/>
          </w:tcPr>
          <w:p w14:paraId="640169FB" w14:textId="77777777" w:rsidR="006C6933" w:rsidRPr="00E51D25" w:rsidRDefault="006C6933" w:rsidP="00E51D25">
            <w:pPr>
              <w:pStyle w:val="a7"/>
              <w:spacing w:line="276" w:lineRule="auto"/>
              <w:jc w:val="both"/>
              <w:rPr>
                <w:rFonts w:ascii="PragmaticaCTT" w:hAnsi="PragmaticaCTT"/>
                <w:sz w:val="22"/>
                <w:szCs w:val="22"/>
              </w:rPr>
            </w:pPr>
          </w:p>
        </w:tc>
        <w:tc>
          <w:tcPr>
            <w:tcW w:w="855" w:type="dxa"/>
          </w:tcPr>
          <w:p w14:paraId="254BA371" w14:textId="77777777" w:rsidR="006C6933" w:rsidRPr="00E51D25" w:rsidRDefault="006C6933" w:rsidP="00E51D25">
            <w:pPr>
              <w:pStyle w:val="a7"/>
              <w:spacing w:line="276" w:lineRule="auto"/>
              <w:jc w:val="both"/>
              <w:rPr>
                <w:rFonts w:ascii="PragmaticaCTT" w:hAnsi="PragmaticaCTT"/>
                <w:sz w:val="22"/>
                <w:szCs w:val="22"/>
              </w:rPr>
            </w:pPr>
          </w:p>
        </w:tc>
      </w:tr>
      <w:tr w:rsidR="006C6933" w:rsidRPr="00E51D25" w14:paraId="7C8FAE4B" w14:textId="77777777">
        <w:tc>
          <w:tcPr>
            <w:tcW w:w="1804" w:type="dxa"/>
          </w:tcPr>
          <w:p w14:paraId="1C176EC3" w14:textId="77777777" w:rsidR="006C6933" w:rsidRPr="00E51D25" w:rsidRDefault="006C6933" w:rsidP="00E51D25">
            <w:pPr>
              <w:pStyle w:val="a7"/>
              <w:spacing w:line="276" w:lineRule="auto"/>
              <w:jc w:val="both"/>
              <w:rPr>
                <w:rFonts w:ascii="PragmaticaCTT" w:hAnsi="PragmaticaCTT"/>
                <w:sz w:val="22"/>
                <w:szCs w:val="22"/>
              </w:rPr>
            </w:pPr>
          </w:p>
        </w:tc>
        <w:tc>
          <w:tcPr>
            <w:tcW w:w="6563" w:type="dxa"/>
          </w:tcPr>
          <w:p w14:paraId="4A00FBCA" w14:textId="77777777" w:rsidR="006C6933" w:rsidRPr="00E51D25" w:rsidRDefault="006C6933" w:rsidP="00E51D25">
            <w:pPr>
              <w:pStyle w:val="a7"/>
              <w:spacing w:line="276" w:lineRule="auto"/>
              <w:jc w:val="both"/>
              <w:rPr>
                <w:rFonts w:ascii="PragmaticaCTT" w:hAnsi="PragmaticaCTT"/>
                <w:sz w:val="22"/>
                <w:szCs w:val="22"/>
              </w:rPr>
            </w:pPr>
          </w:p>
        </w:tc>
        <w:tc>
          <w:tcPr>
            <w:tcW w:w="855" w:type="dxa"/>
          </w:tcPr>
          <w:p w14:paraId="22C86321" w14:textId="77777777" w:rsidR="006C6933" w:rsidRPr="00E51D25" w:rsidRDefault="006C6933" w:rsidP="00E51D25">
            <w:pPr>
              <w:pStyle w:val="a7"/>
              <w:spacing w:line="276" w:lineRule="auto"/>
              <w:jc w:val="both"/>
              <w:rPr>
                <w:rFonts w:ascii="PragmaticaCTT" w:hAnsi="PragmaticaCTT"/>
                <w:sz w:val="22"/>
                <w:szCs w:val="22"/>
              </w:rPr>
            </w:pPr>
          </w:p>
        </w:tc>
      </w:tr>
      <w:tr w:rsidR="006C6933" w:rsidRPr="00E51D25" w14:paraId="356F26AC" w14:textId="77777777">
        <w:tc>
          <w:tcPr>
            <w:tcW w:w="1804" w:type="dxa"/>
          </w:tcPr>
          <w:p w14:paraId="2F1E7420" w14:textId="77777777" w:rsidR="006C6933" w:rsidRPr="00E51D25" w:rsidRDefault="006C6933" w:rsidP="00E51D25">
            <w:pPr>
              <w:pStyle w:val="a7"/>
              <w:spacing w:line="276" w:lineRule="auto"/>
              <w:jc w:val="both"/>
              <w:rPr>
                <w:rFonts w:ascii="PragmaticaCTT" w:hAnsi="PragmaticaCTT"/>
                <w:sz w:val="22"/>
                <w:szCs w:val="22"/>
              </w:rPr>
            </w:pPr>
          </w:p>
        </w:tc>
        <w:tc>
          <w:tcPr>
            <w:tcW w:w="6563" w:type="dxa"/>
          </w:tcPr>
          <w:p w14:paraId="3E59B349" w14:textId="77777777" w:rsidR="006C6933" w:rsidRPr="00E51D25" w:rsidRDefault="006C6933" w:rsidP="00E51D25">
            <w:pPr>
              <w:pStyle w:val="a7"/>
              <w:spacing w:line="276" w:lineRule="auto"/>
              <w:jc w:val="both"/>
              <w:rPr>
                <w:rFonts w:ascii="PragmaticaCTT" w:hAnsi="PragmaticaCTT"/>
                <w:sz w:val="22"/>
                <w:szCs w:val="22"/>
              </w:rPr>
            </w:pPr>
          </w:p>
        </w:tc>
        <w:tc>
          <w:tcPr>
            <w:tcW w:w="855" w:type="dxa"/>
          </w:tcPr>
          <w:p w14:paraId="123FD230" w14:textId="77777777" w:rsidR="006C6933" w:rsidRPr="00E51D25" w:rsidRDefault="006C6933" w:rsidP="00E51D25">
            <w:pPr>
              <w:pStyle w:val="a7"/>
              <w:spacing w:line="276" w:lineRule="auto"/>
              <w:jc w:val="both"/>
              <w:rPr>
                <w:rFonts w:ascii="PragmaticaCTT" w:hAnsi="PragmaticaCTT"/>
                <w:sz w:val="22"/>
                <w:szCs w:val="22"/>
              </w:rPr>
            </w:pPr>
          </w:p>
        </w:tc>
      </w:tr>
      <w:tr w:rsidR="006C6933" w:rsidRPr="00E51D25" w14:paraId="651D3725" w14:textId="77777777">
        <w:tc>
          <w:tcPr>
            <w:tcW w:w="1804" w:type="dxa"/>
          </w:tcPr>
          <w:p w14:paraId="042B66E9" w14:textId="77777777" w:rsidR="006C6933" w:rsidRPr="00E51D25" w:rsidRDefault="006C6933" w:rsidP="00E51D25">
            <w:pPr>
              <w:pStyle w:val="a7"/>
              <w:spacing w:line="276" w:lineRule="auto"/>
              <w:jc w:val="both"/>
              <w:rPr>
                <w:rFonts w:ascii="PragmaticaCTT" w:hAnsi="PragmaticaCTT"/>
                <w:sz w:val="22"/>
                <w:szCs w:val="22"/>
              </w:rPr>
            </w:pPr>
          </w:p>
        </w:tc>
        <w:tc>
          <w:tcPr>
            <w:tcW w:w="6563" w:type="dxa"/>
          </w:tcPr>
          <w:p w14:paraId="1017A4A1" w14:textId="77777777" w:rsidR="006C6933" w:rsidRPr="00E51D25" w:rsidRDefault="006C6933" w:rsidP="00E51D25">
            <w:pPr>
              <w:pStyle w:val="a7"/>
              <w:spacing w:line="276" w:lineRule="auto"/>
              <w:jc w:val="both"/>
              <w:rPr>
                <w:rFonts w:ascii="PragmaticaCTT" w:hAnsi="PragmaticaCTT"/>
                <w:sz w:val="22"/>
                <w:szCs w:val="22"/>
              </w:rPr>
            </w:pPr>
          </w:p>
        </w:tc>
        <w:tc>
          <w:tcPr>
            <w:tcW w:w="855" w:type="dxa"/>
          </w:tcPr>
          <w:p w14:paraId="76137FDD" w14:textId="77777777" w:rsidR="006C6933" w:rsidRPr="00E51D25" w:rsidRDefault="006C6933" w:rsidP="00E51D25">
            <w:pPr>
              <w:pStyle w:val="a7"/>
              <w:spacing w:line="276" w:lineRule="auto"/>
              <w:jc w:val="both"/>
              <w:rPr>
                <w:rFonts w:ascii="PragmaticaCTT" w:hAnsi="PragmaticaCTT"/>
                <w:sz w:val="22"/>
                <w:szCs w:val="22"/>
              </w:rPr>
            </w:pPr>
          </w:p>
        </w:tc>
      </w:tr>
      <w:tr w:rsidR="006C6933" w:rsidRPr="00E51D25" w14:paraId="09484809" w14:textId="77777777">
        <w:tc>
          <w:tcPr>
            <w:tcW w:w="1804" w:type="dxa"/>
          </w:tcPr>
          <w:p w14:paraId="2CD97C01" w14:textId="77777777" w:rsidR="006C6933" w:rsidRPr="00E51D25" w:rsidRDefault="006C6933" w:rsidP="00E51D25">
            <w:pPr>
              <w:pStyle w:val="a7"/>
              <w:spacing w:line="276" w:lineRule="auto"/>
              <w:jc w:val="both"/>
              <w:rPr>
                <w:rFonts w:ascii="PragmaticaCTT" w:hAnsi="PragmaticaCTT"/>
                <w:sz w:val="22"/>
                <w:szCs w:val="22"/>
              </w:rPr>
            </w:pPr>
          </w:p>
        </w:tc>
        <w:tc>
          <w:tcPr>
            <w:tcW w:w="6563" w:type="dxa"/>
          </w:tcPr>
          <w:p w14:paraId="2E770BFB" w14:textId="77777777" w:rsidR="006C6933" w:rsidRPr="00E51D25" w:rsidRDefault="006C6933" w:rsidP="00E51D25">
            <w:pPr>
              <w:pStyle w:val="a7"/>
              <w:spacing w:line="276" w:lineRule="auto"/>
              <w:jc w:val="both"/>
              <w:rPr>
                <w:rFonts w:ascii="PragmaticaCTT" w:hAnsi="PragmaticaCTT"/>
                <w:sz w:val="22"/>
                <w:szCs w:val="22"/>
              </w:rPr>
            </w:pPr>
          </w:p>
        </w:tc>
        <w:tc>
          <w:tcPr>
            <w:tcW w:w="855" w:type="dxa"/>
          </w:tcPr>
          <w:p w14:paraId="281358F4" w14:textId="77777777" w:rsidR="006C6933" w:rsidRPr="00E51D25" w:rsidRDefault="006C6933" w:rsidP="00E51D25">
            <w:pPr>
              <w:pStyle w:val="a7"/>
              <w:spacing w:line="276" w:lineRule="auto"/>
              <w:jc w:val="both"/>
              <w:rPr>
                <w:rFonts w:ascii="PragmaticaCTT" w:hAnsi="PragmaticaCTT"/>
                <w:sz w:val="22"/>
                <w:szCs w:val="22"/>
              </w:rPr>
            </w:pPr>
          </w:p>
        </w:tc>
      </w:tr>
      <w:tr w:rsidR="006C6933" w:rsidRPr="00E51D25" w14:paraId="452338DC" w14:textId="77777777">
        <w:tc>
          <w:tcPr>
            <w:tcW w:w="1804" w:type="dxa"/>
          </w:tcPr>
          <w:p w14:paraId="35002802" w14:textId="77777777" w:rsidR="006C6933" w:rsidRPr="00E51D25" w:rsidRDefault="006C6933" w:rsidP="00E51D25">
            <w:pPr>
              <w:pStyle w:val="a7"/>
              <w:spacing w:line="276" w:lineRule="auto"/>
              <w:jc w:val="both"/>
              <w:rPr>
                <w:rFonts w:ascii="PragmaticaCTT" w:hAnsi="PragmaticaCTT"/>
                <w:sz w:val="22"/>
                <w:szCs w:val="22"/>
              </w:rPr>
            </w:pPr>
          </w:p>
        </w:tc>
        <w:tc>
          <w:tcPr>
            <w:tcW w:w="6563" w:type="dxa"/>
          </w:tcPr>
          <w:p w14:paraId="620BAB0B" w14:textId="77777777" w:rsidR="006C6933" w:rsidRPr="00E51D25" w:rsidRDefault="006C6933" w:rsidP="00E51D25">
            <w:pPr>
              <w:pStyle w:val="a7"/>
              <w:spacing w:line="276" w:lineRule="auto"/>
              <w:jc w:val="both"/>
              <w:rPr>
                <w:rFonts w:ascii="PragmaticaCTT" w:hAnsi="PragmaticaCTT"/>
                <w:sz w:val="22"/>
                <w:szCs w:val="22"/>
              </w:rPr>
            </w:pPr>
          </w:p>
        </w:tc>
        <w:tc>
          <w:tcPr>
            <w:tcW w:w="855" w:type="dxa"/>
          </w:tcPr>
          <w:p w14:paraId="74ADA86C" w14:textId="77777777" w:rsidR="006C6933" w:rsidRPr="00E51D25" w:rsidRDefault="006C6933" w:rsidP="00E51D25">
            <w:pPr>
              <w:pStyle w:val="a7"/>
              <w:spacing w:line="276" w:lineRule="auto"/>
              <w:jc w:val="both"/>
              <w:rPr>
                <w:rFonts w:ascii="PragmaticaCTT" w:hAnsi="PragmaticaCTT"/>
                <w:sz w:val="22"/>
                <w:szCs w:val="22"/>
              </w:rPr>
            </w:pPr>
          </w:p>
        </w:tc>
      </w:tr>
      <w:tr w:rsidR="006C6933" w:rsidRPr="00E51D25" w14:paraId="67F0FD4A" w14:textId="77777777">
        <w:tc>
          <w:tcPr>
            <w:tcW w:w="1804" w:type="dxa"/>
          </w:tcPr>
          <w:p w14:paraId="7349330D" w14:textId="77777777" w:rsidR="006C6933" w:rsidRPr="00E51D25" w:rsidRDefault="006C6933" w:rsidP="00E51D25">
            <w:pPr>
              <w:pStyle w:val="a7"/>
              <w:spacing w:line="276" w:lineRule="auto"/>
              <w:jc w:val="both"/>
              <w:rPr>
                <w:rFonts w:ascii="PragmaticaCTT" w:hAnsi="PragmaticaCTT"/>
                <w:sz w:val="22"/>
                <w:szCs w:val="22"/>
              </w:rPr>
            </w:pPr>
          </w:p>
        </w:tc>
        <w:tc>
          <w:tcPr>
            <w:tcW w:w="6563" w:type="dxa"/>
          </w:tcPr>
          <w:p w14:paraId="5A385F79" w14:textId="77777777" w:rsidR="006C6933" w:rsidRPr="00E51D25" w:rsidRDefault="006C6933" w:rsidP="00E51D25">
            <w:pPr>
              <w:pStyle w:val="a7"/>
              <w:spacing w:line="276" w:lineRule="auto"/>
              <w:jc w:val="both"/>
              <w:rPr>
                <w:rFonts w:ascii="PragmaticaCTT" w:hAnsi="PragmaticaCTT"/>
                <w:sz w:val="22"/>
                <w:szCs w:val="22"/>
              </w:rPr>
            </w:pPr>
          </w:p>
        </w:tc>
        <w:tc>
          <w:tcPr>
            <w:tcW w:w="855" w:type="dxa"/>
          </w:tcPr>
          <w:p w14:paraId="3FB39892" w14:textId="77777777" w:rsidR="006C6933" w:rsidRPr="00E51D25" w:rsidRDefault="006C6933" w:rsidP="00E51D25">
            <w:pPr>
              <w:pStyle w:val="a7"/>
              <w:spacing w:line="276" w:lineRule="auto"/>
              <w:jc w:val="both"/>
              <w:rPr>
                <w:rFonts w:ascii="PragmaticaCTT" w:hAnsi="PragmaticaCTT"/>
                <w:sz w:val="22"/>
                <w:szCs w:val="22"/>
              </w:rPr>
            </w:pPr>
          </w:p>
        </w:tc>
      </w:tr>
      <w:tr w:rsidR="006C6933" w:rsidRPr="00E51D25" w14:paraId="6BB80FAD" w14:textId="77777777">
        <w:tc>
          <w:tcPr>
            <w:tcW w:w="1804" w:type="dxa"/>
          </w:tcPr>
          <w:p w14:paraId="23320170" w14:textId="77777777" w:rsidR="006C6933" w:rsidRPr="00E51D25" w:rsidRDefault="006C6933" w:rsidP="00E51D25">
            <w:pPr>
              <w:pStyle w:val="a7"/>
              <w:spacing w:line="276" w:lineRule="auto"/>
              <w:jc w:val="both"/>
              <w:rPr>
                <w:rFonts w:ascii="PragmaticaCTT" w:hAnsi="PragmaticaCTT"/>
                <w:sz w:val="22"/>
                <w:szCs w:val="22"/>
              </w:rPr>
            </w:pPr>
          </w:p>
        </w:tc>
        <w:tc>
          <w:tcPr>
            <w:tcW w:w="6563" w:type="dxa"/>
          </w:tcPr>
          <w:p w14:paraId="506DDB56" w14:textId="77777777" w:rsidR="006C6933" w:rsidRPr="00E51D25" w:rsidRDefault="006C6933" w:rsidP="00E51D25">
            <w:pPr>
              <w:pStyle w:val="a7"/>
              <w:spacing w:line="276" w:lineRule="auto"/>
              <w:jc w:val="both"/>
              <w:rPr>
                <w:rFonts w:ascii="PragmaticaCTT" w:hAnsi="PragmaticaCTT"/>
                <w:sz w:val="22"/>
                <w:szCs w:val="22"/>
              </w:rPr>
            </w:pPr>
          </w:p>
        </w:tc>
        <w:tc>
          <w:tcPr>
            <w:tcW w:w="855" w:type="dxa"/>
          </w:tcPr>
          <w:p w14:paraId="21844E2E" w14:textId="77777777" w:rsidR="006C6933" w:rsidRPr="00E51D25" w:rsidRDefault="006C6933" w:rsidP="00E51D25">
            <w:pPr>
              <w:pStyle w:val="a7"/>
              <w:spacing w:line="276" w:lineRule="auto"/>
              <w:jc w:val="both"/>
              <w:rPr>
                <w:rFonts w:ascii="PragmaticaCTT" w:hAnsi="PragmaticaCTT"/>
                <w:sz w:val="22"/>
                <w:szCs w:val="22"/>
              </w:rPr>
            </w:pPr>
          </w:p>
        </w:tc>
      </w:tr>
      <w:tr w:rsidR="006C6933" w:rsidRPr="00E51D25" w14:paraId="71718BB7" w14:textId="77777777">
        <w:tc>
          <w:tcPr>
            <w:tcW w:w="1804" w:type="dxa"/>
          </w:tcPr>
          <w:p w14:paraId="0F3E5F4E" w14:textId="77777777" w:rsidR="006C6933" w:rsidRPr="00E51D25" w:rsidRDefault="006C6933" w:rsidP="00E51D25">
            <w:pPr>
              <w:pStyle w:val="a7"/>
              <w:spacing w:line="276" w:lineRule="auto"/>
              <w:jc w:val="both"/>
              <w:rPr>
                <w:rFonts w:ascii="PragmaticaCTT" w:hAnsi="PragmaticaCTT"/>
                <w:sz w:val="22"/>
                <w:szCs w:val="22"/>
              </w:rPr>
            </w:pPr>
          </w:p>
        </w:tc>
        <w:tc>
          <w:tcPr>
            <w:tcW w:w="6563" w:type="dxa"/>
          </w:tcPr>
          <w:p w14:paraId="66DAE5C3" w14:textId="77777777" w:rsidR="006C6933" w:rsidRPr="00E51D25" w:rsidRDefault="006C6933" w:rsidP="00E51D25">
            <w:pPr>
              <w:pStyle w:val="a7"/>
              <w:spacing w:line="276" w:lineRule="auto"/>
              <w:jc w:val="both"/>
              <w:rPr>
                <w:rFonts w:ascii="PragmaticaCTT" w:hAnsi="PragmaticaCTT"/>
                <w:sz w:val="22"/>
                <w:szCs w:val="22"/>
              </w:rPr>
            </w:pPr>
          </w:p>
        </w:tc>
        <w:tc>
          <w:tcPr>
            <w:tcW w:w="855" w:type="dxa"/>
          </w:tcPr>
          <w:p w14:paraId="76AD4D0B" w14:textId="77777777" w:rsidR="006C6933" w:rsidRPr="00E51D25" w:rsidRDefault="006C6933" w:rsidP="00E51D25">
            <w:pPr>
              <w:pStyle w:val="a7"/>
              <w:spacing w:line="276" w:lineRule="auto"/>
              <w:jc w:val="both"/>
              <w:rPr>
                <w:rFonts w:ascii="PragmaticaCTT" w:hAnsi="PragmaticaCTT"/>
                <w:sz w:val="22"/>
                <w:szCs w:val="22"/>
              </w:rPr>
            </w:pPr>
          </w:p>
        </w:tc>
      </w:tr>
      <w:tr w:rsidR="006C6933" w:rsidRPr="00E51D25" w14:paraId="733CCA7C" w14:textId="77777777">
        <w:tc>
          <w:tcPr>
            <w:tcW w:w="1804" w:type="dxa"/>
          </w:tcPr>
          <w:p w14:paraId="2C09DAE6" w14:textId="77777777" w:rsidR="006C6933" w:rsidRPr="00E51D25" w:rsidRDefault="006C6933" w:rsidP="00E51D25">
            <w:pPr>
              <w:pStyle w:val="a7"/>
              <w:spacing w:line="276" w:lineRule="auto"/>
              <w:jc w:val="both"/>
              <w:rPr>
                <w:rFonts w:ascii="PragmaticaCTT" w:hAnsi="PragmaticaCTT"/>
                <w:sz w:val="22"/>
                <w:szCs w:val="22"/>
              </w:rPr>
            </w:pPr>
          </w:p>
        </w:tc>
        <w:tc>
          <w:tcPr>
            <w:tcW w:w="6563" w:type="dxa"/>
          </w:tcPr>
          <w:p w14:paraId="111F874B" w14:textId="77777777" w:rsidR="006C6933" w:rsidRPr="00E51D25" w:rsidRDefault="006C6933" w:rsidP="00E51D25">
            <w:pPr>
              <w:pStyle w:val="a7"/>
              <w:spacing w:line="276" w:lineRule="auto"/>
              <w:jc w:val="both"/>
              <w:rPr>
                <w:rFonts w:ascii="PragmaticaCTT" w:hAnsi="PragmaticaCTT"/>
                <w:sz w:val="22"/>
                <w:szCs w:val="22"/>
              </w:rPr>
            </w:pPr>
          </w:p>
        </w:tc>
        <w:tc>
          <w:tcPr>
            <w:tcW w:w="855" w:type="dxa"/>
          </w:tcPr>
          <w:p w14:paraId="019604A4" w14:textId="77777777" w:rsidR="006C6933" w:rsidRPr="00E51D25" w:rsidRDefault="006C6933" w:rsidP="00E51D25">
            <w:pPr>
              <w:pStyle w:val="a7"/>
              <w:spacing w:line="276" w:lineRule="auto"/>
              <w:jc w:val="both"/>
              <w:rPr>
                <w:rFonts w:ascii="PragmaticaCTT" w:hAnsi="PragmaticaCTT"/>
                <w:sz w:val="22"/>
                <w:szCs w:val="22"/>
              </w:rPr>
            </w:pPr>
          </w:p>
        </w:tc>
      </w:tr>
      <w:tr w:rsidR="006C6933" w:rsidRPr="00E51D25" w14:paraId="08B7882D" w14:textId="77777777">
        <w:tc>
          <w:tcPr>
            <w:tcW w:w="1804" w:type="dxa"/>
          </w:tcPr>
          <w:p w14:paraId="7E30FF1D" w14:textId="77777777" w:rsidR="006C6933" w:rsidRPr="00E51D25" w:rsidRDefault="006C6933" w:rsidP="00E51D25">
            <w:pPr>
              <w:pStyle w:val="a7"/>
              <w:spacing w:line="276" w:lineRule="auto"/>
              <w:jc w:val="both"/>
              <w:rPr>
                <w:rFonts w:ascii="PragmaticaCTT" w:hAnsi="PragmaticaCTT"/>
                <w:sz w:val="22"/>
                <w:szCs w:val="22"/>
              </w:rPr>
            </w:pPr>
          </w:p>
        </w:tc>
        <w:tc>
          <w:tcPr>
            <w:tcW w:w="6563" w:type="dxa"/>
          </w:tcPr>
          <w:p w14:paraId="38B801E2" w14:textId="77777777" w:rsidR="006C6933" w:rsidRPr="00E51D25" w:rsidRDefault="006C6933" w:rsidP="00E51D25">
            <w:pPr>
              <w:pStyle w:val="a7"/>
              <w:spacing w:line="276" w:lineRule="auto"/>
              <w:jc w:val="both"/>
              <w:rPr>
                <w:rFonts w:ascii="PragmaticaCTT" w:hAnsi="PragmaticaCTT"/>
                <w:sz w:val="22"/>
                <w:szCs w:val="22"/>
              </w:rPr>
            </w:pPr>
          </w:p>
        </w:tc>
        <w:tc>
          <w:tcPr>
            <w:tcW w:w="855" w:type="dxa"/>
          </w:tcPr>
          <w:p w14:paraId="062D08CE" w14:textId="77777777" w:rsidR="006C6933" w:rsidRPr="00E51D25" w:rsidRDefault="006C6933" w:rsidP="00E51D25">
            <w:pPr>
              <w:pStyle w:val="a7"/>
              <w:spacing w:line="276" w:lineRule="auto"/>
              <w:jc w:val="both"/>
              <w:rPr>
                <w:rFonts w:ascii="PragmaticaCTT" w:hAnsi="PragmaticaCTT"/>
                <w:sz w:val="22"/>
                <w:szCs w:val="22"/>
              </w:rPr>
            </w:pPr>
          </w:p>
        </w:tc>
      </w:tr>
      <w:tr w:rsidR="006C6933" w:rsidRPr="00E51D25" w14:paraId="4C90FD46" w14:textId="77777777">
        <w:tc>
          <w:tcPr>
            <w:tcW w:w="1804" w:type="dxa"/>
          </w:tcPr>
          <w:p w14:paraId="03EFE8D0" w14:textId="77777777" w:rsidR="006C6933" w:rsidRPr="00E51D25" w:rsidRDefault="006C6933" w:rsidP="00E51D25">
            <w:pPr>
              <w:pStyle w:val="a7"/>
              <w:spacing w:line="276" w:lineRule="auto"/>
              <w:jc w:val="both"/>
              <w:rPr>
                <w:rFonts w:ascii="PragmaticaCTT" w:hAnsi="PragmaticaCTT"/>
                <w:sz w:val="22"/>
                <w:szCs w:val="22"/>
              </w:rPr>
            </w:pPr>
          </w:p>
        </w:tc>
        <w:tc>
          <w:tcPr>
            <w:tcW w:w="6563" w:type="dxa"/>
          </w:tcPr>
          <w:p w14:paraId="25C32B76" w14:textId="77777777" w:rsidR="006C6933" w:rsidRPr="00E51D25" w:rsidRDefault="006C6933" w:rsidP="00E51D25">
            <w:pPr>
              <w:pStyle w:val="a7"/>
              <w:spacing w:line="276" w:lineRule="auto"/>
              <w:jc w:val="both"/>
              <w:rPr>
                <w:rFonts w:ascii="PragmaticaCTT" w:hAnsi="PragmaticaCTT"/>
                <w:sz w:val="22"/>
                <w:szCs w:val="22"/>
              </w:rPr>
            </w:pPr>
          </w:p>
        </w:tc>
        <w:tc>
          <w:tcPr>
            <w:tcW w:w="855" w:type="dxa"/>
          </w:tcPr>
          <w:p w14:paraId="4B6714AD" w14:textId="77777777" w:rsidR="006C6933" w:rsidRPr="00E51D25" w:rsidRDefault="006C6933" w:rsidP="00E51D25">
            <w:pPr>
              <w:pStyle w:val="a7"/>
              <w:spacing w:line="276" w:lineRule="auto"/>
              <w:jc w:val="both"/>
              <w:rPr>
                <w:rFonts w:ascii="PragmaticaCTT" w:hAnsi="PragmaticaCTT"/>
                <w:sz w:val="22"/>
                <w:szCs w:val="22"/>
              </w:rPr>
            </w:pPr>
          </w:p>
        </w:tc>
      </w:tr>
      <w:tr w:rsidR="006C6933" w:rsidRPr="00E51D25" w14:paraId="099A0115" w14:textId="77777777">
        <w:tc>
          <w:tcPr>
            <w:tcW w:w="1804" w:type="dxa"/>
          </w:tcPr>
          <w:p w14:paraId="71514AC2" w14:textId="77777777" w:rsidR="006C6933" w:rsidRPr="00E51D25" w:rsidRDefault="006C6933" w:rsidP="00E51D25">
            <w:pPr>
              <w:pStyle w:val="a7"/>
              <w:spacing w:line="276" w:lineRule="auto"/>
              <w:jc w:val="both"/>
              <w:rPr>
                <w:rFonts w:ascii="PragmaticaCTT" w:hAnsi="PragmaticaCTT"/>
                <w:sz w:val="22"/>
                <w:szCs w:val="22"/>
              </w:rPr>
            </w:pPr>
          </w:p>
        </w:tc>
        <w:tc>
          <w:tcPr>
            <w:tcW w:w="6563" w:type="dxa"/>
          </w:tcPr>
          <w:p w14:paraId="56ADD6A2" w14:textId="77777777" w:rsidR="006C6933" w:rsidRPr="00E51D25" w:rsidRDefault="006C6933" w:rsidP="00E51D25">
            <w:pPr>
              <w:pStyle w:val="a7"/>
              <w:spacing w:line="276" w:lineRule="auto"/>
              <w:jc w:val="both"/>
              <w:rPr>
                <w:rFonts w:ascii="PragmaticaCTT" w:hAnsi="PragmaticaCTT"/>
                <w:sz w:val="22"/>
                <w:szCs w:val="22"/>
              </w:rPr>
            </w:pPr>
          </w:p>
        </w:tc>
        <w:tc>
          <w:tcPr>
            <w:tcW w:w="855" w:type="dxa"/>
          </w:tcPr>
          <w:p w14:paraId="660FDCE4" w14:textId="77777777" w:rsidR="006C6933" w:rsidRPr="00E51D25" w:rsidRDefault="006C6933" w:rsidP="00E51D25">
            <w:pPr>
              <w:pStyle w:val="a7"/>
              <w:spacing w:line="276" w:lineRule="auto"/>
              <w:jc w:val="both"/>
              <w:rPr>
                <w:rFonts w:ascii="PragmaticaCTT" w:hAnsi="PragmaticaCTT"/>
                <w:sz w:val="22"/>
                <w:szCs w:val="22"/>
              </w:rPr>
            </w:pPr>
          </w:p>
        </w:tc>
      </w:tr>
      <w:tr w:rsidR="006C6933" w:rsidRPr="00E51D25" w14:paraId="054ED51E" w14:textId="77777777">
        <w:tc>
          <w:tcPr>
            <w:tcW w:w="1804" w:type="dxa"/>
          </w:tcPr>
          <w:p w14:paraId="74282578" w14:textId="77777777" w:rsidR="006C6933" w:rsidRPr="00E51D25" w:rsidRDefault="006C6933" w:rsidP="00E51D25">
            <w:pPr>
              <w:pStyle w:val="a7"/>
              <w:spacing w:line="276" w:lineRule="auto"/>
              <w:jc w:val="both"/>
              <w:rPr>
                <w:rFonts w:ascii="PragmaticaCTT" w:hAnsi="PragmaticaCTT"/>
                <w:sz w:val="22"/>
                <w:szCs w:val="22"/>
              </w:rPr>
            </w:pPr>
          </w:p>
        </w:tc>
        <w:tc>
          <w:tcPr>
            <w:tcW w:w="6563" w:type="dxa"/>
          </w:tcPr>
          <w:p w14:paraId="43325831" w14:textId="77777777" w:rsidR="006C6933" w:rsidRPr="00E51D25" w:rsidRDefault="006C6933" w:rsidP="00E51D25">
            <w:pPr>
              <w:pStyle w:val="a7"/>
              <w:spacing w:line="276" w:lineRule="auto"/>
              <w:jc w:val="both"/>
              <w:rPr>
                <w:rFonts w:ascii="PragmaticaCTT" w:hAnsi="PragmaticaCTT"/>
                <w:sz w:val="22"/>
                <w:szCs w:val="22"/>
              </w:rPr>
            </w:pPr>
          </w:p>
        </w:tc>
        <w:tc>
          <w:tcPr>
            <w:tcW w:w="855" w:type="dxa"/>
          </w:tcPr>
          <w:p w14:paraId="7D6E2358" w14:textId="77777777" w:rsidR="006C6933" w:rsidRPr="00E51D25" w:rsidRDefault="006C6933" w:rsidP="00E51D25">
            <w:pPr>
              <w:pStyle w:val="a7"/>
              <w:spacing w:line="276" w:lineRule="auto"/>
              <w:jc w:val="both"/>
              <w:rPr>
                <w:rFonts w:ascii="PragmaticaCTT" w:hAnsi="PragmaticaCTT"/>
                <w:sz w:val="22"/>
                <w:szCs w:val="22"/>
              </w:rPr>
            </w:pPr>
          </w:p>
        </w:tc>
      </w:tr>
      <w:tr w:rsidR="006C6933" w:rsidRPr="00E51D25" w14:paraId="196F9E1A" w14:textId="77777777">
        <w:tc>
          <w:tcPr>
            <w:tcW w:w="1804" w:type="dxa"/>
          </w:tcPr>
          <w:p w14:paraId="3C5293F9" w14:textId="77777777" w:rsidR="006C6933" w:rsidRPr="00E51D25" w:rsidRDefault="006C6933" w:rsidP="00E51D25">
            <w:pPr>
              <w:pStyle w:val="a7"/>
              <w:spacing w:line="276" w:lineRule="auto"/>
              <w:jc w:val="both"/>
              <w:rPr>
                <w:rFonts w:ascii="PragmaticaCTT" w:hAnsi="PragmaticaCTT"/>
                <w:sz w:val="22"/>
                <w:szCs w:val="22"/>
              </w:rPr>
            </w:pPr>
          </w:p>
        </w:tc>
        <w:tc>
          <w:tcPr>
            <w:tcW w:w="6563" w:type="dxa"/>
          </w:tcPr>
          <w:p w14:paraId="47039A83" w14:textId="77777777" w:rsidR="006C6933" w:rsidRPr="00E51D25" w:rsidRDefault="006C6933" w:rsidP="00E51D25">
            <w:pPr>
              <w:pStyle w:val="a7"/>
              <w:spacing w:line="276" w:lineRule="auto"/>
              <w:jc w:val="both"/>
              <w:rPr>
                <w:rFonts w:ascii="PragmaticaCTT" w:hAnsi="PragmaticaCTT"/>
                <w:sz w:val="22"/>
                <w:szCs w:val="22"/>
              </w:rPr>
            </w:pPr>
          </w:p>
        </w:tc>
        <w:tc>
          <w:tcPr>
            <w:tcW w:w="855" w:type="dxa"/>
          </w:tcPr>
          <w:p w14:paraId="704B725F" w14:textId="77777777" w:rsidR="006C6933" w:rsidRPr="00E51D25" w:rsidRDefault="006C6933" w:rsidP="00E51D25">
            <w:pPr>
              <w:pStyle w:val="a7"/>
              <w:spacing w:line="276" w:lineRule="auto"/>
              <w:jc w:val="both"/>
              <w:rPr>
                <w:rFonts w:ascii="PragmaticaCTT" w:hAnsi="PragmaticaCTT"/>
                <w:sz w:val="22"/>
                <w:szCs w:val="22"/>
              </w:rPr>
            </w:pPr>
          </w:p>
        </w:tc>
      </w:tr>
    </w:tbl>
    <w:p w14:paraId="6A10FB06" w14:textId="77777777" w:rsidR="00F04B52" w:rsidRPr="00F14602" w:rsidRDefault="00F04B52" w:rsidP="00117434">
      <w:pPr>
        <w:pStyle w:val="a7"/>
        <w:spacing w:line="276" w:lineRule="auto"/>
        <w:jc w:val="both"/>
        <w:rPr>
          <w:rFonts w:ascii="PragmaticaCTT" w:hAnsi="PragmaticaCTT"/>
          <w:b/>
          <w:sz w:val="22"/>
          <w:szCs w:val="22"/>
        </w:rPr>
      </w:pPr>
    </w:p>
    <w:p w14:paraId="287AFC22" w14:textId="77777777" w:rsidR="0063497F" w:rsidRPr="00F14602" w:rsidRDefault="0063497F" w:rsidP="00117434">
      <w:pPr>
        <w:pStyle w:val="a7"/>
        <w:spacing w:line="276" w:lineRule="auto"/>
        <w:jc w:val="both"/>
        <w:rPr>
          <w:rFonts w:ascii="PragmaticaCTT" w:hAnsi="PragmaticaCTT"/>
          <w:sz w:val="22"/>
          <w:szCs w:val="22"/>
        </w:rPr>
      </w:pPr>
    </w:p>
    <w:p w14:paraId="11276DDC" w14:textId="77777777" w:rsidR="0063497F" w:rsidRPr="00F14602" w:rsidRDefault="0063497F" w:rsidP="00117434">
      <w:pPr>
        <w:pStyle w:val="a7"/>
        <w:spacing w:line="276" w:lineRule="auto"/>
        <w:jc w:val="both"/>
        <w:rPr>
          <w:rFonts w:ascii="PragmaticaCTT" w:hAnsi="PragmaticaCTT"/>
          <w:sz w:val="22"/>
          <w:szCs w:val="22"/>
        </w:rPr>
      </w:pPr>
    </w:p>
    <w:p w14:paraId="30AE4BAB" w14:textId="77777777" w:rsidR="0063497F" w:rsidRPr="00F14602" w:rsidRDefault="0063497F" w:rsidP="00117434">
      <w:pPr>
        <w:pStyle w:val="a7"/>
        <w:spacing w:line="276" w:lineRule="auto"/>
        <w:jc w:val="both"/>
        <w:rPr>
          <w:rFonts w:ascii="PragmaticaCTT" w:hAnsi="PragmaticaCTT"/>
          <w:sz w:val="22"/>
          <w:szCs w:val="22"/>
        </w:rPr>
      </w:pPr>
    </w:p>
    <w:p w14:paraId="2999A22F" w14:textId="77777777" w:rsidR="0063497F" w:rsidRPr="00F14602" w:rsidRDefault="0063497F" w:rsidP="00117434">
      <w:pPr>
        <w:pStyle w:val="a7"/>
        <w:spacing w:line="276" w:lineRule="auto"/>
        <w:jc w:val="both"/>
        <w:rPr>
          <w:rFonts w:ascii="PragmaticaCTT" w:hAnsi="PragmaticaCTT"/>
          <w:sz w:val="22"/>
          <w:szCs w:val="22"/>
        </w:rPr>
      </w:pPr>
    </w:p>
    <w:p w14:paraId="05EFAE5C" w14:textId="77777777" w:rsidR="0063497F" w:rsidRPr="00F14602" w:rsidRDefault="0063497F" w:rsidP="00117434">
      <w:pPr>
        <w:pStyle w:val="a7"/>
        <w:spacing w:line="276" w:lineRule="auto"/>
        <w:jc w:val="both"/>
        <w:rPr>
          <w:rFonts w:ascii="PragmaticaCTT" w:hAnsi="PragmaticaCTT"/>
          <w:sz w:val="22"/>
          <w:szCs w:val="22"/>
        </w:rPr>
      </w:pPr>
    </w:p>
    <w:p w14:paraId="5700A542" w14:textId="77777777" w:rsidR="0063497F" w:rsidRPr="00F14602" w:rsidRDefault="0063497F" w:rsidP="00117434">
      <w:pPr>
        <w:pStyle w:val="a7"/>
        <w:spacing w:line="276" w:lineRule="auto"/>
        <w:jc w:val="both"/>
        <w:rPr>
          <w:rFonts w:ascii="PragmaticaCTT" w:hAnsi="PragmaticaCTT"/>
          <w:sz w:val="22"/>
          <w:szCs w:val="22"/>
        </w:rPr>
      </w:pPr>
    </w:p>
    <w:p w14:paraId="4ED0CAC3" w14:textId="77777777" w:rsidR="003A05F6" w:rsidRPr="00F14602" w:rsidRDefault="003A05F6" w:rsidP="00117434">
      <w:pPr>
        <w:pStyle w:val="a7"/>
        <w:spacing w:line="276" w:lineRule="auto"/>
        <w:jc w:val="both"/>
        <w:rPr>
          <w:rFonts w:ascii="PragmaticaCTT" w:hAnsi="PragmaticaCTT"/>
          <w:sz w:val="22"/>
          <w:szCs w:val="22"/>
        </w:rPr>
      </w:pPr>
    </w:p>
    <w:p w14:paraId="3AFF895C" w14:textId="77777777" w:rsidR="0063497F" w:rsidRPr="00F14602" w:rsidRDefault="0063497F" w:rsidP="00117434">
      <w:pPr>
        <w:pStyle w:val="a7"/>
        <w:spacing w:line="276" w:lineRule="auto"/>
        <w:jc w:val="both"/>
        <w:rPr>
          <w:rFonts w:ascii="PragmaticaCTT" w:hAnsi="PragmaticaCTT"/>
          <w:sz w:val="22"/>
          <w:szCs w:val="22"/>
        </w:rPr>
      </w:pPr>
    </w:p>
    <w:p w14:paraId="78456530" w14:textId="77777777" w:rsidR="0063497F" w:rsidRPr="00F14602" w:rsidRDefault="0063497F" w:rsidP="00117434">
      <w:pPr>
        <w:pStyle w:val="a7"/>
        <w:spacing w:line="276" w:lineRule="auto"/>
        <w:jc w:val="both"/>
        <w:rPr>
          <w:rFonts w:ascii="PragmaticaCTT" w:hAnsi="PragmaticaCTT"/>
          <w:sz w:val="22"/>
          <w:szCs w:val="22"/>
        </w:rPr>
      </w:pPr>
    </w:p>
    <w:p w14:paraId="1947C951" w14:textId="77777777" w:rsidR="0063497F" w:rsidRPr="00F14602" w:rsidRDefault="0063497F" w:rsidP="00117434">
      <w:pPr>
        <w:pStyle w:val="a7"/>
        <w:spacing w:line="276" w:lineRule="auto"/>
        <w:jc w:val="both"/>
        <w:rPr>
          <w:rFonts w:ascii="PragmaticaCTT" w:hAnsi="PragmaticaCTT"/>
          <w:sz w:val="22"/>
          <w:szCs w:val="22"/>
        </w:rPr>
      </w:pPr>
    </w:p>
    <w:p w14:paraId="7202EB09" w14:textId="77777777" w:rsidR="0063497F" w:rsidRPr="00F14602" w:rsidRDefault="0063497F" w:rsidP="00117434">
      <w:pPr>
        <w:pStyle w:val="a7"/>
        <w:spacing w:line="276" w:lineRule="auto"/>
        <w:jc w:val="both"/>
        <w:rPr>
          <w:rFonts w:ascii="PragmaticaCTT" w:hAnsi="PragmaticaCTT"/>
          <w:sz w:val="22"/>
          <w:szCs w:val="22"/>
        </w:rPr>
      </w:pPr>
    </w:p>
    <w:p w14:paraId="74FFA477" w14:textId="77777777" w:rsidR="0063497F" w:rsidRPr="00F14602" w:rsidRDefault="0063497F" w:rsidP="00117434">
      <w:pPr>
        <w:pStyle w:val="a7"/>
        <w:spacing w:line="276" w:lineRule="auto"/>
        <w:jc w:val="both"/>
        <w:rPr>
          <w:rFonts w:ascii="PragmaticaCTT" w:hAnsi="PragmaticaCTT"/>
          <w:sz w:val="22"/>
          <w:szCs w:val="22"/>
        </w:rPr>
      </w:pPr>
    </w:p>
    <w:p w14:paraId="0E554E2A" w14:textId="77777777" w:rsidR="001B157B" w:rsidRPr="00F14602" w:rsidRDefault="001B157B" w:rsidP="00117434">
      <w:pPr>
        <w:pStyle w:val="a7"/>
        <w:spacing w:line="276" w:lineRule="auto"/>
        <w:jc w:val="both"/>
        <w:rPr>
          <w:rFonts w:ascii="PragmaticaCTT" w:hAnsi="PragmaticaCTT"/>
          <w:sz w:val="22"/>
          <w:szCs w:val="22"/>
        </w:rPr>
      </w:pPr>
    </w:p>
    <w:p w14:paraId="79A44824" w14:textId="77777777" w:rsidR="001B157B" w:rsidRPr="00F14602" w:rsidRDefault="001B157B" w:rsidP="00117434">
      <w:pPr>
        <w:pStyle w:val="a7"/>
        <w:spacing w:line="276" w:lineRule="auto"/>
        <w:jc w:val="both"/>
        <w:rPr>
          <w:rFonts w:ascii="PragmaticaCTT" w:hAnsi="PragmaticaCTT"/>
          <w:sz w:val="22"/>
          <w:szCs w:val="22"/>
        </w:rPr>
      </w:pPr>
    </w:p>
    <w:p w14:paraId="2E7097B2" w14:textId="77777777" w:rsidR="001B157B" w:rsidRPr="00F14602" w:rsidRDefault="001B157B" w:rsidP="00117434">
      <w:pPr>
        <w:pStyle w:val="a7"/>
        <w:spacing w:line="276" w:lineRule="auto"/>
        <w:jc w:val="both"/>
        <w:rPr>
          <w:rFonts w:ascii="PragmaticaCTT" w:hAnsi="PragmaticaCTT"/>
          <w:sz w:val="22"/>
          <w:szCs w:val="22"/>
        </w:rPr>
      </w:pPr>
    </w:p>
    <w:p w14:paraId="30786301" w14:textId="77777777" w:rsidR="001B157B" w:rsidRPr="00F14602" w:rsidRDefault="001B157B" w:rsidP="00117434">
      <w:pPr>
        <w:pStyle w:val="a7"/>
        <w:spacing w:line="276" w:lineRule="auto"/>
        <w:jc w:val="both"/>
        <w:rPr>
          <w:rFonts w:ascii="PragmaticaCTT" w:hAnsi="PragmaticaCTT"/>
          <w:sz w:val="22"/>
          <w:szCs w:val="22"/>
        </w:rPr>
      </w:pPr>
    </w:p>
    <w:p w14:paraId="157AE0F4" w14:textId="77777777" w:rsidR="001B157B" w:rsidRPr="00F14602" w:rsidRDefault="001B157B" w:rsidP="00117434">
      <w:pPr>
        <w:pStyle w:val="a7"/>
        <w:spacing w:line="276" w:lineRule="auto"/>
        <w:jc w:val="both"/>
        <w:rPr>
          <w:rFonts w:ascii="PragmaticaCTT" w:hAnsi="PragmaticaCTT"/>
          <w:sz w:val="22"/>
          <w:szCs w:val="22"/>
        </w:rPr>
      </w:pPr>
    </w:p>
    <w:p w14:paraId="26149DF9" w14:textId="77777777" w:rsidR="001B157B" w:rsidRPr="00F14602" w:rsidRDefault="001B157B" w:rsidP="00117434">
      <w:pPr>
        <w:pStyle w:val="a7"/>
        <w:spacing w:line="276" w:lineRule="auto"/>
        <w:jc w:val="both"/>
        <w:rPr>
          <w:rFonts w:ascii="PragmaticaCTT" w:hAnsi="PragmaticaCTT"/>
          <w:sz w:val="22"/>
          <w:szCs w:val="22"/>
        </w:rPr>
      </w:pPr>
    </w:p>
    <w:p w14:paraId="7FFD2F2C" w14:textId="77777777" w:rsidR="001B157B" w:rsidRPr="00F14602" w:rsidRDefault="001B157B" w:rsidP="00117434">
      <w:pPr>
        <w:pStyle w:val="a7"/>
        <w:spacing w:line="276" w:lineRule="auto"/>
        <w:jc w:val="both"/>
        <w:rPr>
          <w:rFonts w:ascii="PragmaticaCTT" w:hAnsi="PragmaticaCTT"/>
          <w:sz w:val="22"/>
          <w:szCs w:val="22"/>
        </w:rPr>
      </w:pPr>
    </w:p>
    <w:p w14:paraId="2F07A365" w14:textId="77777777" w:rsidR="001B157B" w:rsidRDefault="001B157B" w:rsidP="00117434">
      <w:pPr>
        <w:pStyle w:val="a7"/>
        <w:spacing w:line="276" w:lineRule="auto"/>
        <w:jc w:val="both"/>
        <w:rPr>
          <w:rFonts w:ascii="PragmaticaCTT" w:hAnsi="PragmaticaCTT"/>
          <w:sz w:val="22"/>
          <w:szCs w:val="22"/>
        </w:rPr>
      </w:pPr>
    </w:p>
    <w:p w14:paraId="53142FA2" w14:textId="77777777" w:rsidR="00F4403B" w:rsidRPr="00F14602" w:rsidRDefault="00F4403B" w:rsidP="00117434">
      <w:pPr>
        <w:pStyle w:val="a7"/>
        <w:spacing w:line="276" w:lineRule="auto"/>
        <w:jc w:val="both"/>
        <w:rPr>
          <w:rFonts w:ascii="PragmaticaCTT" w:hAnsi="PragmaticaCTT"/>
          <w:sz w:val="22"/>
          <w:szCs w:val="22"/>
        </w:rPr>
      </w:pPr>
    </w:p>
    <w:p w14:paraId="487440CE" w14:textId="77777777" w:rsidR="001B157B" w:rsidRDefault="001B157B" w:rsidP="00117434">
      <w:pPr>
        <w:pStyle w:val="a7"/>
        <w:spacing w:line="276" w:lineRule="auto"/>
        <w:jc w:val="both"/>
        <w:rPr>
          <w:rFonts w:ascii="PragmaticaCTT" w:hAnsi="PragmaticaCTT"/>
          <w:sz w:val="22"/>
          <w:szCs w:val="22"/>
        </w:rPr>
      </w:pPr>
    </w:p>
    <w:p w14:paraId="30E2598B" w14:textId="77777777" w:rsidR="00E77CB0" w:rsidRPr="00D74FC5" w:rsidRDefault="00E77CB0" w:rsidP="00117434">
      <w:pPr>
        <w:spacing w:line="276" w:lineRule="auto"/>
        <w:jc w:val="both"/>
        <w:rPr>
          <w:rFonts w:ascii="PragmaticaCTT" w:hAnsi="PragmaticaCTT"/>
          <w:b/>
          <w:sz w:val="22"/>
          <w:szCs w:val="22"/>
          <w:lang w:val="uk-UA"/>
        </w:rPr>
      </w:pPr>
      <w:r w:rsidRPr="00D74FC5">
        <w:rPr>
          <w:rFonts w:ascii="PragmaticaCTT" w:hAnsi="PragmaticaCTT"/>
          <w:b/>
          <w:sz w:val="22"/>
          <w:szCs w:val="22"/>
          <w:lang w:val="uk-UA"/>
        </w:rPr>
        <w:t>Розділ I</w:t>
      </w:r>
    </w:p>
    <w:p w14:paraId="7691F2D9" w14:textId="77777777" w:rsidR="00E77CB0" w:rsidRPr="00D74FC5" w:rsidRDefault="00E77CB0" w:rsidP="00117434">
      <w:pPr>
        <w:pStyle w:val="1"/>
        <w:spacing w:line="276" w:lineRule="auto"/>
        <w:jc w:val="both"/>
        <w:rPr>
          <w:rFonts w:ascii="PragmaticaCTT" w:hAnsi="PragmaticaCTT"/>
          <w:b/>
          <w:sz w:val="22"/>
          <w:szCs w:val="22"/>
          <w:u w:val="none"/>
        </w:rPr>
      </w:pPr>
      <w:r w:rsidRPr="00D74FC5">
        <w:rPr>
          <w:rFonts w:ascii="PragmaticaCTT" w:hAnsi="PragmaticaCTT"/>
          <w:b/>
          <w:sz w:val="22"/>
          <w:szCs w:val="22"/>
          <w:u w:val="none"/>
        </w:rPr>
        <w:t>ЗАГАЛЬНІ ПОЛОЖЕННЯ</w:t>
      </w:r>
    </w:p>
    <w:p w14:paraId="581E685D" w14:textId="77777777" w:rsidR="00E23D81" w:rsidRPr="00D74FC5" w:rsidRDefault="00E23D81" w:rsidP="00117434">
      <w:pPr>
        <w:pStyle w:val="a3"/>
        <w:spacing w:line="276" w:lineRule="auto"/>
        <w:rPr>
          <w:rFonts w:ascii="PragmaticaCTT" w:hAnsi="PragmaticaCTT"/>
          <w:snapToGrid w:val="0"/>
          <w:sz w:val="22"/>
          <w:szCs w:val="22"/>
        </w:rPr>
      </w:pPr>
    </w:p>
    <w:p w14:paraId="2196A99A" w14:textId="77777777" w:rsidR="00F04B52" w:rsidRPr="00D74FC5" w:rsidRDefault="00E77CB0" w:rsidP="00117434">
      <w:pPr>
        <w:pStyle w:val="a3"/>
        <w:spacing w:line="276" w:lineRule="auto"/>
        <w:rPr>
          <w:rFonts w:ascii="PragmaticaCTT" w:hAnsi="PragmaticaCTT"/>
          <w:sz w:val="22"/>
          <w:szCs w:val="22"/>
        </w:rPr>
      </w:pPr>
      <w:r w:rsidRPr="00D74FC5">
        <w:rPr>
          <w:rFonts w:ascii="PragmaticaCTT" w:hAnsi="PragmaticaCTT"/>
          <w:snapToGrid w:val="0"/>
          <w:sz w:val="22"/>
          <w:szCs w:val="22"/>
        </w:rPr>
        <w:t>1.</w:t>
      </w:r>
      <w:r w:rsidR="00F04B52" w:rsidRPr="00D74FC5">
        <w:rPr>
          <w:rFonts w:ascii="PragmaticaCTT" w:hAnsi="PragmaticaCTT"/>
          <w:snapToGrid w:val="0"/>
          <w:sz w:val="22"/>
          <w:szCs w:val="22"/>
        </w:rPr>
        <w:t xml:space="preserve"> </w:t>
      </w:r>
      <w:r w:rsidRPr="00D74FC5">
        <w:rPr>
          <w:rFonts w:ascii="PragmaticaCTT" w:hAnsi="PragmaticaCTT"/>
          <w:sz w:val="22"/>
          <w:szCs w:val="22"/>
          <w:u w:val="single"/>
        </w:rPr>
        <w:t>М</w:t>
      </w:r>
      <w:r w:rsidR="0063497F" w:rsidRPr="00D74FC5">
        <w:rPr>
          <w:rFonts w:ascii="PragmaticaCTT" w:hAnsi="PragmaticaCTT"/>
          <w:sz w:val="22"/>
          <w:szCs w:val="22"/>
          <w:u w:val="single"/>
        </w:rPr>
        <w:t>ета укладення колективного договору.</w:t>
      </w:r>
      <w:r w:rsidR="0063497F" w:rsidRPr="00D74FC5">
        <w:rPr>
          <w:rFonts w:ascii="PragmaticaCTT" w:hAnsi="PragmaticaCTT"/>
          <w:sz w:val="22"/>
          <w:szCs w:val="22"/>
        </w:rPr>
        <w:t xml:space="preserve"> </w:t>
      </w:r>
    </w:p>
    <w:p w14:paraId="2BF54F6A" w14:textId="77777777" w:rsidR="0063497F" w:rsidRPr="00D74FC5" w:rsidRDefault="0063497F" w:rsidP="00117434">
      <w:pPr>
        <w:pStyle w:val="a3"/>
        <w:spacing w:line="276" w:lineRule="auto"/>
        <w:rPr>
          <w:rFonts w:ascii="PragmaticaCTT" w:hAnsi="PragmaticaCTT"/>
          <w:sz w:val="22"/>
          <w:szCs w:val="22"/>
        </w:rPr>
      </w:pPr>
      <w:r w:rsidRPr="00D74FC5">
        <w:rPr>
          <w:rFonts w:ascii="PragmaticaCTT" w:hAnsi="PragmaticaCTT"/>
          <w:sz w:val="22"/>
          <w:szCs w:val="22"/>
        </w:rPr>
        <w:t xml:space="preserve">Цей договір укладено з метою регулювання виробничих, трудових та </w:t>
      </w:r>
      <w:r w:rsidR="00D1282D" w:rsidRPr="00D74FC5">
        <w:rPr>
          <w:rFonts w:ascii="PragmaticaCTT" w:hAnsi="PragmaticaCTT"/>
          <w:sz w:val="22"/>
          <w:szCs w:val="22"/>
        </w:rPr>
        <w:t>соціально-</w:t>
      </w:r>
      <w:r w:rsidRPr="00D74FC5">
        <w:rPr>
          <w:rFonts w:ascii="PragmaticaCTT" w:hAnsi="PragmaticaCTT"/>
          <w:sz w:val="22"/>
          <w:szCs w:val="22"/>
        </w:rPr>
        <w:t xml:space="preserve">економічних відносин, узгодження інтересів найманих працівників і </w:t>
      </w:r>
      <w:r w:rsidR="00F04B52" w:rsidRPr="00D74FC5">
        <w:rPr>
          <w:rFonts w:ascii="PragmaticaCTT" w:hAnsi="PragmaticaCTT"/>
          <w:sz w:val="22"/>
          <w:szCs w:val="22"/>
        </w:rPr>
        <w:t>адміністрації</w:t>
      </w:r>
      <w:r w:rsidRPr="00D74FC5">
        <w:rPr>
          <w:rFonts w:ascii="PragmaticaCTT" w:hAnsi="PragmaticaCTT"/>
          <w:sz w:val="22"/>
          <w:szCs w:val="22"/>
        </w:rPr>
        <w:t xml:space="preserve"> з питань, що є предметом цього договору. Положення і норми договору розроблено на основі Кодексу законів про працю України, Закону України </w:t>
      </w:r>
      <w:r w:rsidR="00955224" w:rsidRPr="00D74FC5">
        <w:rPr>
          <w:rFonts w:ascii="PragmaticaCTT" w:hAnsi="PragmaticaCTT"/>
          <w:sz w:val="22"/>
          <w:szCs w:val="22"/>
        </w:rPr>
        <w:t>«</w:t>
      </w:r>
      <w:r w:rsidRPr="00D74FC5">
        <w:rPr>
          <w:rFonts w:ascii="PragmaticaCTT" w:hAnsi="PragmaticaCTT"/>
          <w:sz w:val="22"/>
          <w:szCs w:val="22"/>
        </w:rPr>
        <w:t xml:space="preserve">Про колективні договори і </w:t>
      </w:r>
      <w:r w:rsidR="00955224" w:rsidRPr="00D74FC5">
        <w:rPr>
          <w:rFonts w:ascii="PragmaticaCTT" w:hAnsi="PragmaticaCTT"/>
          <w:sz w:val="22"/>
          <w:szCs w:val="22"/>
        </w:rPr>
        <w:t>угоди»</w:t>
      </w:r>
      <w:r w:rsidR="00F04B52" w:rsidRPr="00D74FC5">
        <w:rPr>
          <w:rFonts w:ascii="PragmaticaCTT" w:hAnsi="PragmaticaCTT"/>
          <w:sz w:val="22"/>
          <w:szCs w:val="22"/>
        </w:rPr>
        <w:t>,</w:t>
      </w:r>
      <w:r w:rsidRPr="00D74FC5">
        <w:rPr>
          <w:rFonts w:ascii="PragmaticaCTT" w:hAnsi="PragmaticaCTT"/>
          <w:sz w:val="22"/>
          <w:szCs w:val="22"/>
        </w:rPr>
        <w:t xml:space="preserve"> інших актів законодавства.</w:t>
      </w:r>
    </w:p>
    <w:p w14:paraId="7CF46082" w14:textId="77777777" w:rsidR="0063497F" w:rsidRPr="00D74FC5" w:rsidRDefault="0063497F" w:rsidP="00117434">
      <w:pPr>
        <w:spacing w:line="276" w:lineRule="auto"/>
        <w:jc w:val="both"/>
        <w:rPr>
          <w:rFonts w:ascii="PragmaticaCTT" w:hAnsi="PragmaticaCTT"/>
          <w:sz w:val="22"/>
          <w:szCs w:val="22"/>
          <w:lang w:val="uk-UA"/>
        </w:rPr>
      </w:pPr>
      <w:r w:rsidRPr="00D74FC5">
        <w:rPr>
          <w:rFonts w:ascii="PragmaticaCTT" w:hAnsi="PragmaticaCTT"/>
          <w:sz w:val="22"/>
          <w:szCs w:val="22"/>
          <w:lang w:val="uk-UA"/>
        </w:rPr>
        <w:t>Договір містить узгоджені зобов’язання сторін, що його уклали, щодо створення умов підвищення ефективності роботи підприємства, реалізації на цій основі професійних трудових і соціально-економічних прав та інтересів працівників.</w:t>
      </w:r>
    </w:p>
    <w:p w14:paraId="4627549C" w14:textId="77777777" w:rsidR="0063497F" w:rsidRPr="00D74FC5" w:rsidRDefault="00E77CB0" w:rsidP="00117434">
      <w:pPr>
        <w:spacing w:line="276" w:lineRule="auto"/>
        <w:jc w:val="both"/>
        <w:rPr>
          <w:rFonts w:ascii="PragmaticaCTT" w:hAnsi="PragmaticaCTT"/>
          <w:sz w:val="22"/>
          <w:szCs w:val="22"/>
          <w:u w:val="single"/>
          <w:lang w:val="uk-UA"/>
        </w:rPr>
      </w:pPr>
      <w:r w:rsidRPr="00D74FC5">
        <w:rPr>
          <w:rFonts w:ascii="PragmaticaCTT" w:hAnsi="PragmaticaCTT"/>
          <w:sz w:val="22"/>
          <w:szCs w:val="22"/>
          <w:lang w:val="uk-UA"/>
        </w:rPr>
        <w:t xml:space="preserve">2. </w:t>
      </w:r>
      <w:r w:rsidR="00C4607E" w:rsidRPr="00D74FC5">
        <w:rPr>
          <w:rFonts w:ascii="PragmaticaCTT" w:hAnsi="PragmaticaCTT"/>
          <w:sz w:val="22"/>
          <w:szCs w:val="22"/>
          <w:lang w:val="uk-UA"/>
        </w:rPr>
        <w:t xml:space="preserve"> </w:t>
      </w:r>
      <w:r w:rsidR="0063497F" w:rsidRPr="00D74FC5">
        <w:rPr>
          <w:rFonts w:ascii="PragmaticaCTT" w:hAnsi="PragmaticaCTT"/>
          <w:sz w:val="22"/>
          <w:szCs w:val="22"/>
          <w:u w:val="single"/>
          <w:lang w:val="uk-UA"/>
        </w:rPr>
        <w:t>Сторони договору та їх повноваження:</w:t>
      </w:r>
    </w:p>
    <w:p w14:paraId="6DE5C866" w14:textId="1906BE40" w:rsidR="001614BB" w:rsidRPr="00AC570C" w:rsidRDefault="001614BB" w:rsidP="00EC1AB5">
      <w:pPr>
        <w:numPr>
          <w:ilvl w:val="1"/>
          <w:numId w:val="9"/>
        </w:numPr>
        <w:spacing w:line="276" w:lineRule="auto"/>
        <w:ind w:left="0" w:firstLine="0"/>
        <w:jc w:val="both"/>
        <w:rPr>
          <w:rFonts w:ascii="PragmaticaCTT" w:hAnsi="PragmaticaCTT"/>
          <w:sz w:val="22"/>
          <w:szCs w:val="22"/>
          <w:lang w:val="uk-UA"/>
        </w:rPr>
      </w:pPr>
      <w:r w:rsidRPr="00D74FC5">
        <w:rPr>
          <w:rFonts w:ascii="PragmaticaCTT" w:hAnsi="PragmaticaCTT"/>
          <w:sz w:val="22"/>
          <w:szCs w:val="22"/>
          <w:lang w:val="uk-UA"/>
        </w:rPr>
        <w:t xml:space="preserve">Договір укладено між </w:t>
      </w:r>
      <w:r w:rsidR="003633EB">
        <w:rPr>
          <w:rFonts w:ascii="PragmaticaCTT" w:hAnsi="PragmaticaCTT"/>
          <w:sz w:val="22"/>
          <w:szCs w:val="22"/>
          <w:lang w:val="uk-UA"/>
        </w:rPr>
        <w:t xml:space="preserve">уповноваженим органом </w:t>
      </w:r>
      <w:r w:rsidRPr="00D74FC5">
        <w:rPr>
          <w:rFonts w:ascii="PragmaticaCTT" w:hAnsi="PragmaticaCTT"/>
          <w:sz w:val="22"/>
          <w:szCs w:val="22"/>
          <w:lang w:val="uk-UA"/>
        </w:rPr>
        <w:t>(надалі - Адміністрацією)</w:t>
      </w:r>
      <w:r w:rsidR="00467991" w:rsidRPr="00D74FC5">
        <w:rPr>
          <w:rFonts w:ascii="PragmaticaCTT" w:hAnsi="PragmaticaCTT"/>
          <w:sz w:val="22"/>
          <w:szCs w:val="22"/>
          <w:lang w:val="uk-UA"/>
        </w:rPr>
        <w:t xml:space="preserve"> </w:t>
      </w:r>
      <w:bookmarkStart w:id="0" w:name="_Hlk76979624"/>
      <w:r w:rsidR="00EB232C">
        <w:rPr>
          <w:rFonts w:ascii="PragmaticaCTT" w:hAnsi="PragmaticaCTT"/>
          <w:sz w:val="22"/>
          <w:szCs w:val="22"/>
          <w:lang w:val="uk-UA"/>
        </w:rPr>
        <w:t>ФІЛІЇ «</w:t>
      </w:r>
      <w:r w:rsidR="0015385F">
        <w:rPr>
          <w:rFonts w:ascii="PragmaticaCTT" w:hAnsi="PragmaticaCTT"/>
          <w:sz w:val="22"/>
          <w:szCs w:val="22"/>
          <w:lang w:val="uk-UA"/>
        </w:rPr>
        <w:t xml:space="preserve">НІЖИНСЬКИЙ ЕЛЕВАТОР» СТОВ «ДРУЖБА-НОВА» </w:t>
      </w:r>
      <w:bookmarkEnd w:id="0"/>
      <w:r w:rsidRPr="00D74FC5">
        <w:rPr>
          <w:rFonts w:ascii="PragmaticaCTT" w:hAnsi="PragmaticaCTT"/>
          <w:sz w:val="22"/>
          <w:szCs w:val="22"/>
          <w:lang w:val="uk-UA"/>
        </w:rPr>
        <w:t xml:space="preserve">в особі </w:t>
      </w:r>
      <w:r w:rsidR="00467991" w:rsidRPr="00D74FC5">
        <w:rPr>
          <w:rFonts w:ascii="PragmaticaCTT" w:hAnsi="PragmaticaCTT"/>
          <w:sz w:val="22"/>
          <w:szCs w:val="22"/>
          <w:lang w:val="uk-UA"/>
        </w:rPr>
        <w:t>директора</w:t>
      </w:r>
      <w:r w:rsidR="00BA04BB">
        <w:rPr>
          <w:rFonts w:ascii="PragmaticaCTT" w:hAnsi="PragmaticaCTT"/>
          <w:sz w:val="22"/>
          <w:szCs w:val="22"/>
          <w:lang w:val="uk-UA"/>
        </w:rPr>
        <w:t xml:space="preserve"> </w:t>
      </w:r>
      <w:r w:rsidR="0015385F">
        <w:rPr>
          <w:rFonts w:ascii="PragmaticaCTT" w:hAnsi="PragmaticaCTT"/>
          <w:sz w:val="22"/>
          <w:szCs w:val="22"/>
          <w:lang w:val="uk-UA"/>
        </w:rPr>
        <w:t>ФІЛІЇ Деркача Євгенія Миколайовича</w:t>
      </w:r>
      <w:r w:rsidRPr="00D74FC5">
        <w:rPr>
          <w:rFonts w:ascii="PragmaticaCTT" w:hAnsi="PragmaticaCTT"/>
          <w:sz w:val="22"/>
          <w:szCs w:val="22"/>
          <w:lang w:val="uk-UA"/>
        </w:rPr>
        <w:t xml:space="preserve">, (далі – Адміністрація), що </w:t>
      </w:r>
      <w:r w:rsidRPr="00AC570C">
        <w:rPr>
          <w:rFonts w:ascii="PragmaticaCTT" w:hAnsi="PragmaticaCTT"/>
          <w:sz w:val="22"/>
          <w:szCs w:val="22"/>
          <w:lang w:val="uk-UA"/>
        </w:rPr>
        <w:t xml:space="preserve">представляє інтереси Роботодавця, з однієї сторони, і трудовим колективом в особі </w:t>
      </w:r>
      <w:r w:rsidR="003D42AE" w:rsidRPr="00AC570C">
        <w:rPr>
          <w:rFonts w:ascii="PragmaticaCTT" w:hAnsi="PragmaticaCTT"/>
          <w:sz w:val="22"/>
          <w:szCs w:val="22"/>
          <w:lang w:val="uk-UA"/>
        </w:rPr>
        <w:t xml:space="preserve">Представника трудового </w:t>
      </w:r>
      <w:r w:rsidR="003D42AE" w:rsidRPr="000725DC">
        <w:rPr>
          <w:rFonts w:ascii="PragmaticaCTT" w:hAnsi="PragmaticaCTT"/>
          <w:sz w:val="22"/>
          <w:szCs w:val="22"/>
          <w:lang w:val="uk-UA"/>
        </w:rPr>
        <w:t xml:space="preserve">колективу </w:t>
      </w:r>
      <w:proofErr w:type="spellStart"/>
      <w:r w:rsidR="000725DC">
        <w:rPr>
          <w:rFonts w:ascii="PragmaticaCTT" w:hAnsi="PragmaticaCTT"/>
          <w:spacing w:val="-10"/>
          <w:sz w:val="22"/>
          <w:szCs w:val="22"/>
          <w:lang w:val="uk-UA"/>
        </w:rPr>
        <w:t>Манюков</w:t>
      </w:r>
      <w:r w:rsidR="0031491B">
        <w:rPr>
          <w:rFonts w:ascii="PragmaticaCTT" w:hAnsi="PragmaticaCTT"/>
          <w:spacing w:val="-10"/>
          <w:sz w:val="22"/>
          <w:szCs w:val="22"/>
          <w:lang w:val="uk-UA"/>
        </w:rPr>
        <w:t>ої</w:t>
      </w:r>
      <w:proofErr w:type="spellEnd"/>
      <w:r w:rsidR="000725DC">
        <w:rPr>
          <w:rFonts w:ascii="PragmaticaCTT" w:hAnsi="PragmaticaCTT"/>
          <w:spacing w:val="-10"/>
          <w:sz w:val="22"/>
          <w:szCs w:val="22"/>
          <w:lang w:val="uk-UA"/>
        </w:rPr>
        <w:t xml:space="preserve"> Катерин</w:t>
      </w:r>
      <w:r w:rsidR="0031491B">
        <w:rPr>
          <w:rFonts w:ascii="PragmaticaCTT" w:hAnsi="PragmaticaCTT"/>
          <w:spacing w:val="-10"/>
          <w:sz w:val="22"/>
          <w:szCs w:val="22"/>
          <w:lang w:val="uk-UA"/>
        </w:rPr>
        <w:t>и</w:t>
      </w:r>
      <w:r w:rsidR="000725DC">
        <w:rPr>
          <w:rFonts w:ascii="PragmaticaCTT" w:hAnsi="PragmaticaCTT"/>
          <w:spacing w:val="-10"/>
          <w:sz w:val="22"/>
          <w:szCs w:val="22"/>
          <w:lang w:val="uk-UA"/>
        </w:rPr>
        <w:t xml:space="preserve"> Сергії</w:t>
      </w:r>
      <w:r w:rsidR="00586FB6">
        <w:rPr>
          <w:rFonts w:ascii="PragmaticaCTT" w:hAnsi="PragmaticaCTT"/>
          <w:spacing w:val="-10"/>
          <w:sz w:val="22"/>
          <w:szCs w:val="22"/>
          <w:lang w:val="uk-UA"/>
        </w:rPr>
        <w:t>вн</w:t>
      </w:r>
      <w:r w:rsidR="0031491B">
        <w:rPr>
          <w:rFonts w:ascii="PragmaticaCTT" w:hAnsi="PragmaticaCTT"/>
          <w:spacing w:val="-10"/>
          <w:sz w:val="22"/>
          <w:szCs w:val="22"/>
          <w:lang w:val="uk-UA"/>
        </w:rPr>
        <w:t>и</w:t>
      </w:r>
      <w:r w:rsidR="00586FB6">
        <w:rPr>
          <w:rFonts w:ascii="PragmaticaCTT" w:hAnsi="PragmaticaCTT"/>
          <w:spacing w:val="-10"/>
          <w:sz w:val="22"/>
          <w:szCs w:val="22"/>
          <w:lang w:val="uk-UA"/>
        </w:rPr>
        <w:t>,</w:t>
      </w:r>
      <w:r w:rsidRPr="00AC570C">
        <w:rPr>
          <w:rFonts w:ascii="PragmaticaCTT" w:hAnsi="PragmaticaCTT"/>
          <w:sz w:val="22"/>
          <w:szCs w:val="22"/>
          <w:lang w:val="uk-UA"/>
        </w:rPr>
        <w:t xml:space="preserve"> (далі –   </w:t>
      </w:r>
      <w:r w:rsidR="003D42AE" w:rsidRPr="00AC570C">
        <w:rPr>
          <w:rFonts w:ascii="PragmaticaCTT" w:hAnsi="PragmaticaCTT"/>
          <w:sz w:val="22"/>
          <w:szCs w:val="22"/>
          <w:lang w:val="uk-UA"/>
        </w:rPr>
        <w:t>Представник трудового колективу</w:t>
      </w:r>
      <w:r w:rsidRPr="00AC570C">
        <w:rPr>
          <w:rFonts w:ascii="PragmaticaCTT" w:hAnsi="PragmaticaCTT"/>
          <w:sz w:val="22"/>
          <w:szCs w:val="22"/>
          <w:lang w:val="uk-UA"/>
        </w:rPr>
        <w:t xml:space="preserve">), що представляє інтереси трудового колективу </w:t>
      </w:r>
      <w:r w:rsidR="0015385F">
        <w:rPr>
          <w:rFonts w:ascii="PragmaticaCTT" w:hAnsi="PragmaticaCTT"/>
          <w:sz w:val="22"/>
          <w:szCs w:val="22"/>
          <w:lang w:val="uk-UA"/>
        </w:rPr>
        <w:t xml:space="preserve">ФІЛІЇ «НІЖИНСЬКИЙ ЕЛЕВАТОР» СТОВ «ДРУЖБА-НОВА», </w:t>
      </w:r>
      <w:r w:rsidRPr="00AC570C">
        <w:rPr>
          <w:rFonts w:ascii="PragmaticaCTT" w:hAnsi="PragmaticaCTT"/>
          <w:sz w:val="22"/>
          <w:szCs w:val="22"/>
          <w:lang w:val="uk-UA"/>
        </w:rPr>
        <w:t>з іншої сторони.</w:t>
      </w:r>
    </w:p>
    <w:p w14:paraId="2345E831" w14:textId="37617E3B" w:rsidR="0063497F" w:rsidRPr="00D74FC5" w:rsidRDefault="00652AAF" w:rsidP="00117434">
      <w:pPr>
        <w:spacing w:line="276" w:lineRule="auto"/>
        <w:jc w:val="both"/>
        <w:rPr>
          <w:rFonts w:ascii="PragmaticaCTT" w:hAnsi="PragmaticaCTT"/>
          <w:sz w:val="22"/>
          <w:szCs w:val="22"/>
          <w:lang w:val="uk-UA"/>
        </w:rPr>
      </w:pPr>
      <w:r w:rsidRPr="00AC570C">
        <w:rPr>
          <w:rFonts w:ascii="PragmaticaCTT" w:hAnsi="PragmaticaCTT"/>
          <w:sz w:val="22"/>
          <w:szCs w:val="22"/>
          <w:lang w:val="uk-UA"/>
        </w:rPr>
        <w:t>2.2.</w:t>
      </w:r>
      <w:r w:rsidR="00117434" w:rsidRPr="00AC570C">
        <w:rPr>
          <w:rFonts w:ascii="PragmaticaCTT" w:hAnsi="PragmaticaCTT"/>
          <w:sz w:val="22"/>
          <w:szCs w:val="22"/>
          <w:lang w:val="uk-UA"/>
        </w:rPr>
        <w:t xml:space="preserve"> </w:t>
      </w:r>
      <w:r w:rsidR="00012E9A" w:rsidRPr="00AC570C">
        <w:rPr>
          <w:rFonts w:ascii="PragmaticaCTT" w:hAnsi="PragmaticaCTT"/>
          <w:sz w:val="22"/>
          <w:szCs w:val="22"/>
          <w:lang w:val="uk-UA"/>
        </w:rPr>
        <w:t>Адміністрація</w:t>
      </w:r>
      <w:r w:rsidR="0063497F" w:rsidRPr="00AC570C">
        <w:rPr>
          <w:rFonts w:ascii="PragmaticaCTT" w:hAnsi="PragmaticaCTT"/>
          <w:sz w:val="22"/>
          <w:szCs w:val="22"/>
          <w:lang w:val="uk-UA"/>
        </w:rPr>
        <w:t xml:space="preserve"> підтверджує, що вон</w:t>
      </w:r>
      <w:r w:rsidR="00012E9A" w:rsidRPr="00AC570C">
        <w:rPr>
          <w:rFonts w:ascii="PragmaticaCTT" w:hAnsi="PragmaticaCTT"/>
          <w:sz w:val="22"/>
          <w:szCs w:val="22"/>
          <w:lang w:val="uk-UA"/>
        </w:rPr>
        <w:t>а</w:t>
      </w:r>
      <w:r w:rsidR="0063497F" w:rsidRPr="00AC570C">
        <w:rPr>
          <w:rFonts w:ascii="PragmaticaCTT" w:hAnsi="PragmaticaCTT"/>
          <w:sz w:val="22"/>
          <w:szCs w:val="22"/>
          <w:lang w:val="uk-UA"/>
        </w:rPr>
        <w:t xml:space="preserve"> має повноваження, визначені чинним</w:t>
      </w:r>
      <w:r w:rsidR="0063497F" w:rsidRPr="00D74FC5">
        <w:rPr>
          <w:rFonts w:ascii="PragmaticaCTT" w:hAnsi="PragmaticaCTT"/>
          <w:sz w:val="22"/>
          <w:szCs w:val="22"/>
          <w:lang w:val="uk-UA"/>
        </w:rPr>
        <w:t xml:space="preserve"> </w:t>
      </w:r>
      <w:r w:rsidR="00E77CB0" w:rsidRPr="00D74FC5">
        <w:rPr>
          <w:rFonts w:ascii="PragmaticaCTT" w:hAnsi="PragmaticaCTT"/>
          <w:sz w:val="22"/>
          <w:szCs w:val="22"/>
          <w:lang w:val="uk-UA"/>
        </w:rPr>
        <w:t xml:space="preserve">     </w:t>
      </w:r>
      <w:r w:rsidRPr="00D74FC5">
        <w:rPr>
          <w:rFonts w:ascii="PragmaticaCTT" w:hAnsi="PragmaticaCTT"/>
          <w:sz w:val="22"/>
          <w:szCs w:val="22"/>
          <w:lang w:val="uk-UA"/>
        </w:rPr>
        <w:t xml:space="preserve">                        З</w:t>
      </w:r>
      <w:r w:rsidR="0063497F" w:rsidRPr="00D74FC5">
        <w:rPr>
          <w:rFonts w:ascii="PragmaticaCTT" w:hAnsi="PragmaticaCTT"/>
          <w:sz w:val="22"/>
          <w:szCs w:val="22"/>
          <w:lang w:val="uk-UA"/>
        </w:rPr>
        <w:t xml:space="preserve">аконодавством та </w:t>
      </w:r>
      <w:r w:rsidR="0063497F" w:rsidRPr="008543FC">
        <w:rPr>
          <w:rFonts w:ascii="PragmaticaCTT" w:hAnsi="PragmaticaCTT"/>
          <w:sz w:val="22"/>
          <w:szCs w:val="22"/>
          <w:lang w:val="uk-UA"/>
        </w:rPr>
        <w:t xml:space="preserve">Статутом підприємства </w:t>
      </w:r>
      <w:r w:rsidR="008543FC" w:rsidRPr="008543FC">
        <w:rPr>
          <w:rFonts w:ascii="PragmaticaCTT" w:hAnsi="PragmaticaCTT"/>
          <w:sz w:val="22"/>
          <w:szCs w:val="22"/>
          <w:lang w:val="uk-UA"/>
        </w:rPr>
        <w:t xml:space="preserve">та Положенням про </w:t>
      </w:r>
      <w:r w:rsidR="0015385F">
        <w:rPr>
          <w:rFonts w:ascii="PragmaticaCTT" w:hAnsi="PragmaticaCTT"/>
          <w:sz w:val="22"/>
          <w:szCs w:val="22"/>
          <w:lang w:val="uk-UA"/>
        </w:rPr>
        <w:t>ФІЛІЮ</w:t>
      </w:r>
      <w:r w:rsidR="0015385F" w:rsidRPr="008543FC">
        <w:rPr>
          <w:rFonts w:ascii="PragmaticaCTT" w:hAnsi="PragmaticaCTT"/>
          <w:sz w:val="22"/>
          <w:szCs w:val="22"/>
        </w:rPr>
        <w:t xml:space="preserve"> </w:t>
      </w:r>
      <w:r w:rsidR="0063497F" w:rsidRPr="008543FC">
        <w:rPr>
          <w:rFonts w:ascii="PragmaticaCTT" w:hAnsi="PragmaticaCTT"/>
          <w:sz w:val="22"/>
          <w:szCs w:val="22"/>
          <w:lang w:val="uk-UA"/>
        </w:rPr>
        <w:t>на</w:t>
      </w:r>
      <w:r w:rsidR="0063497F" w:rsidRPr="00D74FC5">
        <w:rPr>
          <w:rFonts w:ascii="PragmaticaCTT" w:hAnsi="PragmaticaCTT"/>
          <w:sz w:val="22"/>
          <w:szCs w:val="22"/>
          <w:lang w:val="uk-UA"/>
        </w:rPr>
        <w:t xml:space="preserve"> укладання колективного договору і </w:t>
      </w:r>
      <w:r w:rsidRPr="00D74FC5">
        <w:rPr>
          <w:rFonts w:ascii="PragmaticaCTT" w:hAnsi="PragmaticaCTT"/>
          <w:sz w:val="22"/>
          <w:szCs w:val="22"/>
          <w:lang w:val="uk-UA"/>
        </w:rPr>
        <w:t xml:space="preserve">  </w:t>
      </w:r>
      <w:r w:rsidR="0063497F" w:rsidRPr="00D74FC5">
        <w:rPr>
          <w:rFonts w:ascii="PragmaticaCTT" w:hAnsi="PragmaticaCTT"/>
          <w:sz w:val="22"/>
          <w:szCs w:val="22"/>
          <w:lang w:val="uk-UA"/>
        </w:rPr>
        <w:t>виконання зобов’язань</w:t>
      </w:r>
      <w:r w:rsidR="00012E9A" w:rsidRPr="00D74FC5">
        <w:rPr>
          <w:rFonts w:ascii="PragmaticaCTT" w:hAnsi="PragmaticaCTT"/>
          <w:sz w:val="22"/>
          <w:szCs w:val="22"/>
          <w:lang w:val="uk-UA"/>
        </w:rPr>
        <w:t>, визначених</w:t>
      </w:r>
      <w:r w:rsidR="0063497F" w:rsidRPr="00D74FC5">
        <w:rPr>
          <w:rFonts w:ascii="PragmaticaCTT" w:hAnsi="PragmaticaCTT"/>
          <w:sz w:val="22"/>
          <w:szCs w:val="22"/>
          <w:lang w:val="uk-UA"/>
        </w:rPr>
        <w:t xml:space="preserve"> цим договором.</w:t>
      </w:r>
    </w:p>
    <w:p w14:paraId="4BE97272" w14:textId="77777777" w:rsidR="009D6EF9" w:rsidRPr="00D74FC5" w:rsidRDefault="00652AAF" w:rsidP="00117434">
      <w:pPr>
        <w:spacing w:line="276" w:lineRule="auto"/>
        <w:jc w:val="both"/>
        <w:rPr>
          <w:rFonts w:ascii="PragmaticaCTT" w:hAnsi="PragmaticaCTT"/>
          <w:sz w:val="22"/>
          <w:szCs w:val="22"/>
          <w:lang w:val="uk-UA"/>
        </w:rPr>
      </w:pPr>
      <w:r w:rsidRPr="00D74FC5">
        <w:rPr>
          <w:rFonts w:ascii="PragmaticaCTT" w:hAnsi="PragmaticaCTT"/>
          <w:sz w:val="22"/>
          <w:szCs w:val="22"/>
          <w:lang w:val="uk-UA"/>
        </w:rPr>
        <w:t>2.</w:t>
      </w:r>
      <w:r w:rsidR="00E8597F">
        <w:rPr>
          <w:rFonts w:ascii="PragmaticaCTT" w:hAnsi="PragmaticaCTT"/>
          <w:sz w:val="22"/>
          <w:szCs w:val="22"/>
          <w:lang w:val="uk-UA"/>
        </w:rPr>
        <w:t>3</w:t>
      </w:r>
      <w:r w:rsidRPr="00D74FC5">
        <w:rPr>
          <w:rFonts w:ascii="PragmaticaCTT" w:hAnsi="PragmaticaCTT"/>
          <w:sz w:val="22"/>
          <w:szCs w:val="22"/>
          <w:lang w:val="uk-UA"/>
        </w:rPr>
        <w:t>.</w:t>
      </w:r>
      <w:r w:rsidR="00C4607E" w:rsidRPr="00D74FC5">
        <w:rPr>
          <w:rFonts w:ascii="PragmaticaCTT" w:hAnsi="PragmaticaCTT"/>
          <w:sz w:val="22"/>
          <w:szCs w:val="22"/>
          <w:lang w:val="uk-UA"/>
        </w:rPr>
        <w:t xml:space="preserve">  </w:t>
      </w:r>
      <w:r w:rsidR="0063497F" w:rsidRPr="00D74FC5">
        <w:rPr>
          <w:rFonts w:ascii="PragmaticaCTT" w:hAnsi="PragmaticaCTT"/>
          <w:sz w:val="22"/>
          <w:szCs w:val="22"/>
          <w:lang w:val="uk-UA"/>
        </w:rPr>
        <w:t>Сторони</w:t>
      </w:r>
      <w:r w:rsidR="00012E9A" w:rsidRPr="00D74FC5">
        <w:rPr>
          <w:rFonts w:ascii="PragmaticaCTT" w:hAnsi="PragmaticaCTT"/>
          <w:sz w:val="22"/>
          <w:szCs w:val="22"/>
          <w:lang w:val="uk-UA"/>
        </w:rPr>
        <w:t xml:space="preserve"> визнають взаємні повноваження </w:t>
      </w:r>
      <w:r w:rsidR="009D6EF9" w:rsidRPr="00D74FC5">
        <w:rPr>
          <w:rFonts w:ascii="PragmaticaCTT" w:hAnsi="PragmaticaCTT"/>
          <w:sz w:val="22"/>
          <w:szCs w:val="22"/>
          <w:lang w:val="uk-UA"/>
        </w:rPr>
        <w:t>і</w:t>
      </w:r>
      <w:r w:rsidR="00C4607E" w:rsidRPr="00D74FC5">
        <w:rPr>
          <w:rFonts w:ascii="PragmaticaCTT" w:hAnsi="PragmaticaCTT"/>
          <w:sz w:val="22"/>
          <w:szCs w:val="22"/>
          <w:lang w:val="uk-UA"/>
        </w:rPr>
        <w:t xml:space="preserve"> </w:t>
      </w:r>
      <w:r w:rsidR="0063497F" w:rsidRPr="00D74FC5">
        <w:rPr>
          <w:rFonts w:ascii="PragmaticaCTT" w:hAnsi="PragmaticaCTT"/>
          <w:sz w:val="22"/>
          <w:szCs w:val="22"/>
          <w:lang w:val="uk-UA"/>
        </w:rPr>
        <w:t xml:space="preserve">зобов’язуються дотримуватися принципів соціального партнерства: паритетності представництва, рівноправності сторін, взаємної відповідальності, конструктивності та аргументованості при проведенні переговорів (консультацій) щодо укладення договору, внесення змін і доповнень до нього, вирішення всіх питань, що є предметом </w:t>
      </w:r>
      <w:r w:rsidR="00012E9A" w:rsidRPr="00D74FC5">
        <w:rPr>
          <w:rFonts w:ascii="PragmaticaCTT" w:hAnsi="PragmaticaCTT"/>
          <w:sz w:val="22"/>
          <w:szCs w:val="22"/>
          <w:lang w:val="uk-UA"/>
        </w:rPr>
        <w:t>даного</w:t>
      </w:r>
      <w:r w:rsidR="0063497F" w:rsidRPr="00D74FC5">
        <w:rPr>
          <w:rFonts w:ascii="PragmaticaCTT" w:hAnsi="PragmaticaCTT"/>
          <w:sz w:val="22"/>
          <w:szCs w:val="22"/>
          <w:lang w:val="uk-UA"/>
        </w:rPr>
        <w:t xml:space="preserve">  договору.</w:t>
      </w:r>
    </w:p>
    <w:p w14:paraId="55D866AA" w14:textId="77777777" w:rsidR="0063497F" w:rsidRPr="00D74FC5" w:rsidRDefault="00652AAF" w:rsidP="00117434">
      <w:pPr>
        <w:spacing w:line="276" w:lineRule="auto"/>
        <w:jc w:val="both"/>
        <w:rPr>
          <w:rFonts w:ascii="PragmaticaCTT" w:hAnsi="PragmaticaCTT"/>
          <w:sz w:val="22"/>
          <w:szCs w:val="22"/>
          <w:lang w:val="uk-UA"/>
        </w:rPr>
      </w:pPr>
      <w:r w:rsidRPr="00D74FC5">
        <w:rPr>
          <w:rFonts w:ascii="PragmaticaCTT" w:hAnsi="PragmaticaCTT"/>
          <w:sz w:val="22"/>
          <w:szCs w:val="22"/>
          <w:lang w:val="uk-UA"/>
        </w:rPr>
        <w:t>2.</w:t>
      </w:r>
      <w:r w:rsidR="00E8597F">
        <w:rPr>
          <w:rFonts w:ascii="PragmaticaCTT" w:hAnsi="PragmaticaCTT"/>
          <w:sz w:val="22"/>
          <w:szCs w:val="22"/>
          <w:lang w:val="uk-UA"/>
        </w:rPr>
        <w:t>4</w:t>
      </w:r>
      <w:r w:rsidRPr="00D74FC5">
        <w:rPr>
          <w:rFonts w:ascii="PragmaticaCTT" w:hAnsi="PragmaticaCTT"/>
          <w:sz w:val="22"/>
          <w:szCs w:val="22"/>
          <w:lang w:val="uk-UA"/>
        </w:rPr>
        <w:t>.</w:t>
      </w:r>
      <w:r w:rsidR="009D6EF9" w:rsidRPr="00D74FC5">
        <w:rPr>
          <w:rFonts w:ascii="PragmaticaCTT" w:hAnsi="PragmaticaCTT"/>
          <w:sz w:val="22"/>
          <w:szCs w:val="22"/>
          <w:lang w:val="uk-UA"/>
        </w:rPr>
        <w:t xml:space="preserve"> </w:t>
      </w:r>
      <w:r w:rsidR="0063497F" w:rsidRPr="00D74FC5">
        <w:rPr>
          <w:rFonts w:ascii="PragmaticaCTT" w:hAnsi="PragmaticaCTT"/>
          <w:sz w:val="22"/>
          <w:szCs w:val="22"/>
          <w:lang w:val="uk-UA"/>
        </w:rPr>
        <w:t xml:space="preserve">Сторони </w:t>
      </w:r>
      <w:proofErr w:type="spellStart"/>
      <w:r w:rsidR="0063497F" w:rsidRPr="00D74FC5">
        <w:rPr>
          <w:rFonts w:ascii="PragmaticaCTT" w:hAnsi="PragmaticaCTT"/>
          <w:sz w:val="22"/>
          <w:szCs w:val="22"/>
          <w:lang w:val="uk-UA"/>
        </w:rPr>
        <w:t>оперативно</w:t>
      </w:r>
      <w:proofErr w:type="spellEnd"/>
      <w:r w:rsidR="0063497F" w:rsidRPr="00D74FC5">
        <w:rPr>
          <w:rFonts w:ascii="PragmaticaCTT" w:hAnsi="PragmaticaCTT"/>
          <w:sz w:val="22"/>
          <w:szCs w:val="22"/>
          <w:lang w:val="uk-UA"/>
        </w:rPr>
        <w:t xml:space="preserve"> вживатимуть заходів </w:t>
      </w:r>
      <w:r w:rsidR="009A2F8D" w:rsidRPr="00D74FC5">
        <w:rPr>
          <w:rFonts w:ascii="PragmaticaCTT" w:hAnsi="PragmaticaCTT"/>
          <w:sz w:val="22"/>
          <w:szCs w:val="22"/>
          <w:lang w:val="uk-UA"/>
        </w:rPr>
        <w:t>що</w:t>
      </w:r>
      <w:r w:rsidR="0063497F" w:rsidRPr="00D74FC5">
        <w:rPr>
          <w:rFonts w:ascii="PragmaticaCTT" w:hAnsi="PragmaticaCTT"/>
          <w:sz w:val="22"/>
          <w:szCs w:val="22"/>
          <w:lang w:val="uk-UA"/>
        </w:rPr>
        <w:t xml:space="preserve">до усунення передумов виникнення колективних трудових спорів (конфліктів) в ході реалізації зобов’язань і положень колективного договору, віддаватимуть перевагу розв’язанню спірних питань шляхом проведення консультацій, переговорів і примирних процедур відповідно </w:t>
      </w:r>
      <w:r w:rsidR="00012E9A" w:rsidRPr="00D74FC5">
        <w:rPr>
          <w:rFonts w:ascii="PragmaticaCTT" w:hAnsi="PragmaticaCTT"/>
          <w:sz w:val="22"/>
          <w:szCs w:val="22"/>
          <w:lang w:val="uk-UA"/>
        </w:rPr>
        <w:t xml:space="preserve">чинного </w:t>
      </w:r>
      <w:r w:rsidR="0063497F" w:rsidRPr="00D74FC5">
        <w:rPr>
          <w:rFonts w:ascii="PragmaticaCTT" w:hAnsi="PragmaticaCTT"/>
          <w:sz w:val="22"/>
          <w:szCs w:val="22"/>
          <w:lang w:val="uk-UA"/>
        </w:rPr>
        <w:t>законодавства.</w:t>
      </w:r>
    </w:p>
    <w:p w14:paraId="69E76D22" w14:textId="77777777" w:rsidR="0063497F" w:rsidRPr="00D74FC5" w:rsidRDefault="00652AAF" w:rsidP="00117434">
      <w:pPr>
        <w:spacing w:line="276" w:lineRule="auto"/>
        <w:jc w:val="both"/>
        <w:rPr>
          <w:rFonts w:ascii="PragmaticaCTT" w:hAnsi="PragmaticaCTT"/>
          <w:sz w:val="22"/>
          <w:szCs w:val="22"/>
          <w:u w:val="single"/>
          <w:lang w:val="uk-UA"/>
        </w:rPr>
      </w:pPr>
      <w:r w:rsidRPr="00D74FC5">
        <w:rPr>
          <w:rFonts w:ascii="PragmaticaCTT" w:hAnsi="PragmaticaCTT"/>
          <w:sz w:val="22"/>
          <w:szCs w:val="22"/>
          <w:lang w:val="uk-UA"/>
        </w:rPr>
        <w:t>3.</w:t>
      </w:r>
      <w:r w:rsidR="009D6EF9" w:rsidRPr="00D74FC5">
        <w:rPr>
          <w:rFonts w:ascii="PragmaticaCTT" w:hAnsi="PragmaticaCTT"/>
          <w:sz w:val="22"/>
          <w:szCs w:val="22"/>
          <w:lang w:val="uk-UA"/>
        </w:rPr>
        <w:t xml:space="preserve">  </w:t>
      </w:r>
      <w:r w:rsidR="00C07BF5" w:rsidRPr="00D74FC5">
        <w:rPr>
          <w:rFonts w:ascii="PragmaticaCTT" w:hAnsi="PragmaticaCTT"/>
          <w:sz w:val="22"/>
          <w:szCs w:val="22"/>
          <w:u w:val="single"/>
          <w:lang w:val="uk-UA"/>
        </w:rPr>
        <w:t>Сфера дії колективного договору:</w:t>
      </w:r>
    </w:p>
    <w:p w14:paraId="6E52A856" w14:textId="77777777" w:rsidR="0063497F" w:rsidRPr="00D74FC5" w:rsidRDefault="009D6EF9" w:rsidP="00117434">
      <w:pPr>
        <w:spacing w:line="276" w:lineRule="auto"/>
        <w:jc w:val="both"/>
        <w:rPr>
          <w:rFonts w:ascii="PragmaticaCTT" w:hAnsi="PragmaticaCTT"/>
          <w:sz w:val="22"/>
          <w:szCs w:val="22"/>
          <w:lang w:val="uk-UA"/>
        </w:rPr>
      </w:pPr>
      <w:r w:rsidRPr="00D74FC5">
        <w:rPr>
          <w:rFonts w:ascii="PragmaticaCTT" w:hAnsi="PragmaticaCTT"/>
          <w:sz w:val="22"/>
          <w:szCs w:val="22"/>
          <w:lang w:val="uk-UA"/>
        </w:rPr>
        <w:t>3.1</w:t>
      </w:r>
      <w:r w:rsidR="00652AAF" w:rsidRPr="00D74FC5">
        <w:rPr>
          <w:rFonts w:ascii="PragmaticaCTT" w:hAnsi="PragmaticaCTT"/>
          <w:sz w:val="22"/>
          <w:szCs w:val="22"/>
          <w:lang w:val="uk-UA"/>
        </w:rPr>
        <w:t>.</w:t>
      </w:r>
      <w:r w:rsidRPr="00D74FC5">
        <w:rPr>
          <w:rFonts w:ascii="PragmaticaCTT" w:hAnsi="PragmaticaCTT"/>
          <w:sz w:val="22"/>
          <w:szCs w:val="22"/>
          <w:lang w:val="uk-UA"/>
        </w:rPr>
        <w:t xml:space="preserve"> </w:t>
      </w:r>
      <w:r w:rsidR="0063497F" w:rsidRPr="00D74FC5">
        <w:rPr>
          <w:rFonts w:ascii="PragmaticaCTT" w:hAnsi="PragmaticaCTT"/>
          <w:sz w:val="22"/>
          <w:szCs w:val="22"/>
          <w:lang w:val="uk-UA"/>
        </w:rPr>
        <w:t>Положен</w:t>
      </w:r>
      <w:r w:rsidR="00C4607E" w:rsidRPr="00D74FC5">
        <w:rPr>
          <w:rFonts w:ascii="PragmaticaCTT" w:hAnsi="PragmaticaCTT"/>
          <w:sz w:val="22"/>
          <w:szCs w:val="22"/>
          <w:lang w:val="uk-UA"/>
        </w:rPr>
        <w:t>ня колективного договору поширюю</w:t>
      </w:r>
      <w:r w:rsidR="0063497F" w:rsidRPr="00D74FC5">
        <w:rPr>
          <w:rFonts w:ascii="PragmaticaCTT" w:hAnsi="PragmaticaCTT"/>
          <w:sz w:val="22"/>
          <w:szCs w:val="22"/>
          <w:lang w:val="uk-UA"/>
        </w:rPr>
        <w:t xml:space="preserve">ться на всіх працівників, які перебувають у трудових відносинах з підприємством. Окремі положення договору, що визначаються за взаємною згодою сторін, поширюються на пенсіонерів та </w:t>
      </w:r>
      <w:r w:rsidR="00FE6A45" w:rsidRPr="00D74FC5">
        <w:rPr>
          <w:rFonts w:ascii="PragmaticaCTT" w:hAnsi="PragmaticaCTT"/>
          <w:sz w:val="22"/>
          <w:szCs w:val="22"/>
          <w:lang w:val="uk-UA"/>
        </w:rPr>
        <w:t>осіб, які дістали трудове каліцтво або професійне захворювання на під</w:t>
      </w:r>
      <w:r w:rsidR="00DD2ADE" w:rsidRPr="00D74FC5">
        <w:rPr>
          <w:rFonts w:ascii="PragmaticaCTT" w:hAnsi="PragmaticaCTT"/>
          <w:sz w:val="22"/>
          <w:szCs w:val="22"/>
          <w:lang w:val="uk-UA"/>
        </w:rPr>
        <w:t>приємстві</w:t>
      </w:r>
      <w:r w:rsidR="0063497F" w:rsidRPr="00D74FC5">
        <w:rPr>
          <w:rFonts w:ascii="PragmaticaCTT" w:hAnsi="PragmaticaCTT"/>
          <w:sz w:val="22"/>
          <w:szCs w:val="22"/>
          <w:lang w:val="uk-UA"/>
        </w:rPr>
        <w:t>. Положення договору є обов’язковими для сторін, що його уклали.</w:t>
      </w:r>
    </w:p>
    <w:p w14:paraId="7410D629" w14:textId="77777777" w:rsidR="0063497F" w:rsidRPr="00D74FC5" w:rsidRDefault="00652AAF" w:rsidP="00117434">
      <w:pPr>
        <w:spacing w:line="276" w:lineRule="auto"/>
        <w:jc w:val="both"/>
        <w:rPr>
          <w:rFonts w:ascii="PragmaticaCTT" w:hAnsi="PragmaticaCTT"/>
          <w:sz w:val="22"/>
          <w:szCs w:val="22"/>
          <w:lang w:val="uk-UA"/>
        </w:rPr>
      </w:pPr>
      <w:r w:rsidRPr="00D74FC5">
        <w:rPr>
          <w:rFonts w:ascii="PragmaticaCTT" w:hAnsi="PragmaticaCTT"/>
          <w:sz w:val="22"/>
          <w:szCs w:val="22"/>
          <w:lang w:val="uk-UA"/>
        </w:rPr>
        <w:t>3.2.</w:t>
      </w:r>
      <w:r w:rsidR="009D6EF9" w:rsidRPr="00D74FC5">
        <w:rPr>
          <w:rFonts w:ascii="PragmaticaCTT" w:hAnsi="PragmaticaCTT"/>
          <w:sz w:val="22"/>
          <w:szCs w:val="22"/>
          <w:lang w:val="uk-UA"/>
        </w:rPr>
        <w:t xml:space="preserve"> </w:t>
      </w:r>
      <w:r w:rsidR="0063497F" w:rsidRPr="00D74FC5">
        <w:rPr>
          <w:rFonts w:ascii="PragmaticaCTT" w:hAnsi="PragmaticaCTT"/>
          <w:sz w:val="22"/>
          <w:szCs w:val="22"/>
          <w:lang w:val="uk-UA"/>
        </w:rPr>
        <w:t xml:space="preserve">Жодна із сторін протягом дії договору не може в односторонньому порядку </w:t>
      </w:r>
      <w:r w:rsidR="00C4607E" w:rsidRPr="00D74FC5">
        <w:rPr>
          <w:rFonts w:ascii="PragmaticaCTT" w:hAnsi="PragmaticaCTT"/>
          <w:sz w:val="22"/>
          <w:szCs w:val="22"/>
          <w:lang w:val="uk-UA"/>
        </w:rPr>
        <w:t xml:space="preserve"> </w:t>
      </w:r>
      <w:r w:rsidR="0063497F" w:rsidRPr="00D74FC5">
        <w:rPr>
          <w:rFonts w:ascii="PragmaticaCTT" w:hAnsi="PragmaticaCTT"/>
          <w:sz w:val="22"/>
          <w:szCs w:val="22"/>
          <w:lang w:val="uk-UA"/>
        </w:rPr>
        <w:t>призупинити виконання прийнятих зобов’язань за договором.</w:t>
      </w:r>
    </w:p>
    <w:p w14:paraId="44F4EAE4" w14:textId="77777777" w:rsidR="0063497F" w:rsidRPr="00D74FC5" w:rsidRDefault="00652AAF" w:rsidP="00117434">
      <w:pPr>
        <w:spacing w:line="276" w:lineRule="auto"/>
        <w:jc w:val="both"/>
        <w:rPr>
          <w:rFonts w:ascii="PragmaticaCTT" w:hAnsi="PragmaticaCTT"/>
          <w:sz w:val="22"/>
          <w:szCs w:val="22"/>
          <w:u w:val="single"/>
          <w:lang w:val="uk-UA"/>
        </w:rPr>
      </w:pPr>
      <w:r w:rsidRPr="00D74FC5">
        <w:rPr>
          <w:rFonts w:ascii="PragmaticaCTT" w:hAnsi="PragmaticaCTT"/>
          <w:sz w:val="22"/>
          <w:szCs w:val="22"/>
          <w:lang w:val="uk-UA"/>
        </w:rPr>
        <w:t>4.</w:t>
      </w:r>
      <w:r w:rsidR="009D6EF9" w:rsidRPr="00D74FC5">
        <w:rPr>
          <w:rFonts w:ascii="PragmaticaCTT" w:hAnsi="PragmaticaCTT"/>
          <w:sz w:val="22"/>
          <w:szCs w:val="22"/>
          <w:lang w:val="uk-UA"/>
        </w:rPr>
        <w:t xml:space="preserve">  </w:t>
      </w:r>
      <w:r w:rsidR="006C4FC8" w:rsidRPr="00D74FC5">
        <w:rPr>
          <w:rFonts w:ascii="PragmaticaCTT" w:hAnsi="PragmaticaCTT"/>
          <w:sz w:val="22"/>
          <w:szCs w:val="22"/>
          <w:u w:val="single"/>
          <w:lang w:val="uk-UA"/>
        </w:rPr>
        <w:t xml:space="preserve">Строк </w:t>
      </w:r>
      <w:r w:rsidR="0063497F" w:rsidRPr="00D74FC5">
        <w:rPr>
          <w:rFonts w:ascii="PragmaticaCTT" w:hAnsi="PragmaticaCTT"/>
          <w:sz w:val="22"/>
          <w:szCs w:val="22"/>
          <w:u w:val="single"/>
          <w:lang w:val="uk-UA"/>
        </w:rPr>
        <w:t>дії колективного договору та набрання ним чинності:</w:t>
      </w:r>
    </w:p>
    <w:p w14:paraId="02E3FA62" w14:textId="67BF681F" w:rsidR="0063497F" w:rsidRPr="00D74FC5" w:rsidRDefault="00652AAF" w:rsidP="00117434">
      <w:pPr>
        <w:spacing w:line="276" w:lineRule="auto"/>
        <w:jc w:val="both"/>
        <w:rPr>
          <w:rFonts w:ascii="PragmaticaCTT" w:hAnsi="PragmaticaCTT"/>
          <w:sz w:val="22"/>
          <w:szCs w:val="22"/>
          <w:lang w:val="uk-UA"/>
        </w:rPr>
      </w:pPr>
      <w:r w:rsidRPr="00D74FC5">
        <w:rPr>
          <w:rFonts w:ascii="PragmaticaCTT" w:hAnsi="PragmaticaCTT"/>
          <w:sz w:val="22"/>
          <w:szCs w:val="22"/>
          <w:lang w:val="uk-UA"/>
        </w:rPr>
        <w:t>4.1.</w:t>
      </w:r>
      <w:r w:rsidR="009D6EF9" w:rsidRPr="00D74FC5">
        <w:rPr>
          <w:rFonts w:ascii="PragmaticaCTT" w:hAnsi="PragmaticaCTT"/>
          <w:sz w:val="22"/>
          <w:szCs w:val="22"/>
          <w:lang w:val="uk-UA"/>
        </w:rPr>
        <w:t xml:space="preserve">  </w:t>
      </w:r>
      <w:r w:rsidR="0063497F" w:rsidRPr="00D74FC5">
        <w:rPr>
          <w:rFonts w:ascii="PragmaticaCTT" w:hAnsi="PragmaticaCTT"/>
          <w:sz w:val="22"/>
          <w:szCs w:val="22"/>
          <w:lang w:val="uk-UA"/>
        </w:rPr>
        <w:t xml:space="preserve">Договір укладено на </w:t>
      </w:r>
      <w:r w:rsidR="001614BB" w:rsidRPr="00D74FC5">
        <w:rPr>
          <w:rFonts w:ascii="PragmaticaCTT" w:hAnsi="PragmaticaCTT"/>
          <w:sz w:val="22"/>
          <w:szCs w:val="22"/>
          <w:lang w:val="uk-UA"/>
        </w:rPr>
        <w:t xml:space="preserve"> </w:t>
      </w:r>
      <w:r w:rsidR="00467991" w:rsidRPr="00D74FC5">
        <w:rPr>
          <w:rFonts w:ascii="PragmaticaCTT" w:hAnsi="PragmaticaCTT"/>
          <w:sz w:val="22"/>
          <w:szCs w:val="22"/>
          <w:lang w:val="uk-UA"/>
        </w:rPr>
        <w:t>20</w:t>
      </w:r>
      <w:r w:rsidR="00717558">
        <w:rPr>
          <w:rFonts w:ascii="PragmaticaCTT" w:hAnsi="PragmaticaCTT"/>
          <w:sz w:val="22"/>
          <w:szCs w:val="22"/>
          <w:lang w:val="uk-UA"/>
        </w:rPr>
        <w:t>2</w:t>
      </w:r>
      <w:r w:rsidR="002B568B">
        <w:rPr>
          <w:rFonts w:ascii="PragmaticaCTT" w:hAnsi="PragmaticaCTT"/>
          <w:sz w:val="22"/>
          <w:szCs w:val="22"/>
          <w:lang w:val="uk-UA"/>
        </w:rPr>
        <w:t>1</w:t>
      </w:r>
      <w:r w:rsidR="001614BB" w:rsidRPr="00D74FC5">
        <w:rPr>
          <w:rFonts w:ascii="PragmaticaCTT" w:hAnsi="PragmaticaCTT"/>
          <w:sz w:val="22"/>
          <w:szCs w:val="22"/>
          <w:lang w:val="uk-UA"/>
        </w:rPr>
        <w:t xml:space="preserve"> - </w:t>
      </w:r>
      <w:r w:rsidR="00467991" w:rsidRPr="00D74FC5">
        <w:rPr>
          <w:rFonts w:ascii="PragmaticaCTT" w:hAnsi="PragmaticaCTT"/>
          <w:sz w:val="22"/>
          <w:szCs w:val="22"/>
          <w:lang w:val="uk-UA"/>
        </w:rPr>
        <w:t>20</w:t>
      </w:r>
      <w:r w:rsidR="00B20486" w:rsidRPr="00D74FC5">
        <w:rPr>
          <w:rFonts w:ascii="PragmaticaCTT" w:hAnsi="PragmaticaCTT"/>
          <w:sz w:val="22"/>
          <w:szCs w:val="22"/>
          <w:lang w:val="uk-UA"/>
        </w:rPr>
        <w:t>2</w:t>
      </w:r>
      <w:r w:rsidR="002B568B">
        <w:rPr>
          <w:rFonts w:ascii="PragmaticaCTT" w:hAnsi="PragmaticaCTT"/>
          <w:sz w:val="22"/>
          <w:szCs w:val="22"/>
          <w:lang w:val="uk-UA"/>
        </w:rPr>
        <w:t>3</w:t>
      </w:r>
      <w:r w:rsidR="001614BB" w:rsidRPr="00D74FC5">
        <w:rPr>
          <w:rFonts w:ascii="PragmaticaCTT" w:hAnsi="PragmaticaCTT"/>
          <w:sz w:val="22"/>
          <w:szCs w:val="22"/>
          <w:lang w:val="uk-UA"/>
        </w:rPr>
        <w:t xml:space="preserve"> роки (три роки),</w:t>
      </w:r>
      <w:r w:rsidR="0063497F" w:rsidRPr="00D74FC5">
        <w:rPr>
          <w:rFonts w:ascii="PragmaticaCTT" w:hAnsi="PragmaticaCTT"/>
          <w:sz w:val="22"/>
          <w:szCs w:val="22"/>
          <w:lang w:val="uk-UA"/>
        </w:rPr>
        <w:t xml:space="preserve"> він набирає чинності </w:t>
      </w:r>
      <w:r w:rsidR="0063497F" w:rsidRPr="00890EA7">
        <w:rPr>
          <w:rFonts w:ascii="PragmaticaCTT" w:hAnsi="PragmaticaCTT"/>
          <w:sz w:val="22"/>
          <w:szCs w:val="22"/>
          <w:lang w:val="uk-UA"/>
        </w:rPr>
        <w:t xml:space="preserve">з </w:t>
      </w:r>
      <w:r w:rsidR="001614BB" w:rsidRPr="00890EA7">
        <w:rPr>
          <w:rFonts w:ascii="PragmaticaCTT" w:hAnsi="PragmaticaCTT"/>
          <w:sz w:val="22"/>
          <w:szCs w:val="22"/>
          <w:lang w:val="uk-UA"/>
        </w:rPr>
        <w:t>«</w:t>
      </w:r>
      <w:r w:rsidR="006B5E0F">
        <w:rPr>
          <w:rFonts w:ascii="PragmaticaCTT" w:hAnsi="PragmaticaCTT"/>
          <w:sz w:val="22"/>
          <w:szCs w:val="22"/>
          <w:lang w:val="uk-UA"/>
        </w:rPr>
        <w:t>25</w:t>
      </w:r>
      <w:r w:rsidR="001614BB" w:rsidRPr="00586FB6">
        <w:rPr>
          <w:rFonts w:ascii="PragmaticaCTT" w:hAnsi="PragmaticaCTT"/>
          <w:sz w:val="22"/>
          <w:szCs w:val="22"/>
          <w:lang w:val="uk-UA"/>
        </w:rPr>
        <w:t>»</w:t>
      </w:r>
      <w:r w:rsidR="00686809" w:rsidRPr="00586FB6">
        <w:rPr>
          <w:rFonts w:ascii="PragmaticaCTT" w:hAnsi="PragmaticaCTT"/>
          <w:sz w:val="22"/>
          <w:szCs w:val="22"/>
          <w:lang w:val="uk-UA"/>
        </w:rPr>
        <w:t xml:space="preserve"> </w:t>
      </w:r>
      <w:r w:rsidR="006B5E0F">
        <w:rPr>
          <w:rFonts w:ascii="PragmaticaCTT" w:hAnsi="PragmaticaCTT"/>
          <w:sz w:val="22"/>
          <w:szCs w:val="22"/>
          <w:lang w:val="uk-UA"/>
        </w:rPr>
        <w:t>серпня</w:t>
      </w:r>
      <w:r w:rsidR="00586FB6">
        <w:rPr>
          <w:rFonts w:ascii="PragmaticaCTT" w:hAnsi="PragmaticaCTT"/>
          <w:sz w:val="22"/>
          <w:szCs w:val="22"/>
          <w:lang w:val="uk-UA"/>
        </w:rPr>
        <w:t xml:space="preserve"> </w:t>
      </w:r>
      <w:r w:rsidR="00686809" w:rsidRPr="00586FB6">
        <w:rPr>
          <w:rFonts w:ascii="PragmaticaCTT" w:hAnsi="PragmaticaCTT"/>
          <w:sz w:val="22"/>
          <w:szCs w:val="22"/>
          <w:lang w:val="uk-UA"/>
        </w:rPr>
        <w:t>20</w:t>
      </w:r>
      <w:r w:rsidR="00717558" w:rsidRPr="00586FB6">
        <w:rPr>
          <w:rFonts w:ascii="PragmaticaCTT" w:hAnsi="PragmaticaCTT"/>
          <w:sz w:val="22"/>
          <w:szCs w:val="22"/>
          <w:lang w:val="uk-UA"/>
        </w:rPr>
        <w:t>2</w:t>
      </w:r>
      <w:r w:rsidR="00586FB6">
        <w:rPr>
          <w:rFonts w:ascii="PragmaticaCTT" w:hAnsi="PragmaticaCTT"/>
          <w:sz w:val="22"/>
          <w:szCs w:val="22"/>
          <w:lang w:val="uk-UA"/>
        </w:rPr>
        <w:t>1</w:t>
      </w:r>
      <w:r w:rsidR="00686809" w:rsidRPr="00586FB6">
        <w:rPr>
          <w:rFonts w:ascii="PragmaticaCTT" w:hAnsi="PragmaticaCTT"/>
          <w:sz w:val="22"/>
          <w:szCs w:val="22"/>
          <w:lang w:val="uk-UA"/>
        </w:rPr>
        <w:t xml:space="preserve"> </w:t>
      </w:r>
      <w:r w:rsidR="001614BB" w:rsidRPr="00586FB6">
        <w:rPr>
          <w:rFonts w:ascii="PragmaticaCTT" w:hAnsi="PragmaticaCTT"/>
          <w:sz w:val="22"/>
          <w:szCs w:val="22"/>
          <w:lang w:val="uk-UA"/>
        </w:rPr>
        <w:t>року</w:t>
      </w:r>
      <w:r w:rsidR="006C4FC8" w:rsidRPr="00586FB6">
        <w:rPr>
          <w:rFonts w:ascii="PragmaticaCTT" w:hAnsi="PragmaticaCTT"/>
          <w:sz w:val="22"/>
          <w:szCs w:val="22"/>
          <w:lang w:val="uk-UA"/>
        </w:rPr>
        <w:t>. Після закінчення строку дії колективний договір продовжує діяти до того</w:t>
      </w:r>
      <w:r w:rsidR="006C4FC8" w:rsidRPr="00D74FC5">
        <w:rPr>
          <w:rFonts w:ascii="PragmaticaCTT" w:hAnsi="PragmaticaCTT"/>
          <w:sz w:val="22"/>
          <w:szCs w:val="22"/>
          <w:lang w:val="uk-UA"/>
        </w:rPr>
        <w:t xml:space="preserve"> </w:t>
      </w:r>
      <w:proofErr w:type="spellStart"/>
      <w:r w:rsidR="006C4FC8" w:rsidRPr="00D74FC5">
        <w:rPr>
          <w:rFonts w:ascii="PragmaticaCTT" w:hAnsi="PragmaticaCTT"/>
          <w:sz w:val="22"/>
          <w:szCs w:val="22"/>
          <w:lang w:val="uk-UA"/>
        </w:rPr>
        <w:t>ча</w:t>
      </w:r>
      <w:proofErr w:type="spellEnd"/>
      <w:r w:rsidR="001B1B20" w:rsidRPr="00D74FC5">
        <w:rPr>
          <w:rFonts w:ascii="PragmaticaCTT" w:hAnsi="PragmaticaCTT"/>
          <w:sz w:val="22"/>
          <w:szCs w:val="22"/>
          <w:lang w:val="en-US"/>
        </w:rPr>
        <w:t>c</w:t>
      </w:r>
      <w:r w:rsidR="006C4FC8" w:rsidRPr="00D74FC5">
        <w:rPr>
          <w:rFonts w:ascii="PragmaticaCTT" w:hAnsi="PragmaticaCTT"/>
          <w:sz w:val="22"/>
          <w:szCs w:val="22"/>
          <w:lang w:val="uk-UA"/>
        </w:rPr>
        <w:t>у, поки сторони не укладуть новий або не переглянуть чинний.</w:t>
      </w:r>
    </w:p>
    <w:p w14:paraId="7F093500" w14:textId="77777777" w:rsidR="00A4341E" w:rsidRPr="00D74FC5" w:rsidRDefault="00652AAF" w:rsidP="00117434">
      <w:pPr>
        <w:spacing w:line="276" w:lineRule="auto"/>
        <w:jc w:val="both"/>
        <w:rPr>
          <w:rFonts w:ascii="PragmaticaCTT" w:hAnsi="PragmaticaCTT"/>
          <w:sz w:val="22"/>
          <w:szCs w:val="22"/>
          <w:lang w:val="uk-UA"/>
        </w:rPr>
      </w:pPr>
      <w:r w:rsidRPr="00D74FC5">
        <w:rPr>
          <w:rFonts w:ascii="PragmaticaCTT" w:hAnsi="PragmaticaCTT"/>
          <w:sz w:val="22"/>
          <w:szCs w:val="22"/>
          <w:lang w:val="uk-UA"/>
        </w:rPr>
        <w:t>4.2.</w:t>
      </w:r>
      <w:r w:rsidR="009D6EF9" w:rsidRPr="00D74FC5">
        <w:rPr>
          <w:rFonts w:ascii="PragmaticaCTT" w:hAnsi="PragmaticaCTT"/>
          <w:sz w:val="22"/>
          <w:szCs w:val="22"/>
          <w:lang w:val="uk-UA"/>
        </w:rPr>
        <w:t xml:space="preserve"> </w:t>
      </w:r>
      <w:r w:rsidR="00A4341E" w:rsidRPr="00D74FC5">
        <w:rPr>
          <w:rFonts w:ascii="PragmaticaCTT" w:hAnsi="PragmaticaCTT"/>
          <w:sz w:val="22"/>
          <w:szCs w:val="22"/>
          <w:lang w:val="uk-UA"/>
        </w:rPr>
        <w:t>Договір зберігає свою силу у випадку зміни складу, структури і найменування підприємства</w:t>
      </w:r>
      <w:r w:rsidR="00E801B3" w:rsidRPr="00D74FC5">
        <w:rPr>
          <w:rFonts w:ascii="PragmaticaCTT" w:hAnsi="PragmaticaCTT"/>
          <w:sz w:val="22"/>
          <w:szCs w:val="22"/>
          <w:lang w:val="uk-UA"/>
        </w:rPr>
        <w:t xml:space="preserve">, а у випадку реорганізації підприємства, колективний договір може бути переглянутий за згодою сторін. </w:t>
      </w:r>
    </w:p>
    <w:p w14:paraId="1F433212" w14:textId="77777777" w:rsidR="0063497F" w:rsidRPr="00D74FC5" w:rsidRDefault="00E801B3" w:rsidP="00117434">
      <w:pPr>
        <w:spacing w:line="276" w:lineRule="auto"/>
        <w:jc w:val="both"/>
        <w:rPr>
          <w:rFonts w:ascii="PragmaticaCTT" w:hAnsi="PragmaticaCTT"/>
          <w:sz w:val="22"/>
          <w:szCs w:val="22"/>
          <w:lang w:val="uk-UA"/>
        </w:rPr>
      </w:pPr>
      <w:r w:rsidRPr="00D74FC5">
        <w:rPr>
          <w:rFonts w:ascii="PragmaticaCTT" w:hAnsi="PragmaticaCTT"/>
          <w:sz w:val="22"/>
          <w:szCs w:val="22"/>
          <w:lang w:val="uk-UA"/>
        </w:rPr>
        <w:t xml:space="preserve">4.3. </w:t>
      </w:r>
      <w:r w:rsidR="0063497F" w:rsidRPr="00D74FC5">
        <w:rPr>
          <w:rFonts w:ascii="PragmaticaCTT" w:hAnsi="PragmaticaCTT"/>
          <w:sz w:val="22"/>
          <w:szCs w:val="22"/>
          <w:lang w:val="uk-UA"/>
        </w:rPr>
        <w:t xml:space="preserve">Сторони розпочинають переговори по укладенню нового договору не пізніше ніж за </w:t>
      </w:r>
      <w:r w:rsidR="00170A56" w:rsidRPr="00D74FC5">
        <w:rPr>
          <w:rFonts w:ascii="PragmaticaCTT" w:hAnsi="PragmaticaCTT"/>
          <w:sz w:val="22"/>
          <w:szCs w:val="22"/>
          <w:lang w:val="uk-UA"/>
        </w:rPr>
        <w:t xml:space="preserve">2 </w:t>
      </w:r>
      <w:r w:rsidR="0063497F" w:rsidRPr="00D74FC5">
        <w:rPr>
          <w:rFonts w:ascii="PragmaticaCTT" w:hAnsi="PragmaticaCTT"/>
          <w:sz w:val="22"/>
          <w:szCs w:val="22"/>
          <w:lang w:val="uk-UA"/>
        </w:rPr>
        <w:t xml:space="preserve"> місяця до закінчення строку дії договору.</w:t>
      </w:r>
    </w:p>
    <w:p w14:paraId="6FE4AAB0" w14:textId="77777777" w:rsidR="00455A56" w:rsidRPr="00D74FC5" w:rsidRDefault="00117434" w:rsidP="00117434">
      <w:pPr>
        <w:spacing w:line="276" w:lineRule="auto"/>
        <w:jc w:val="both"/>
        <w:rPr>
          <w:rFonts w:ascii="PragmaticaCTT" w:hAnsi="PragmaticaCTT"/>
          <w:sz w:val="22"/>
          <w:szCs w:val="22"/>
          <w:u w:val="single"/>
          <w:lang w:val="uk-UA"/>
        </w:rPr>
      </w:pPr>
      <w:r w:rsidRPr="00D74FC5">
        <w:rPr>
          <w:rFonts w:ascii="PragmaticaCTT" w:hAnsi="PragmaticaCTT"/>
          <w:sz w:val="22"/>
          <w:szCs w:val="22"/>
          <w:u w:val="single"/>
          <w:lang w:val="uk-UA"/>
        </w:rPr>
        <w:t xml:space="preserve">5. </w:t>
      </w:r>
      <w:r w:rsidR="0063497F" w:rsidRPr="00D74FC5">
        <w:rPr>
          <w:rFonts w:ascii="PragmaticaCTT" w:hAnsi="PragmaticaCTT"/>
          <w:sz w:val="22"/>
          <w:szCs w:val="22"/>
          <w:u w:val="single"/>
          <w:lang w:val="uk-UA"/>
        </w:rPr>
        <w:t xml:space="preserve">Порядок внесення змін та доповнень до договору. </w:t>
      </w:r>
    </w:p>
    <w:p w14:paraId="32750D16" w14:textId="77777777" w:rsidR="00E801B3" w:rsidRPr="00D74FC5" w:rsidRDefault="00170A56" w:rsidP="00EC1AB5">
      <w:pPr>
        <w:numPr>
          <w:ilvl w:val="1"/>
          <w:numId w:val="10"/>
        </w:numPr>
        <w:tabs>
          <w:tab w:val="num" w:pos="426"/>
        </w:tabs>
        <w:spacing w:line="276" w:lineRule="auto"/>
        <w:jc w:val="both"/>
        <w:rPr>
          <w:rFonts w:ascii="PragmaticaCTT" w:hAnsi="PragmaticaCTT"/>
          <w:sz w:val="22"/>
          <w:szCs w:val="22"/>
          <w:lang w:val="uk-UA"/>
        </w:rPr>
      </w:pPr>
      <w:r w:rsidRPr="00D74FC5">
        <w:rPr>
          <w:rFonts w:ascii="PragmaticaCTT" w:hAnsi="PragmaticaCTT"/>
          <w:sz w:val="22"/>
          <w:szCs w:val="22"/>
          <w:lang w:val="uk-UA"/>
        </w:rPr>
        <w:lastRenderedPageBreak/>
        <w:t xml:space="preserve">Зміни та доповнення до колективного договору вносяться у зв’язку із змінами чинного законодавства з питань, що є предметом колективного договору, та з ініціативи однієї із сторін після проведення переговорів (консультацій) і досягнення згоди.  </w:t>
      </w:r>
      <w:r w:rsidR="0063497F" w:rsidRPr="00D74FC5">
        <w:rPr>
          <w:rFonts w:ascii="PragmaticaCTT" w:hAnsi="PragmaticaCTT"/>
          <w:sz w:val="22"/>
          <w:szCs w:val="22"/>
          <w:lang w:val="uk-UA"/>
        </w:rPr>
        <w:t xml:space="preserve">Якщо одна із сторін вносить пропозиції, то інша сторона повинна їх розглянути і дати відповідь не пізніше десятиденного терміну з дня їх отримання. </w:t>
      </w:r>
      <w:r w:rsidR="00E801B3" w:rsidRPr="00D74FC5">
        <w:rPr>
          <w:rFonts w:ascii="PragmaticaCTT" w:hAnsi="PragmaticaCTT"/>
          <w:sz w:val="22"/>
          <w:szCs w:val="22"/>
          <w:lang w:val="uk-UA"/>
        </w:rPr>
        <w:t>Зміни та доповнення набувають чинності після їх реєстрації у встановленому законодавством порядку.</w:t>
      </w:r>
    </w:p>
    <w:p w14:paraId="4F83D53D" w14:textId="62394B19" w:rsidR="00A4341E" w:rsidRPr="00D74FC5" w:rsidRDefault="00652AAF" w:rsidP="00117434">
      <w:pPr>
        <w:spacing w:line="276" w:lineRule="auto"/>
        <w:jc w:val="both"/>
        <w:rPr>
          <w:rFonts w:ascii="PragmaticaCTT" w:hAnsi="PragmaticaCTT"/>
          <w:sz w:val="22"/>
          <w:szCs w:val="22"/>
          <w:u w:val="single"/>
          <w:lang w:val="uk-UA"/>
        </w:rPr>
      </w:pPr>
      <w:r w:rsidRPr="00D74FC5">
        <w:rPr>
          <w:rFonts w:ascii="PragmaticaCTT" w:hAnsi="PragmaticaCTT"/>
          <w:sz w:val="22"/>
          <w:szCs w:val="22"/>
          <w:lang w:val="uk-UA"/>
        </w:rPr>
        <w:t>6.</w:t>
      </w:r>
      <w:r w:rsidR="009D6EF9" w:rsidRPr="00D74FC5">
        <w:rPr>
          <w:rFonts w:ascii="PragmaticaCTT" w:hAnsi="PragmaticaCTT"/>
          <w:sz w:val="22"/>
          <w:szCs w:val="22"/>
          <w:lang w:val="uk-UA"/>
        </w:rPr>
        <w:t xml:space="preserve">    </w:t>
      </w:r>
      <w:r w:rsidR="00AC7029">
        <w:rPr>
          <w:rFonts w:ascii="PragmaticaCTT" w:hAnsi="PragmaticaCTT"/>
          <w:sz w:val="22"/>
          <w:szCs w:val="22"/>
          <w:lang w:val="uk-UA"/>
        </w:rPr>
        <w:t xml:space="preserve">   </w:t>
      </w:r>
      <w:r w:rsidR="00A4341E" w:rsidRPr="00D74FC5">
        <w:rPr>
          <w:rFonts w:ascii="PragmaticaCTT" w:hAnsi="PragmaticaCTT"/>
          <w:sz w:val="22"/>
          <w:szCs w:val="22"/>
          <w:u w:val="single"/>
          <w:lang w:val="uk-UA"/>
        </w:rPr>
        <w:t>Реєстрація колективного договору.</w:t>
      </w:r>
    </w:p>
    <w:p w14:paraId="0F98739C" w14:textId="15A88215" w:rsidR="002A57B3" w:rsidRPr="00D74FC5" w:rsidRDefault="00A4341E" w:rsidP="00117434">
      <w:pPr>
        <w:spacing w:line="276" w:lineRule="auto"/>
        <w:jc w:val="both"/>
        <w:rPr>
          <w:rFonts w:ascii="PragmaticaCTT" w:hAnsi="PragmaticaCTT"/>
          <w:sz w:val="22"/>
          <w:szCs w:val="22"/>
          <w:lang w:val="uk-UA"/>
        </w:rPr>
      </w:pPr>
      <w:r w:rsidRPr="00D74FC5">
        <w:rPr>
          <w:rFonts w:ascii="PragmaticaCTT" w:hAnsi="PragmaticaCTT"/>
          <w:sz w:val="22"/>
          <w:szCs w:val="22"/>
          <w:lang w:val="uk-UA"/>
        </w:rPr>
        <w:t>6.</w:t>
      </w:r>
      <w:r w:rsidR="00AC7029">
        <w:rPr>
          <w:rFonts w:ascii="PragmaticaCTT" w:hAnsi="PragmaticaCTT"/>
          <w:sz w:val="22"/>
          <w:szCs w:val="22"/>
          <w:lang w:val="uk-UA"/>
        </w:rPr>
        <w:t>1.</w:t>
      </w:r>
      <w:r w:rsidRPr="00D74FC5">
        <w:rPr>
          <w:rFonts w:ascii="PragmaticaCTT" w:hAnsi="PragmaticaCTT"/>
          <w:sz w:val="22"/>
          <w:szCs w:val="22"/>
          <w:lang w:val="uk-UA"/>
        </w:rPr>
        <w:t xml:space="preserve"> В триденний </w:t>
      </w:r>
      <w:r w:rsidR="00DD2ADE" w:rsidRPr="00D74FC5">
        <w:rPr>
          <w:rFonts w:ascii="PragmaticaCTT" w:hAnsi="PragmaticaCTT"/>
          <w:sz w:val="22"/>
          <w:szCs w:val="22"/>
          <w:lang w:val="uk-UA"/>
        </w:rPr>
        <w:t xml:space="preserve">строк </w:t>
      </w:r>
      <w:r w:rsidRPr="00D74FC5">
        <w:rPr>
          <w:rFonts w:ascii="PragmaticaCTT" w:hAnsi="PragmaticaCTT"/>
          <w:sz w:val="22"/>
          <w:szCs w:val="22"/>
          <w:lang w:val="uk-UA"/>
        </w:rPr>
        <w:t xml:space="preserve">після підписання колективного договору він подається на реєстрацію </w:t>
      </w:r>
      <w:r w:rsidR="00961B30">
        <w:rPr>
          <w:rFonts w:ascii="PragmaticaCTT" w:hAnsi="PragmaticaCTT"/>
          <w:sz w:val="22"/>
          <w:szCs w:val="22"/>
          <w:lang w:val="uk-UA"/>
        </w:rPr>
        <w:t xml:space="preserve">до управління соціального захисту населення </w:t>
      </w:r>
      <w:r w:rsidR="0048033C">
        <w:rPr>
          <w:rFonts w:ascii="PragmaticaCTT" w:hAnsi="PragmaticaCTT"/>
          <w:sz w:val="22"/>
          <w:szCs w:val="22"/>
          <w:lang w:val="uk-UA"/>
        </w:rPr>
        <w:t>Ніжинської міської</w:t>
      </w:r>
      <w:r w:rsidR="00676DDC" w:rsidRPr="00676DDC">
        <w:rPr>
          <w:rFonts w:ascii="PragmaticaCTT" w:hAnsi="PragmaticaCTT"/>
          <w:sz w:val="22"/>
          <w:szCs w:val="22"/>
          <w:lang w:val="uk-UA"/>
        </w:rPr>
        <w:t xml:space="preserve"> державної адміністрації.</w:t>
      </w:r>
    </w:p>
    <w:p w14:paraId="6697D11B" w14:textId="4106B476" w:rsidR="0063497F" w:rsidRPr="00D74FC5" w:rsidRDefault="002A57B3" w:rsidP="002A57B3">
      <w:pPr>
        <w:spacing w:line="276" w:lineRule="auto"/>
        <w:jc w:val="both"/>
        <w:rPr>
          <w:rFonts w:ascii="PragmaticaCTT" w:hAnsi="PragmaticaCTT"/>
          <w:sz w:val="22"/>
          <w:szCs w:val="22"/>
          <w:lang w:val="uk-UA"/>
        </w:rPr>
      </w:pPr>
      <w:r w:rsidRPr="00D74FC5">
        <w:rPr>
          <w:rFonts w:ascii="PragmaticaCTT" w:hAnsi="PragmaticaCTT"/>
          <w:sz w:val="22"/>
          <w:szCs w:val="22"/>
          <w:lang w:val="uk-UA"/>
        </w:rPr>
        <w:t>7</w:t>
      </w:r>
      <w:r w:rsidR="00A4341E" w:rsidRPr="00D74FC5">
        <w:rPr>
          <w:rFonts w:ascii="PragmaticaCTT" w:hAnsi="PragmaticaCTT"/>
          <w:sz w:val="22"/>
          <w:szCs w:val="22"/>
          <w:lang w:val="uk-UA"/>
        </w:rPr>
        <w:t xml:space="preserve">. </w:t>
      </w:r>
      <w:r w:rsidR="0063497F" w:rsidRPr="00D74FC5">
        <w:rPr>
          <w:rFonts w:ascii="PragmaticaCTT" w:hAnsi="PragmaticaCTT"/>
          <w:sz w:val="22"/>
          <w:szCs w:val="22"/>
          <w:u w:val="single"/>
          <w:lang w:val="uk-UA"/>
        </w:rPr>
        <w:t xml:space="preserve">Порядок і строки доведення змісту колективного договору до працівників </w:t>
      </w:r>
      <w:r w:rsidR="00DF2023">
        <w:rPr>
          <w:rFonts w:ascii="PragmaticaCTT" w:hAnsi="PragmaticaCTT"/>
          <w:sz w:val="22"/>
          <w:szCs w:val="22"/>
          <w:lang w:val="uk-UA"/>
        </w:rPr>
        <w:t xml:space="preserve">ФІЛІЇ «НІЖИНСЬКИЙ ЕЛЕВАТОР» СТОВ «ДРУЖБА-НОВА» </w:t>
      </w:r>
      <w:r w:rsidR="00A4341E" w:rsidRPr="00D74FC5">
        <w:rPr>
          <w:rFonts w:ascii="PragmaticaCTT" w:hAnsi="PragmaticaCTT"/>
          <w:sz w:val="22"/>
          <w:szCs w:val="22"/>
          <w:lang w:val="uk-UA"/>
        </w:rPr>
        <w:t>Адміністрація</w:t>
      </w:r>
      <w:r w:rsidR="0063497F" w:rsidRPr="00D74FC5">
        <w:rPr>
          <w:rFonts w:ascii="PragmaticaCTT" w:hAnsi="PragmaticaCTT"/>
          <w:sz w:val="22"/>
          <w:szCs w:val="22"/>
          <w:lang w:val="uk-UA"/>
        </w:rPr>
        <w:t xml:space="preserve"> зобов’язується в 14 денний </w:t>
      </w:r>
      <w:r w:rsidR="00DD2ADE" w:rsidRPr="00D74FC5">
        <w:rPr>
          <w:rFonts w:ascii="PragmaticaCTT" w:hAnsi="PragmaticaCTT"/>
          <w:sz w:val="22"/>
          <w:szCs w:val="22"/>
          <w:lang w:val="uk-UA"/>
        </w:rPr>
        <w:t xml:space="preserve">строк </w:t>
      </w:r>
      <w:r w:rsidR="0063497F" w:rsidRPr="00D74FC5">
        <w:rPr>
          <w:rFonts w:ascii="PragmaticaCTT" w:hAnsi="PragmaticaCTT"/>
          <w:sz w:val="22"/>
          <w:szCs w:val="22"/>
          <w:lang w:val="uk-UA"/>
        </w:rPr>
        <w:t xml:space="preserve">після реєстрації колективного договору забезпечити ознайомлення з ним всіх </w:t>
      </w:r>
      <w:r w:rsidR="00170A56" w:rsidRPr="00D74FC5">
        <w:rPr>
          <w:rFonts w:ascii="PragmaticaCTT" w:hAnsi="PragmaticaCTT"/>
          <w:sz w:val="22"/>
          <w:szCs w:val="22"/>
          <w:lang w:val="uk-UA"/>
        </w:rPr>
        <w:t xml:space="preserve">працюючих </w:t>
      </w:r>
      <w:r w:rsidR="0063497F" w:rsidRPr="00D74FC5">
        <w:rPr>
          <w:rFonts w:ascii="PragmaticaCTT" w:hAnsi="PragmaticaCTT"/>
          <w:sz w:val="22"/>
          <w:szCs w:val="22"/>
          <w:lang w:val="uk-UA"/>
        </w:rPr>
        <w:t>працівників</w:t>
      </w:r>
      <w:r w:rsidR="00170A56" w:rsidRPr="00D74FC5">
        <w:rPr>
          <w:rFonts w:ascii="PragmaticaCTT" w:hAnsi="PragmaticaCTT"/>
          <w:sz w:val="22"/>
          <w:szCs w:val="22"/>
          <w:lang w:val="uk-UA"/>
        </w:rPr>
        <w:t xml:space="preserve"> підприємства</w:t>
      </w:r>
      <w:r w:rsidR="0063497F" w:rsidRPr="00D74FC5">
        <w:rPr>
          <w:rFonts w:ascii="PragmaticaCTT" w:hAnsi="PragmaticaCTT"/>
          <w:sz w:val="22"/>
          <w:szCs w:val="22"/>
          <w:lang w:val="uk-UA"/>
        </w:rPr>
        <w:t>, а також щойно прийнятих працівників під час укладення з ними трудового договору.</w:t>
      </w:r>
    </w:p>
    <w:p w14:paraId="693DE3CE" w14:textId="77777777" w:rsidR="00E801B3" w:rsidRPr="00F14602" w:rsidRDefault="00E801B3" w:rsidP="00117434">
      <w:pPr>
        <w:spacing w:line="276" w:lineRule="auto"/>
        <w:jc w:val="both"/>
        <w:rPr>
          <w:rFonts w:ascii="PragmaticaCTT" w:hAnsi="PragmaticaCTT"/>
          <w:b/>
          <w:sz w:val="22"/>
          <w:szCs w:val="22"/>
          <w:lang w:val="uk-UA"/>
        </w:rPr>
      </w:pPr>
    </w:p>
    <w:p w14:paraId="06593E5D" w14:textId="77777777" w:rsidR="0063497F" w:rsidRPr="00D74FC5" w:rsidRDefault="0063497F" w:rsidP="00117434">
      <w:pPr>
        <w:spacing w:line="276" w:lineRule="auto"/>
        <w:jc w:val="both"/>
        <w:rPr>
          <w:rFonts w:ascii="PragmaticaCTT" w:hAnsi="PragmaticaCTT"/>
          <w:b/>
          <w:sz w:val="22"/>
          <w:szCs w:val="22"/>
          <w:lang w:val="uk-UA"/>
        </w:rPr>
      </w:pPr>
      <w:r w:rsidRPr="00D74FC5">
        <w:rPr>
          <w:rFonts w:ascii="PragmaticaCTT" w:hAnsi="PragmaticaCTT"/>
          <w:b/>
          <w:sz w:val="22"/>
          <w:szCs w:val="22"/>
          <w:lang w:val="uk-UA"/>
        </w:rPr>
        <w:t>Розділ II.</w:t>
      </w:r>
    </w:p>
    <w:p w14:paraId="28BA382C" w14:textId="77777777" w:rsidR="0063497F" w:rsidRPr="00D74FC5" w:rsidRDefault="0063497F" w:rsidP="00117434">
      <w:pPr>
        <w:widowControl w:val="0"/>
        <w:spacing w:line="276" w:lineRule="auto"/>
        <w:jc w:val="both"/>
        <w:rPr>
          <w:rFonts w:ascii="PragmaticaCTT" w:hAnsi="PragmaticaCTT"/>
          <w:b/>
          <w:snapToGrid w:val="0"/>
          <w:sz w:val="22"/>
          <w:szCs w:val="22"/>
          <w:lang w:val="uk-UA"/>
        </w:rPr>
      </w:pPr>
      <w:r w:rsidRPr="00D74FC5">
        <w:rPr>
          <w:rFonts w:ascii="PragmaticaCTT" w:hAnsi="PragmaticaCTT"/>
          <w:b/>
          <w:snapToGrid w:val="0"/>
          <w:sz w:val="22"/>
          <w:szCs w:val="22"/>
          <w:lang w:val="uk-UA"/>
        </w:rPr>
        <w:t xml:space="preserve">ЗАБЕЗПЕЧЕННЯ ПРОДУКТИВНОЇ </w:t>
      </w:r>
      <w:r w:rsidR="00235EDC" w:rsidRPr="00D74FC5">
        <w:rPr>
          <w:rFonts w:ascii="PragmaticaCTT" w:hAnsi="PragmaticaCTT"/>
          <w:b/>
          <w:snapToGrid w:val="0"/>
          <w:sz w:val="22"/>
          <w:szCs w:val="22"/>
          <w:lang w:val="uk-UA"/>
        </w:rPr>
        <w:t xml:space="preserve"> </w:t>
      </w:r>
      <w:r w:rsidRPr="00D74FC5">
        <w:rPr>
          <w:rFonts w:ascii="PragmaticaCTT" w:hAnsi="PragmaticaCTT"/>
          <w:b/>
          <w:snapToGrid w:val="0"/>
          <w:sz w:val="22"/>
          <w:szCs w:val="22"/>
          <w:lang w:val="uk-UA"/>
        </w:rPr>
        <w:t>ЗАЙНЯТОСТІ  ПРАЦІВНИКІВ</w:t>
      </w:r>
    </w:p>
    <w:p w14:paraId="0B09C748" w14:textId="77777777" w:rsidR="0063497F" w:rsidRPr="00D74FC5" w:rsidRDefault="00484892" w:rsidP="00117434">
      <w:pPr>
        <w:widowControl w:val="0"/>
        <w:spacing w:line="276" w:lineRule="auto"/>
        <w:jc w:val="both"/>
        <w:rPr>
          <w:rFonts w:ascii="PragmaticaCTT" w:hAnsi="PragmaticaCTT"/>
          <w:snapToGrid w:val="0"/>
          <w:sz w:val="22"/>
          <w:szCs w:val="22"/>
          <w:lang w:val="uk-UA"/>
        </w:rPr>
      </w:pPr>
      <w:r w:rsidRPr="00D74FC5">
        <w:rPr>
          <w:rFonts w:ascii="PragmaticaCTT" w:hAnsi="PragmaticaCTT"/>
          <w:snapToGrid w:val="0"/>
          <w:sz w:val="22"/>
          <w:szCs w:val="22"/>
          <w:lang w:val="uk-UA"/>
        </w:rPr>
        <w:t xml:space="preserve">Сторони забезпечують виконання </w:t>
      </w:r>
      <w:r w:rsidR="002A6031" w:rsidRPr="00D74FC5">
        <w:rPr>
          <w:rFonts w:ascii="PragmaticaCTT" w:hAnsi="PragmaticaCTT"/>
          <w:snapToGrid w:val="0"/>
          <w:sz w:val="22"/>
          <w:szCs w:val="22"/>
          <w:lang w:val="uk-UA"/>
        </w:rPr>
        <w:t>цілей підприємства</w:t>
      </w:r>
      <w:r w:rsidR="007F2CBE" w:rsidRPr="00D74FC5">
        <w:rPr>
          <w:rFonts w:ascii="PragmaticaCTT" w:hAnsi="PragmaticaCTT"/>
          <w:snapToGrid w:val="0"/>
          <w:sz w:val="22"/>
          <w:szCs w:val="22"/>
          <w:lang w:val="uk-UA"/>
        </w:rPr>
        <w:t>, стабілізацію та розвиток виробництва та підвищення його ефективності</w:t>
      </w:r>
      <w:r w:rsidR="003C5909" w:rsidRPr="00D74FC5">
        <w:rPr>
          <w:rFonts w:ascii="PragmaticaCTT" w:hAnsi="PragmaticaCTT"/>
          <w:snapToGrid w:val="0"/>
          <w:sz w:val="22"/>
          <w:szCs w:val="22"/>
          <w:lang w:val="uk-UA"/>
        </w:rPr>
        <w:t xml:space="preserve">. </w:t>
      </w:r>
      <w:r w:rsidR="0063497F" w:rsidRPr="00D74FC5">
        <w:rPr>
          <w:rFonts w:ascii="PragmaticaCTT" w:hAnsi="PragmaticaCTT"/>
          <w:snapToGrid w:val="0"/>
          <w:sz w:val="22"/>
          <w:szCs w:val="22"/>
          <w:lang w:val="uk-UA"/>
        </w:rPr>
        <w:t>З метою сприяння продуктивної зайнятості працівників, забезпечення їх конституційних прав на працю і соціальний захист,</w:t>
      </w:r>
    </w:p>
    <w:p w14:paraId="112EB9B9" w14:textId="77777777" w:rsidR="0063497F" w:rsidRPr="00D74FC5" w:rsidRDefault="00297614" w:rsidP="00117434">
      <w:pPr>
        <w:widowControl w:val="0"/>
        <w:spacing w:line="276" w:lineRule="auto"/>
        <w:jc w:val="both"/>
        <w:rPr>
          <w:rFonts w:ascii="PragmaticaCTT" w:hAnsi="PragmaticaCTT"/>
          <w:snapToGrid w:val="0"/>
          <w:sz w:val="22"/>
          <w:szCs w:val="22"/>
          <w:u w:val="single"/>
          <w:lang w:val="uk-UA"/>
        </w:rPr>
      </w:pPr>
      <w:r w:rsidRPr="00D74FC5">
        <w:rPr>
          <w:rFonts w:ascii="PragmaticaCTT" w:hAnsi="PragmaticaCTT"/>
          <w:snapToGrid w:val="0"/>
          <w:sz w:val="22"/>
          <w:szCs w:val="22"/>
          <w:u w:val="single"/>
          <w:lang w:val="uk-UA"/>
        </w:rPr>
        <w:t>Адміністрація</w:t>
      </w:r>
      <w:r w:rsidR="0063497F" w:rsidRPr="00D74FC5">
        <w:rPr>
          <w:rFonts w:ascii="PragmaticaCTT" w:hAnsi="PragmaticaCTT"/>
          <w:snapToGrid w:val="0"/>
          <w:sz w:val="22"/>
          <w:szCs w:val="22"/>
          <w:u w:val="single"/>
          <w:lang w:val="uk-UA"/>
        </w:rPr>
        <w:t xml:space="preserve"> зобов’язується:</w:t>
      </w:r>
    </w:p>
    <w:p w14:paraId="4897BA42" w14:textId="77777777" w:rsidR="003C5909" w:rsidRPr="00D74FC5" w:rsidRDefault="003C5909" w:rsidP="00EC1AB5">
      <w:pPr>
        <w:widowControl w:val="0"/>
        <w:numPr>
          <w:ilvl w:val="0"/>
          <w:numId w:val="5"/>
        </w:numPr>
        <w:spacing w:line="276" w:lineRule="auto"/>
        <w:ind w:left="0" w:firstLine="0"/>
        <w:jc w:val="both"/>
        <w:rPr>
          <w:rFonts w:ascii="PragmaticaCTT" w:hAnsi="PragmaticaCTT"/>
          <w:snapToGrid w:val="0"/>
          <w:sz w:val="22"/>
          <w:szCs w:val="22"/>
          <w:lang w:val="uk-UA"/>
        </w:rPr>
      </w:pPr>
      <w:r w:rsidRPr="00D74FC5">
        <w:rPr>
          <w:rFonts w:ascii="PragmaticaCTT" w:hAnsi="PragmaticaCTT"/>
          <w:snapToGrid w:val="0"/>
          <w:sz w:val="22"/>
          <w:szCs w:val="22"/>
          <w:lang w:val="uk-UA"/>
        </w:rPr>
        <w:t>Забезпечити працівників матеріально-технічними ресурсами, необхідними для виконання виробничих завдань, та відповідними умовами праці. Створювати умови для максимальної ефективності та продуктивності праці, оптимальної якості продукції, раціонального використання техніки,  обладнання</w:t>
      </w:r>
      <w:r w:rsidR="00A807C6" w:rsidRPr="00D74FC5">
        <w:rPr>
          <w:rFonts w:ascii="PragmaticaCTT" w:hAnsi="PragmaticaCTT"/>
          <w:snapToGrid w:val="0"/>
          <w:sz w:val="22"/>
          <w:szCs w:val="22"/>
          <w:lang w:val="uk-UA"/>
        </w:rPr>
        <w:t xml:space="preserve"> і </w:t>
      </w:r>
      <w:r w:rsidRPr="00D74FC5">
        <w:rPr>
          <w:rFonts w:ascii="PragmaticaCTT" w:hAnsi="PragmaticaCTT"/>
          <w:snapToGrid w:val="0"/>
          <w:sz w:val="22"/>
          <w:szCs w:val="22"/>
          <w:lang w:val="uk-UA"/>
        </w:rPr>
        <w:t>сировини</w:t>
      </w:r>
      <w:r w:rsidR="00A807C6" w:rsidRPr="00D74FC5">
        <w:rPr>
          <w:rFonts w:ascii="PragmaticaCTT" w:hAnsi="PragmaticaCTT"/>
          <w:snapToGrid w:val="0"/>
          <w:sz w:val="22"/>
          <w:szCs w:val="22"/>
          <w:lang w:val="uk-UA"/>
        </w:rPr>
        <w:t>.</w:t>
      </w:r>
      <w:r w:rsidRPr="00D74FC5">
        <w:rPr>
          <w:rFonts w:ascii="PragmaticaCTT" w:hAnsi="PragmaticaCTT"/>
          <w:snapToGrid w:val="0"/>
          <w:sz w:val="22"/>
          <w:szCs w:val="22"/>
          <w:lang w:val="uk-UA"/>
        </w:rPr>
        <w:t xml:space="preserve"> </w:t>
      </w:r>
    </w:p>
    <w:p w14:paraId="7FD15DD3" w14:textId="77777777" w:rsidR="0063497F" w:rsidRPr="00D74FC5" w:rsidRDefault="0063497F" w:rsidP="00EC1AB5">
      <w:pPr>
        <w:widowControl w:val="0"/>
        <w:numPr>
          <w:ilvl w:val="0"/>
          <w:numId w:val="5"/>
        </w:numPr>
        <w:spacing w:line="276" w:lineRule="auto"/>
        <w:ind w:left="0" w:firstLine="0"/>
        <w:jc w:val="both"/>
        <w:rPr>
          <w:rFonts w:ascii="PragmaticaCTT" w:hAnsi="PragmaticaCTT"/>
          <w:snapToGrid w:val="0"/>
          <w:sz w:val="22"/>
          <w:szCs w:val="22"/>
          <w:lang w:val="uk-UA"/>
        </w:rPr>
      </w:pPr>
      <w:r w:rsidRPr="00D74FC5">
        <w:rPr>
          <w:rFonts w:ascii="PragmaticaCTT" w:hAnsi="PragmaticaCTT"/>
          <w:snapToGrid w:val="0"/>
          <w:sz w:val="22"/>
          <w:szCs w:val="22"/>
          <w:lang w:val="uk-UA"/>
        </w:rPr>
        <w:t>В разі вимушеного простою з причин відсутності сиро</w:t>
      </w:r>
      <w:r w:rsidRPr="00D74FC5">
        <w:rPr>
          <w:rFonts w:ascii="PragmaticaCTT" w:hAnsi="PragmaticaCTT"/>
          <w:snapToGrid w:val="0"/>
          <w:sz w:val="22"/>
          <w:szCs w:val="22"/>
          <w:lang w:val="uk-UA"/>
        </w:rPr>
        <w:softHyphen/>
        <w:t>вини, збуту продукції тощо:</w:t>
      </w:r>
    </w:p>
    <w:p w14:paraId="1E095E6B" w14:textId="77777777" w:rsidR="0063497F" w:rsidRPr="00D74FC5" w:rsidRDefault="0063497F" w:rsidP="00117434">
      <w:pPr>
        <w:widowControl w:val="0"/>
        <w:tabs>
          <w:tab w:val="num" w:pos="720"/>
        </w:tabs>
        <w:spacing w:line="276" w:lineRule="auto"/>
        <w:jc w:val="both"/>
        <w:rPr>
          <w:rFonts w:ascii="PragmaticaCTT" w:hAnsi="PragmaticaCTT"/>
          <w:snapToGrid w:val="0"/>
          <w:sz w:val="22"/>
          <w:szCs w:val="22"/>
          <w:lang w:val="uk-UA"/>
        </w:rPr>
      </w:pPr>
      <w:r w:rsidRPr="00D74FC5">
        <w:rPr>
          <w:rFonts w:ascii="PragmaticaCTT" w:hAnsi="PragmaticaCTT"/>
          <w:snapToGrid w:val="0"/>
          <w:sz w:val="22"/>
          <w:szCs w:val="22"/>
          <w:lang w:val="uk-UA"/>
        </w:rPr>
        <w:t>-</w:t>
      </w:r>
      <w:r w:rsidR="00297614" w:rsidRPr="00D74FC5">
        <w:rPr>
          <w:rFonts w:ascii="PragmaticaCTT" w:hAnsi="PragmaticaCTT"/>
          <w:snapToGrid w:val="0"/>
          <w:sz w:val="22"/>
          <w:szCs w:val="22"/>
          <w:lang w:val="uk-UA"/>
        </w:rPr>
        <w:t xml:space="preserve"> </w:t>
      </w:r>
      <w:r w:rsidRPr="00D74FC5">
        <w:rPr>
          <w:rFonts w:ascii="PragmaticaCTT" w:hAnsi="PragmaticaCTT"/>
          <w:snapToGrid w:val="0"/>
          <w:sz w:val="22"/>
          <w:szCs w:val="22"/>
          <w:lang w:val="uk-UA"/>
        </w:rPr>
        <w:t xml:space="preserve">залучати працівників  за їх згодою з урахуванням кваліфікації і спеціальності до виконання </w:t>
      </w:r>
      <w:r w:rsidR="00297614" w:rsidRPr="00D74FC5">
        <w:rPr>
          <w:rFonts w:ascii="PragmaticaCTT" w:hAnsi="PragmaticaCTT"/>
          <w:snapToGrid w:val="0"/>
          <w:sz w:val="22"/>
          <w:szCs w:val="22"/>
          <w:lang w:val="uk-UA"/>
        </w:rPr>
        <w:t xml:space="preserve">інших </w:t>
      </w:r>
      <w:r w:rsidRPr="00D74FC5">
        <w:rPr>
          <w:rFonts w:ascii="PragmaticaCTT" w:hAnsi="PragmaticaCTT"/>
          <w:snapToGrid w:val="0"/>
          <w:sz w:val="22"/>
          <w:szCs w:val="22"/>
          <w:lang w:val="uk-UA"/>
        </w:rPr>
        <w:t>обсягів робіт і послуг, на строк до 1 місяця;</w:t>
      </w:r>
    </w:p>
    <w:p w14:paraId="6877DE99" w14:textId="77777777" w:rsidR="0063497F" w:rsidRPr="00D74FC5" w:rsidRDefault="0063497F" w:rsidP="00117434">
      <w:pPr>
        <w:widowControl w:val="0"/>
        <w:tabs>
          <w:tab w:val="num" w:pos="720"/>
        </w:tabs>
        <w:spacing w:line="276" w:lineRule="auto"/>
        <w:jc w:val="both"/>
        <w:rPr>
          <w:rFonts w:ascii="PragmaticaCTT" w:hAnsi="PragmaticaCTT"/>
          <w:snapToGrid w:val="0"/>
          <w:sz w:val="22"/>
          <w:szCs w:val="22"/>
          <w:lang w:val="uk-UA"/>
        </w:rPr>
      </w:pPr>
      <w:r w:rsidRPr="00D74FC5">
        <w:rPr>
          <w:rFonts w:ascii="PragmaticaCTT" w:hAnsi="PragmaticaCTT"/>
          <w:snapToGrid w:val="0"/>
          <w:sz w:val="22"/>
          <w:szCs w:val="22"/>
          <w:lang w:val="uk-UA"/>
        </w:rPr>
        <w:t>-</w:t>
      </w:r>
      <w:r w:rsidR="00297614" w:rsidRPr="00D74FC5">
        <w:rPr>
          <w:rFonts w:ascii="PragmaticaCTT" w:hAnsi="PragmaticaCTT"/>
          <w:snapToGrid w:val="0"/>
          <w:sz w:val="22"/>
          <w:szCs w:val="22"/>
          <w:lang w:val="uk-UA"/>
        </w:rPr>
        <w:t xml:space="preserve"> </w:t>
      </w:r>
      <w:r w:rsidRPr="00D74FC5">
        <w:rPr>
          <w:rFonts w:ascii="PragmaticaCTT" w:hAnsi="PragmaticaCTT"/>
          <w:snapToGrid w:val="0"/>
          <w:sz w:val="22"/>
          <w:szCs w:val="22"/>
          <w:lang w:val="uk-UA"/>
        </w:rPr>
        <w:t xml:space="preserve">за угодою між працівником і </w:t>
      </w:r>
      <w:r w:rsidR="00297614" w:rsidRPr="00D74FC5">
        <w:rPr>
          <w:rFonts w:ascii="PragmaticaCTT" w:hAnsi="PragmaticaCTT"/>
          <w:snapToGrid w:val="0"/>
          <w:sz w:val="22"/>
          <w:szCs w:val="22"/>
          <w:lang w:val="uk-UA"/>
        </w:rPr>
        <w:t>Адміністрацією</w:t>
      </w:r>
      <w:r w:rsidRPr="00D74FC5">
        <w:rPr>
          <w:rFonts w:ascii="PragmaticaCTT" w:hAnsi="PragmaticaCTT"/>
          <w:snapToGrid w:val="0"/>
          <w:sz w:val="22"/>
          <w:szCs w:val="22"/>
          <w:lang w:val="uk-UA"/>
        </w:rPr>
        <w:t xml:space="preserve"> встановлювати неповний робочий день або неповний робочий тиждень з оплатою праці </w:t>
      </w:r>
      <w:proofErr w:type="spellStart"/>
      <w:r w:rsidRPr="00D74FC5">
        <w:rPr>
          <w:rFonts w:ascii="PragmaticaCTT" w:hAnsi="PragmaticaCTT"/>
          <w:snapToGrid w:val="0"/>
          <w:sz w:val="22"/>
          <w:szCs w:val="22"/>
          <w:lang w:val="uk-UA"/>
        </w:rPr>
        <w:t>пропор</w:t>
      </w:r>
      <w:r w:rsidRPr="00D74FC5">
        <w:rPr>
          <w:rFonts w:ascii="PragmaticaCTT" w:hAnsi="PragmaticaCTT"/>
          <w:snapToGrid w:val="0"/>
          <w:sz w:val="22"/>
          <w:szCs w:val="22"/>
          <w:lang w:val="uk-UA"/>
        </w:rPr>
        <w:softHyphen/>
        <w:t>ційно</w:t>
      </w:r>
      <w:proofErr w:type="spellEnd"/>
      <w:r w:rsidRPr="00D74FC5">
        <w:rPr>
          <w:rFonts w:ascii="PragmaticaCTT" w:hAnsi="PragmaticaCTT"/>
          <w:snapToGrid w:val="0"/>
          <w:sz w:val="22"/>
          <w:szCs w:val="22"/>
          <w:lang w:val="uk-UA"/>
        </w:rPr>
        <w:t xml:space="preserve"> відпрацьованому часу або в залежності від виробітку без будь-яких обмежень трудових прав працівника.</w:t>
      </w:r>
    </w:p>
    <w:p w14:paraId="59A38878" w14:textId="77777777" w:rsidR="00096279" w:rsidRPr="00D74FC5" w:rsidRDefault="0063497F" w:rsidP="00EC1AB5">
      <w:pPr>
        <w:widowControl w:val="0"/>
        <w:numPr>
          <w:ilvl w:val="0"/>
          <w:numId w:val="5"/>
        </w:numPr>
        <w:spacing w:line="276" w:lineRule="auto"/>
        <w:ind w:left="0" w:firstLine="0"/>
        <w:jc w:val="both"/>
        <w:rPr>
          <w:rFonts w:ascii="PragmaticaCTT" w:hAnsi="PragmaticaCTT"/>
          <w:snapToGrid w:val="0"/>
          <w:sz w:val="22"/>
          <w:szCs w:val="22"/>
          <w:lang w:val="uk-UA"/>
        </w:rPr>
      </w:pPr>
      <w:r w:rsidRPr="00D74FC5">
        <w:rPr>
          <w:rFonts w:ascii="PragmaticaCTT" w:hAnsi="PragmaticaCTT"/>
          <w:snapToGrid w:val="0"/>
          <w:sz w:val="22"/>
          <w:szCs w:val="22"/>
          <w:lang w:val="uk-UA"/>
        </w:rPr>
        <w:t>Інформувати працівників не пізніше, як за 2 місяці</w:t>
      </w:r>
      <w:r w:rsidR="000C7941" w:rsidRPr="00D74FC5">
        <w:rPr>
          <w:rFonts w:ascii="PragmaticaCTT" w:hAnsi="PragmaticaCTT"/>
          <w:snapToGrid w:val="0"/>
          <w:sz w:val="22"/>
          <w:szCs w:val="22"/>
          <w:lang w:val="uk-UA"/>
        </w:rPr>
        <w:t>,</w:t>
      </w:r>
      <w:r w:rsidRPr="00D74FC5">
        <w:rPr>
          <w:rFonts w:ascii="PragmaticaCTT" w:hAnsi="PragmaticaCTT"/>
          <w:snapToGrid w:val="0"/>
          <w:sz w:val="22"/>
          <w:szCs w:val="22"/>
          <w:lang w:val="uk-UA"/>
        </w:rPr>
        <w:t xml:space="preserve"> </w:t>
      </w:r>
      <w:r w:rsidR="00DD2ADE" w:rsidRPr="00D74FC5">
        <w:rPr>
          <w:rFonts w:ascii="PragmaticaCTT" w:hAnsi="PragmaticaCTT"/>
          <w:snapToGrid w:val="0"/>
          <w:sz w:val="22"/>
          <w:szCs w:val="22"/>
          <w:lang w:val="uk-UA"/>
        </w:rPr>
        <w:t>про</w:t>
      </w:r>
      <w:r w:rsidRPr="00D74FC5">
        <w:rPr>
          <w:rFonts w:ascii="PragmaticaCTT" w:hAnsi="PragmaticaCTT"/>
          <w:snapToGrid w:val="0"/>
          <w:sz w:val="22"/>
          <w:szCs w:val="22"/>
          <w:lang w:val="uk-UA"/>
        </w:rPr>
        <w:t xml:space="preserve"> змін</w:t>
      </w:r>
      <w:r w:rsidR="00DD2ADE" w:rsidRPr="00D74FC5">
        <w:rPr>
          <w:rFonts w:ascii="PragmaticaCTT" w:hAnsi="PragmaticaCTT"/>
          <w:snapToGrid w:val="0"/>
          <w:sz w:val="22"/>
          <w:szCs w:val="22"/>
          <w:lang w:val="uk-UA"/>
        </w:rPr>
        <w:t>и</w:t>
      </w:r>
      <w:r w:rsidRPr="00D74FC5">
        <w:rPr>
          <w:rFonts w:ascii="PragmaticaCTT" w:hAnsi="PragmaticaCTT"/>
          <w:snapToGrid w:val="0"/>
          <w:sz w:val="22"/>
          <w:szCs w:val="22"/>
          <w:lang w:val="uk-UA"/>
        </w:rPr>
        <w:t xml:space="preserve"> в організації виробництва і праці, скорочення штату та чисельності працівників.</w:t>
      </w:r>
    </w:p>
    <w:p w14:paraId="71B74B38" w14:textId="77777777" w:rsidR="0063497F" w:rsidRPr="00D74FC5" w:rsidRDefault="0063497F" w:rsidP="00EC1AB5">
      <w:pPr>
        <w:widowControl w:val="0"/>
        <w:numPr>
          <w:ilvl w:val="0"/>
          <w:numId w:val="5"/>
        </w:numPr>
        <w:spacing w:line="276" w:lineRule="auto"/>
        <w:ind w:left="0" w:firstLine="0"/>
        <w:jc w:val="both"/>
        <w:rPr>
          <w:rFonts w:ascii="PragmaticaCTT" w:hAnsi="PragmaticaCTT"/>
          <w:snapToGrid w:val="0"/>
          <w:sz w:val="22"/>
          <w:szCs w:val="22"/>
          <w:lang w:val="uk-UA"/>
        </w:rPr>
      </w:pPr>
      <w:r w:rsidRPr="00D74FC5">
        <w:rPr>
          <w:rFonts w:ascii="PragmaticaCTT" w:hAnsi="PragmaticaCTT"/>
          <w:snapToGrid w:val="0"/>
          <w:sz w:val="22"/>
          <w:szCs w:val="22"/>
          <w:lang w:val="uk-UA"/>
        </w:rPr>
        <w:t>Звільняти працівників за скороченням штату у разі виникнення причин економічного, технологічного або структурного характеру тільки після використання всіх наявних можливостей для забезпечення зай</w:t>
      </w:r>
      <w:r w:rsidRPr="00D74FC5">
        <w:rPr>
          <w:rFonts w:ascii="PragmaticaCTT" w:hAnsi="PragmaticaCTT"/>
          <w:snapToGrid w:val="0"/>
          <w:sz w:val="22"/>
          <w:szCs w:val="22"/>
          <w:lang w:val="uk-UA"/>
        </w:rPr>
        <w:softHyphen/>
        <w:t>нятості на підприємстві.</w:t>
      </w:r>
    </w:p>
    <w:p w14:paraId="1FCD8534" w14:textId="77777777" w:rsidR="00117434" w:rsidRPr="00D74FC5" w:rsidRDefault="00117434" w:rsidP="00117434">
      <w:pPr>
        <w:spacing w:line="276" w:lineRule="auto"/>
        <w:jc w:val="both"/>
        <w:rPr>
          <w:rFonts w:ascii="PragmaticaCTT" w:hAnsi="PragmaticaCTT"/>
          <w:sz w:val="22"/>
          <w:szCs w:val="22"/>
          <w:u w:val="single"/>
          <w:lang w:val="uk-UA"/>
        </w:rPr>
      </w:pPr>
    </w:p>
    <w:p w14:paraId="2A7BD80F" w14:textId="77777777" w:rsidR="0063497F" w:rsidRPr="00D74FC5" w:rsidRDefault="0063497F" w:rsidP="00117434">
      <w:pPr>
        <w:spacing w:line="276" w:lineRule="auto"/>
        <w:jc w:val="both"/>
        <w:rPr>
          <w:rFonts w:ascii="PragmaticaCTT" w:hAnsi="PragmaticaCTT"/>
          <w:b/>
          <w:sz w:val="22"/>
          <w:szCs w:val="22"/>
          <w:lang w:val="uk-UA"/>
        </w:rPr>
      </w:pPr>
      <w:r w:rsidRPr="00D74FC5">
        <w:rPr>
          <w:rFonts w:ascii="PragmaticaCTT" w:hAnsi="PragmaticaCTT"/>
          <w:b/>
          <w:sz w:val="22"/>
          <w:szCs w:val="22"/>
          <w:lang w:val="uk-UA"/>
        </w:rPr>
        <w:t xml:space="preserve">Розділ III. </w:t>
      </w:r>
    </w:p>
    <w:p w14:paraId="6C1C8BD1" w14:textId="3945F254" w:rsidR="0063497F" w:rsidRPr="00D74FC5" w:rsidRDefault="0063497F" w:rsidP="00117434">
      <w:pPr>
        <w:pStyle w:val="5"/>
        <w:spacing w:line="276" w:lineRule="auto"/>
        <w:jc w:val="both"/>
        <w:rPr>
          <w:rFonts w:ascii="PragmaticaCTT" w:hAnsi="PragmaticaCTT"/>
          <w:sz w:val="22"/>
          <w:szCs w:val="22"/>
        </w:rPr>
      </w:pPr>
      <w:r w:rsidRPr="00D74FC5">
        <w:rPr>
          <w:rFonts w:ascii="PragmaticaCTT" w:hAnsi="PragmaticaCTT"/>
          <w:sz w:val="22"/>
          <w:szCs w:val="22"/>
        </w:rPr>
        <w:t>РЕЖИМ РОБОТИ, ТРИВАЛ</w:t>
      </w:r>
      <w:r w:rsidR="003633EB">
        <w:rPr>
          <w:rFonts w:ascii="PragmaticaCTT" w:hAnsi="PragmaticaCTT"/>
          <w:sz w:val="22"/>
          <w:szCs w:val="22"/>
        </w:rPr>
        <w:t>ІСТЬ</w:t>
      </w:r>
      <w:r w:rsidRPr="00D74FC5">
        <w:rPr>
          <w:rFonts w:ascii="PragmaticaCTT" w:hAnsi="PragmaticaCTT"/>
          <w:sz w:val="22"/>
          <w:szCs w:val="22"/>
        </w:rPr>
        <w:t xml:space="preserve"> РОБОЧОГО ЧАСУ І ВІДПОЧИНКУ</w:t>
      </w:r>
    </w:p>
    <w:p w14:paraId="1E2CBEFF" w14:textId="77777777" w:rsidR="0063497F" w:rsidRPr="00D74FC5" w:rsidRDefault="0063497F" w:rsidP="00117434">
      <w:pPr>
        <w:spacing w:line="276" w:lineRule="auto"/>
        <w:jc w:val="both"/>
        <w:rPr>
          <w:rFonts w:ascii="PragmaticaCTT" w:hAnsi="PragmaticaCTT"/>
          <w:sz w:val="22"/>
          <w:szCs w:val="22"/>
          <w:lang w:val="uk-UA"/>
        </w:rPr>
      </w:pPr>
    </w:p>
    <w:p w14:paraId="35A81008" w14:textId="77777777" w:rsidR="0063497F" w:rsidRPr="00D74FC5" w:rsidRDefault="00297614" w:rsidP="00117434">
      <w:pPr>
        <w:spacing w:line="276" w:lineRule="auto"/>
        <w:jc w:val="both"/>
        <w:rPr>
          <w:rFonts w:ascii="PragmaticaCTT" w:hAnsi="PragmaticaCTT"/>
          <w:sz w:val="22"/>
          <w:szCs w:val="22"/>
          <w:u w:val="single"/>
          <w:lang w:val="uk-UA"/>
        </w:rPr>
      </w:pPr>
      <w:r w:rsidRPr="00D74FC5">
        <w:rPr>
          <w:rFonts w:ascii="PragmaticaCTT" w:hAnsi="PragmaticaCTT"/>
          <w:sz w:val="22"/>
          <w:szCs w:val="22"/>
          <w:u w:val="single"/>
          <w:lang w:val="uk-UA"/>
        </w:rPr>
        <w:t>Адміністрація</w:t>
      </w:r>
      <w:r w:rsidR="0063497F" w:rsidRPr="00D74FC5">
        <w:rPr>
          <w:rFonts w:ascii="PragmaticaCTT" w:hAnsi="PragmaticaCTT"/>
          <w:sz w:val="22"/>
          <w:szCs w:val="22"/>
          <w:u w:val="single"/>
          <w:lang w:val="uk-UA"/>
        </w:rPr>
        <w:t xml:space="preserve"> зобов’язується:</w:t>
      </w:r>
    </w:p>
    <w:p w14:paraId="0B7BE31E" w14:textId="511A75B6" w:rsidR="0063497F" w:rsidRPr="00FB16F4" w:rsidRDefault="0063497F" w:rsidP="00EC1AB5">
      <w:pPr>
        <w:pStyle w:val="a3"/>
        <w:numPr>
          <w:ilvl w:val="0"/>
          <w:numId w:val="7"/>
        </w:numPr>
        <w:spacing w:line="276" w:lineRule="auto"/>
        <w:ind w:left="0" w:firstLine="0"/>
        <w:rPr>
          <w:rFonts w:ascii="PragmaticaCTT" w:hAnsi="PragmaticaCTT"/>
          <w:b/>
          <w:snapToGrid w:val="0"/>
          <w:sz w:val="22"/>
          <w:szCs w:val="22"/>
        </w:rPr>
      </w:pPr>
      <w:r w:rsidRPr="00D74FC5">
        <w:rPr>
          <w:rFonts w:ascii="PragmaticaCTT" w:hAnsi="PragmaticaCTT"/>
          <w:sz w:val="22"/>
          <w:szCs w:val="22"/>
        </w:rPr>
        <w:t xml:space="preserve">Укладати трудові договори з працівниками в порядку, передбаченому </w:t>
      </w:r>
      <w:r w:rsidR="00203F70" w:rsidRPr="00D74FC5">
        <w:rPr>
          <w:rFonts w:ascii="PragmaticaCTT" w:hAnsi="PragmaticaCTT"/>
          <w:sz w:val="22"/>
          <w:szCs w:val="22"/>
        </w:rPr>
        <w:t xml:space="preserve">чинним </w:t>
      </w:r>
      <w:r w:rsidRPr="00D74FC5">
        <w:rPr>
          <w:rFonts w:ascii="PragmaticaCTT" w:hAnsi="PragmaticaCTT"/>
          <w:sz w:val="22"/>
          <w:szCs w:val="22"/>
        </w:rPr>
        <w:t xml:space="preserve">законодавством України, під розписку ознайомлювати працівників з наказом про їх прийняття на роботу </w:t>
      </w:r>
      <w:r w:rsidR="00DD2ADE" w:rsidRPr="00D74FC5">
        <w:rPr>
          <w:rFonts w:ascii="PragmaticaCTT" w:hAnsi="PragmaticaCTT"/>
          <w:sz w:val="22"/>
          <w:szCs w:val="22"/>
        </w:rPr>
        <w:t>на підприємство</w:t>
      </w:r>
      <w:r w:rsidRPr="00D74FC5">
        <w:rPr>
          <w:rFonts w:ascii="PragmaticaCTT" w:hAnsi="PragmaticaCTT"/>
          <w:sz w:val="22"/>
          <w:szCs w:val="22"/>
        </w:rPr>
        <w:t>.</w:t>
      </w:r>
      <w:r w:rsidR="008F6F31" w:rsidRPr="00D74FC5">
        <w:rPr>
          <w:rFonts w:ascii="PragmaticaCTT" w:hAnsi="PragmaticaCTT"/>
          <w:sz w:val="22"/>
          <w:szCs w:val="22"/>
        </w:rPr>
        <w:t xml:space="preserve"> При необхідності для виконання певних робіт Адміністрація може залучати </w:t>
      </w:r>
      <w:r w:rsidR="00720B4C" w:rsidRPr="00D74FC5">
        <w:rPr>
          <w:rFonts w:ascii="PragmaticaCTT" w:hAnsi="PragmaticaCTT"/>
          <w:sz w:val="22"/>
          <w:szCs w:val="22"/>
        </w:rPr>
        <w:t xml:space="preserve">юридичних та фізичних осіб </w:t>
      </w:r>
      <w:r w:rsidR="008F6F31" w:rsidRPr="00D74FC5">
        <w:rPr>
          <w:rFonts w:ascii="PragmaticaCTT" w:hAnsi="PragmaticaCTT"/>
          <w:sz w:val="22"/>
          <w:szCs w:val="22"/>
        </w:rPr>
        <w:t>на підст</w:t>
      </w:r>
      <w:r w:rsidR="00F4403B" w:rsidRPr="00D74FC5">
        <w:rPr>
          <w:rFonts w:ascii="PragmaticaCTT" w:hAnsi="PragmaticaCTT"/>
          <w:sz w:val="22"/>
          <w:szCs w:val="22"/>
        </w:rPr>
        <w:t>аві цивільно-правових</w:t>
      </w:r>
      <w:r w:rsidR="00F4403B" w:rsidRPr="0010639B">
        <w:rPr>
          <w:rFonts w:ascii="PragmaticaCTT" w:hAnsi="PragmaticaCTT"/>
          <w:color w:val="FF0000"/>
          <w:sz w:val="22"/>
          <w:szCs w:val="22"/>
        </w:rPr>
        <w:t xml:space="preserve"> </w:t>
      </w:r>
      <w:r w:rsidR="00F4403B" w:rsidRPr="00B720D0">
        <w:rPr>
          <w:rFonts w:ascii="PragmaticaCTT" w:hAnsi="PragmaticaCTT"/>
          <w:sz w:val="22"/>
          <w:szCs w:val="22"/>
        </w:rPr>
        <w:t>договорів</w:t>
      </w:r>
      <w:r w:rsidR="008F6F31" w:rsidRPr="00B720D0">
        <w:rPr>
          <w:rFonts w:ascii="PragmaticaCTT" w:hAnsi="PragmaticaCTT"/>
          <w:sz w:val="22"/>
          <w:szCs w:val="22"/>
        </w:rPr>
        <w:t>.</w:t>
      </w:r>
    </w:p>
    <w:p w14:paraId="7F229EB4" w14:textId="4B6E5ABB" w:rsidR="00B56618" w:rsidRPr="0040621F" w:rsidRDefault="00B56618" w:rsidP="00EC1AB5">
      <w:pPr>
        <w:pStyle w:val="a4"/>
        <w:widowControl w:val="0"/>
        <w:numPr>
          <w:ilvl w:val="0"/>
          <w:numId w:val="7"/>
        </w:numPr>
        <w:spacing w:line="276" w:lineRule="auto"/>
        <w:ind w:left="0" w:firstLine="0"/>
        <w:rPr>
          <w:rFonts w:ascii="PragmaticaCTT" w:hAnsi="PragmaticaCTT"/>
          <w:b/>
          <w:snapToGrid w:val="0"/>
          <w:sz w:val="22"/>
          <w:szCs w:val="22"/>
        </w:rPr>
      </w:pPr>
      <w:r w:rsidRPr="0040621F">
        <w:rPr>
          <w:rFonts w:ascii="PragmaticaCTT" w:hAnsi="PragmaticaCTT"/>
          <w:snapToGrid w:val="0"/>
          <w:sz w:val="22"/>
          <w:szCs w:val="22"/>
        </w:rPr>
        <w:t xml:space="preserve">Здійснювати дотримання вимог </w:t>
      </w:r>
      <w:r w:rsidRPr="0040621F">
        <w:rPr>
          <w:rFonts w:ascii="PragmaticaCTT" w:hAnsi="PragmaticaCTT"/>
          <w:snapToGrid w:val="0"/>
          <w:sz w:val="22"/>
          <w:szCs w:val="22"/>
          <w:lang w:val="ru-RU"/>
        </w:rPr>
        <w:t xml:space="preserve">режиму </w:t>
      </w:r>
      <w:proofErr w:type="spellStart"/>
      <w:r w:rsidRPr="0040621F">
        <w:rPr>
          <w:rFonts w:ascii="PragmaticaCTT" w:hAnsi="PragmaticaCTT"/>
          <w:snapToGrid w:val="0"/>
          <w:sz w:val="22"/>
          <w:szCs w:val="22"/>
          <w:lang w:val="ru-RU"/>
        </w:rPr>
        <w:t>роботи</w:t>
      </w:r>
      <w:proofErr w:type="spellEnd"/>
      <w:r w:rsidRPr="0040621F">
        <w:rPr>
          <w:rFonts w:ascii="PragmaticaCTT" w:hAnsi="PragmaticaCTT"/>
          <w:snapToGrid w:val="0"/>
          <w:sz w:val="22"/>
          <w:szCs w:val="22"/>
          <w:lang w:val="ru-RU"/>
        </w:rPr>
        <w:t xml:space="preserve">, </w:t>
      </w:r>
      <w:proofErr w:type="spellStart"/>
      <w:r w:rsidR="00456630" w:rsidRPr="0040621F">
        <w:rPr>
          <w:rFonts w:ascii="PragmaticaCTT" w:hAnsi="PragmaticaCTT"/>
          <w:snapToGrid w:val="0"/>
          <w:sz w:val="22"/>
          <w:szCs w:val="22"/>
          <w:lang w:val="ru-RU"/>
        </w:rPr>
        <w:t>робочого</w:t>
      </w:r>
      <w:proofErr w:type="spellEnd"/>
      <w:r w:rsidR="00456630" w:rsidRPr="0040621F">
        <w:rPr>
          <w:rFonts w:ascii="PragmaticaCTT" w:hAnsi="PragmaticaCTT"/>
          <w:snapToGrid w:val="0"/>
          <w:sz w:val="22"/>
          <w:szCs w:val="22"/>
          <w:lang w:val="ru-RU"/>
        </w:rPr>
        <w:t xml:space="preserve"> часу та </w:t>
      </w:r>
      <w:proofErr w:type="spellStart"/>
      <w:r w:rsidR="00456630" w:rsidRPr="0040621F">
        <w:rPr>
          <w:rFonts w:ascii="PragmaticaCTT" w:hAnsi="PragmaticaCTT"/>
          <w:snapToGrid w:val="0"/>
          <w:sz w:val="22"/>
          <w:szCs w:val="22"/>
          <w:lang w:val="ru-RU"/>
        </w:rPr>
        <w:t>відпочинку</w:t>
      </w:r>
      <w:proofErr w:type="spellEnd"/>
      <w:r w:rsidR="00456630" w:rsidRPr="0040621F">
        <w:rPr>
          <w:rFonts w:ascii="PragmaticaCTT" w:hAnsi="PragmaticaCTT"/>
          <w:snapToGrid w:val="0"/>
          <w:sz w:val="22"/>
          <w:szCs w:val="22"/>
          <w:lang w:val="ru-RU"/>
        </w:rPr>
        <w:t xml:space="preserve"> </w:t>
      </w:r>
      <w:proofErr w:type="spellStart"/>
      <w:r w:rsidR="00456630" w:rsidRPr="0040621F">
        <w:rPr>
          <w:rFonts w:ascii="PragmaticaCTT" w:hAnsi="PragmaticaCTT"/>
          <w:snapToGrid w:val="0"/>
          <w:sz w:val="22"/>
          <w:szCs w:val="22"/>
          <w:lang w:val="ru-RU"/>
        </w:rPr>
        <w:t>відповідно</w:t>
      </w:r>
      <w:proofErr w:type="spellEnd"/>
      <w:r w:rsidR="00456630" w:rsidRPr="0040621F">
        <w:rPr>
          <w:rFonts w:ascii="PragmaticaCTT" w:hAnsi="PragmaticaCTT"/>
          <w:snapToGrid w:val="0"/>
          <w:sz w:val="22"/>
          <w:szCs w:val="22"/>
          <w:lang w:val="ru-RU"/>
        </w:rPr>
        <w:t xml:space="preserve"> до чинного </w:t>
      </w:r>
      <w:proofErr w:type="spellStart"/>
      <w:r w:rsidR="00456630" w:rsidRPr="0040621F">
        <w:rPr>
          <w:rFonts w:ascii="PragmaticaCTT" w:hAnsi="PragmaticaCTT"/>
          <w:snapToGrid w:val="0"/>
          <w:sz w:val="22"/>
          <w:szCs w:val="22"/>
          <w:lang w:val="ru-RU"/>
        </w:rPr>
        <w:t>законодавства</w:t>
      </w:r>
      <w:proofErr w:type="spellEnd"/>
      <w:r w:rsidR="008B445A">
        <w:rPr>
          <w:rFonts w:ascii="PragmaticaCTT" w:hAnsi="PragmaticaCTT"/>
          <w:snapToGrid w:val="0"/>
          <w:sz w:val="22"/>
          <w:szCs w:val="22"/>
          <w:lang w:val="ru-RU"/>
        </w:rPr>
        <w:t xml:space="preserve"> та правил</w:t>
      </w:r>
      <w:r w:rsidR="008B445A" w:rsidRPr="008B445A">
        <w:t xml:space="preserve"> </w:t>
      </w:r>
      <w:proofErr w:type="spellStart"/>
      <w:r w:rsidR="008B445A" w:rsidRPr="008B445A">
        <w:rPr>
          <w:rFonts w:ascii="PragmaticaCTT" w:hAnsi="PragmaticaCTT"/>
          <w:snapToGrid w:val="0"/>
          <w:sz w:val="22"/>
          <w:szCs w:val="22"/>
          <w:lang w:val="ru-RU"/>
        </w:rPr>
        <w:t>внутрішнього</w:t>
      </w:r>
      <w:proofErr w:type="spellEnd"/>
      <w:r w:rsidR="008B445A" w:rsidRPr="008B445A">
        <w:rPr>
          <w:rFonts w:ascii="PragmaticaCTT" w:hAnsi="PragmaticaCTT"/>
          <w:snapToGrid w:val="0"/>
          <w:sz w:val="22"/>
          <w:szCs w:val="22"/>
          <w:lang w:val="ru-RU"/>
        </w:rPr>
        <w:t xml:space="preserve"> трудового </w:t>
      </w:r>
      <w:proofErr w:type="spellStart"/>
      <w:r w:rsidR="008B445A" w:rsidRPr="008B445A">
        <w:rPr>
          <w:rFonts w:ascii="PragmaticaCTT" w:hAnsi="PragmaticaCTT"/>
          <w:snapToGrid w:val="0"/>
          <w:sz w:val="22"/>
          <w:szCs w:val="22"/>
          <w:lang w:val="ru-RU"/>
        </w:rPr>
        <w:t>розпорядку</w:t>
      </w:r>
      <w:proofErr w:type="spellEnd"/>
      <w:r w:rsidR="008B445A">
        <w:rPr>
          <w:rFonts w:ascii="PragmaticaCTT" w:hAnsi="PragmaticaCTT"/>
          <w:snapToGrid w:val="0"/>
          <w:sz w:val="22"/>
          <w:szCs w:val="22"/>
          <w:lang w:val="ru-RU"/>
        </w:rPr>
        <w:t xml:space="preserve"> (</w:t>
      </w:r>
      <w:proofErr w:type="spellStart"/>
      <w:r w:rsidR="008B445A">
        <w:rPr>
          <w:rFonts w:ascii="PragmaticaCTT" w:hAnsi="PragmaticaCTT"/>
          <w:snapToGrid w:val="0"/>
          <w:sz w:val="22"/>
          <w:szCs w:val="22"/>
          <w:lang w:val="ru-RU"/>
        </w:rPr>
        <w:t>додаток</w:t>
      </w:r>
      <w:proofErr w:type="spellEnd"/>
      <w:r w:rsidR="008B445A">
        <w:rPr>
          <w:rFonts w:ascii="PragmaticaCTT" w:hAnsi="PragmaticaCTT"/>
          <w:snapToGrid w:val="0"/>
          <w:sz w:val="22"/>
          <w:szCs w:val="22"/>
          <w:lang w:val="ru-RU"/>
        </w:rPr>
        <w:t xml:space="preserve"> 2)</w:t>
      </w:r>
      <w:r w:rsidR="00195109">
        <w:rPr>
          <w:rFonts w:ascii="PragmaticaCTT" w:hAnsi="PragmaticaCTT"/>
          <w:snapToGrid w:val="0"/>
          <w:sz w:val="22"/>
          <w:szCs w:val="22"/>
          <w:lang w:val="ru-RU"/>
        </w:rPr>
        <w:t>.</w:t>
      </w:r>
    </w:p>
    <w:p w14:paraId="2AC4B211" w14:textId="639B8615" w:rsidR="0063497F" w:rsidRPr="00B720D0" w:rsidRDefault="0063497F" w:rsidP="00EC1AB5">
      <w:pPr>
        <w:widowControl w:val="0"/>
        <w:numPr>
          <w:ilvl w:val="0"/>
          <w:numId w:val="7"/>
        </w:numPr>
        <w:spacing w:line="276" w:lineRule="auto"/>
        <w:ind w:left="0" w:firstLine="0"/>
        <w:jc w:val="both"/>
        <w:rPr>
          <w:rFonts w:ascii="PragmaticaCTT" w:hAnsi="PragmaticaCTT"/>
          <w:snapToGrid w:val="0"/>
          <w:sz w:val="22"/>
          <w:szCs w:val="22"/>
          <w:lang w:val="uk-UA"/>
        </w:rPr>
      </w:pPr>
      <w:r w:rsidRPr="00B720D0">
        <w:rPr>
          <w:rFonts w:ascii="PragmaticaCTT" w:hAnsi="PragmaticaCTT"/>
          <w:snapToGrid w:val="0"/>
          <w:sz w:val="22"/>
          <w:szCs w:val="22"/>
          <w:lang w:val="uk-UA"/>
        </w:rPr>
        <w:t>Забезпечити додержання встановленої законодавством тривалості робочого часу (40-годинний тиждень) згідно затверд</w:t>
      </w:r>
      <w:r w:rsidRPr="00B720D0">
        <w:rPr>
          <w:rFonts w:ascii="PragmaticaCTT" w:hAnsi="PragmaticaCTT"/>
          <w:snapToGrid w:val="0"/>
          <w:sz w:val="22"/>
          <w:szCs w:val="22"/>
          <w:lang w:val="uk-UA"/>
        </w:rPr>
        <w:softHyphen/>
        <w:t>женого графіка</w:t>
      </w:r>
      <w:r w:rsidR="00203F70" w:rsidRPr="00B720D0">
        <w:rPr>
          <w:rFonts w:ascii="PragmaticaCTT" w:hAnsi="PragmaticaCTT"/>
          <w:snapToGrid w:val="0"/>
          <w:sz w:val="22"/>
          <w:szCs w:val="22"/>
          <w:lang w:val="uk-UA"/>
        </w:rPr>
        <w:t>.</w:t>
      </w:r>
    </w:p>
    <w:p w14:paraId="56F00A8B" w14:textId="77777777" w:rsidR="0063497F" w:rsidRPr="00B720D0" w:rsidRDefault="0063497F" w:rsidP="00EC1AB5">
      <w:pPr>
        <w:widowControl w:val="0"/>
        <w:numPr>
          <w:ilvl w:val="0"/>
          <w:numId w:val="7"/>
        </w:numPr>
        <w:spacing w:line="276" w:lineRule="auto"/>
        <w:ind w:left="0" w:firstLine="0"/>
        <w:jc w:val="both"/>
        <w:rPr>
          <w:rFonts w:ascii="PragmaticaCTT" w:hAnsi="PragmaticaCTT"/>
          <w:snapToGrid w:val="0"/>
          <w:sz w:val="22"/>
          <w:szCs w:val="22"/>
          <w:lang w:val="uk-UA"/>
        </w:rPr>
      </w:pPr>
      <w:r w:rsidRPr="00B720D0">
        <w:rPr>
          <w:rFonts w:ascii="PragmaticaCTT" w:hAnsi="PragmaticaCTT"/>
          <w:snapToGrid w:val="0"/>
          <w:sz w:val="22"/>
          <w:szCs w:val="22"/>
          <w:lang w:val="uk-UA"/>
        </w:rPr>
        <w:lastRenderedPageBreak/>
        <w:t>Напередодні святкових і неробочих днів тривалість роботи скоро</w:t>
      </w:r>
      <w:r w:rsidRPr="00B720D0">
        <w:rPr>
          <w:rFonts w:ascii="PragmaticaCTT" w:hAnsi="PragmaticaCTT"/>
          <w:snapToGrid w:val="0"/>
          <w:sz w:val="22"/>
          <w:szCs w:val="22"/>
          <w:lang w:val="uk-UA"/>
        </w:rPr>
        <w:softHyphen/>
        <w:t>чувати на одн</w:t>
      </w:r>
      <w:r w:rsidR="00203F70" w:rsidRPr="00B720D0">
        <w:rPr>
          <w:rFonts w:ascii="PragmaticaCTT" w:hAnsi="PragmaticaCTT"/>
          <w:snapToGrid w:val="0"/>
          <w:sz w:val="22"/>
          <w:szCs w:val="22"/>
          <w:lang w:val="uk-UA"/>
        </w:rPr>
        <w:t xml:space="preserve">у годину. </w:t>
      </w:r>
    </w:p>
    <w:p w14:paraId="51D16491" w14:textId="77777777" w:rsidR="0063497F" w:rsidRPr="00B720D0" w:rsidRDefault="0063497F" w:rsidP="00EC1AB5">
      <w:pPr>
        <w:widowControl w:val="0"/>
        <w:numPr>
          <w:ilvl w:val="0"/>
          <w:numId w:val="7"/>
        </w:numPr>
        <w:spacing w:line="276" w:lineRule="auto"/>
        <w:ind w:left="0" w:firstLine="0"/>
        <w:jc w:val="both"/>
        <w:rPr>
          <w:rFonts w:ascii="PragmaticaCTT" w:hAnsi="PragmaticaCTT"/>
          <w:snapToGrid w:val="0"/>
          <w:sz w:val="22"/>
          <w:szCs w:val="22"/>
          <w:lang w:val="uk-UA"/>
        </w:rPr>
      </w:pPr>
      <w:r w:rsidRPr="00B720D0">
        <w:rPr>
          <w:rFonts w:ascii="PragmaticaCTT" w:hAnsi="PragmaticaCTT"/>
          <w:snapToGrid w:val="0"/>
          <w:sz w:val="22"/>
          <w:szCs w:val="22"/>
          <w:lang w:val="uk-UA"/>
        </w:rPr>
        <w:t>Встановити на підприємстві п’ятиденний робочий тиждень з двома вихідними днями (суботою та неділею), тривалість роботи при однозмінному режимі 8 год. Початок роботи о 8-й годині</w:t>
      </w:r>
      <w:r w:rsidR="00117434" w:rsidRPr="00B720D0">
        <w:rPr>
          <w:rFonts w:ascii="PragmaticaCTT" w:hAnsi="PragmaticaCTT"/>
          <w:snapToGrid w:val="0"/>
          <w:sz w:val="22"/>
          <w:szCs w:val="22"/>
          <w:lang w:val="uk-UA"/>
        </w:rPr>
        <w:t xml:space="preserve"> ранку</w:t>
      </w:r>
      <w:r w:rsidRPr="00B720D0">
        <w:rPr>
          <w:rFonts w:ascii="PragmaticaCTT" w:hAnsi="PragmaticaCTT"/>
          <w:snapToGrid w:val="0"/>
          <w:sz w:val="22"/>
          <w:szCs w:val="22"/>
          <w:lang w:val="uk-UA"/>
        </w:rPr>
        <w:t>, перерва  для всіх працівників з 12</w:t>
      </w:r>
      <w:r w:rsidR="00117434" w:rsidRPr="00B720D0">
        <w:rPr>
          <w:rFonts w:ascii="PragmaticaCTT" w:hAnsi="PragmaticaCTT"/>
          <w:snapToGrid w:val="0"/>
          <w:sz w:val="22"/>
          <w:szCs w:val="22"/>
          <w:lang w:val="uk-UA"/>
        </w:rPr>
        <w:t>-00</w:t>
      </w:r>
      <w:r w:rsidRPr="00B720D0">
        <w:rPr>
          <w:rFonts w:ascii="PragmaticaCTT" w:hAnsi="PragmaticaCTT"/>
          <w:snapToGrid w:val="0"/>
          <w:sz w:val="22"/>
          <w:szCs w:val="22"/>
          <w:lang w:val="uk-UA"/>
        </w:rPr>
        <w:t xml:space="preserve"> до 13-00 години. Закінчення роботи о 17-</w:t>
      </w:r>
      <w:r w:rsidR="00117434" w:rsidRPr="00B720D0">
        <w:rPr>
          <w:rFonts w:ascii="PragmaticaCTT" w:hAnsi="PragmaticaCTT"/>
          <w:snapToGrid w:val="0"/>
          <w:sz w:val="22"/>
          <w:szCs w:val="22"/>
          <w:lang w:val="uk-UA"/>
        </w:rPr>
        <w:t xml:space="preserve">00 </w:t>
      </w:r>
      <w:r w:rsidRPr="00B720D0">
        <w:rPr>
          <w:rFonts w:ascii="PragmaticaCTT" w:hAnsi="PragmaticaCTT"/>
          <w:snapToGrid w:val="0"/>
          <w:sz w:val="22"/>
          <w:szCs w:val="22"/>
          <w:lang w:val="uk-UA"/>
        </w:rPr>
        <w:t>годині.</w:t>
      </w:r>
      <w:r w:rsidR="002642F1" w:rsidRPr="00B720D0">
        <w:rPr>
          <w:rFonts w:ascii="PragmaticaCTT" w:hAnsi="PragmaticaCTT"/>
          <w:snapToGrid w:val="0"/>
          <w:sz w:val="22"/>
          <w:szCs w:val="22"/>
          <w:lang w:val="uk-UA"/>
        </w:rPr>
        <w:t xml:space="preserve"> </w:t>
      </w:r>
    </w:p>
    <w:p w14:paraId="690BE1FE" w14:textId="56A31506" w:rsidR="0063497F" w:rsidRPr="00FB532D" w:rsidRDefault="0063497F" w:rsidP="00EC1AB5">
      <w:pPr>
        <w:widowControl w:val="0"/>
        <w:numPr>
          <w:ilvl w:val="0"/>
          <w:numId w:val="7"/>
        </w:numPr>
        <w:spacing w:line="276" w:lineRule="auto"/>
        <w:ind w:left="0" w:firstLine="0"/>
        <w:jc w:val="both"/>
        <w:rPr>
          <w:rFonts w:ascii="PragmaticaCTT" w:hAnsi="PragmaticaCTT"/>
          <w:snapToGrid w:val="0"/>
          <w:sz w:val="22"/>
          <w:szCs w:val="22"/>
          <w:lang w:val="uk-UA"/>
        </w:rPr>
      </w:pPr>
      <w:r w:rsidRPr="00FB532D">
        <w:rPr>
          <w:rFonts w:ascii="PragmaticaCTT" w:hAnsi="PragmaticaCTT"/>
          <w:snapToGrid w:val="0"/>
          <w:sz w:val="22"/>
          <w:szCs w:val="22"/>
          <w:lang w:val="uk-UA"/>
        </w:rPr>
        <w:t xml:space="preserve">На </w:t>
      </w:r>
      <w:r w:rsidR="00203F70" w:rsidRPr="00FB532D">
        <w:rPr>
          <w:rFonts w:ascii="PragmaticaCTT" w:hAnsi="PragmaticaCTT"/>
          <w:snapToGrid w:val="0"/>
          <w:sz w:val="22"/>
          <w:szCs w:val="22"/>
          <w:lang w:val="uk-UA"/>
        </w:rPr>
        <w:t>безперервно діючих</w:t>
      </w:r>
      <w:r w:rsidRPr="00FB532D">
        <w:rPr>
          <w:rFonts w:ascii="PragmaticaCTT" w:hAnsi="PragmaticaCTT"/>
          <w:snapToGrid w:val="0"/>
          <w:sz w:val="22"/>
          <w:szCs w:val="22"/>
          <w:lang w:val="uk-UA"/>
        </w:rPr>
        <w:t xml:space="preserve"> дільницях, де режим робочого часу не можна організувати за графіком п'ятиденного робочого тижня, застосовувати графіки змінності, які забезпечують безперервну роботу змінами рівної тривалості. </w:t>
      </w:r>
      <w:r w:rsidR="00142B89" w:rsidRPr="00FB532D">
        <w:rPr>
          <w:rFonts w:ascii="PragmaticaCTT" w:hAnsi="PragmaticaCTT"/>
          <w:snapToGrid w:val="0"/>
          <w:sz w:val="22"/>
          <w:szCs w:val="22"/>
          <w:lang w:val="uk-UA"/>
        </w:rPr>
        <w:t xml:space="preserve">Початок роботи для І-ї зміни о 8-й годині, закінчення - о 20-й годині, ІІ-ї зміни відповідно початок - о 20-й годині і закінчення - о 8-й годині. </w:t>
      </w:r>
      <w:r w:rsidRPr="00FB532D">
        <w:rPr>
          <w:rFonts w:ascii="PragmaticaCTT" w:hAnsi="PragmaticaCTT"/>
          <w:snapToGrid w:val="0"/>
          <w:sz w:val="22"/>
          <w:szCs w:val="22"/>
          <w:lang w:val="uk-UA"/>
        </w:rPr>
        <w:t xml:space="preserve">Тривалість </w:t>
      </w:r>
      <w:r w:rsidR="00484279" w:rsidRPr="00FB532D">
        <w:rPr>
          <w:rFonts w:ascii="PragmaticaCTT" w:hAnsi="PragmaticaCTT"/>
          <w:snapToGrid w:val="0"/>
          <w:sz w:val="22"/>
          <w:szCs w:val="22"/>
          <w:lang w:val="uk-UA"/>
        </w:rPr>
        <w:t xml:space="preserve">робочого часу </w:t>
      </w:r>
      <w:r w:rsidRPr="00FB532D">
        <w:rPr>
          <w:rFonts w:ascii="PragmaticaCTT" w:hAnsi="PragmaticaCTT"/>
          <w:snapToGrid w:val="0"/>
          <w:sz w:val="22"/>
          <w:szCs w:val="22"/>
          <w:lang w:val="uk-UA"/>
        </w:rPr>
        <w:t xml:space="preserve">при </w:t>
      </w:r>
      <w:r w:rsidR="00AC7029" w:rsidRPr="00FB532D">
        <w:rPr>
          <w:rFonts w:ascii="PragmaticaCTT" w:hAnsi="PragmaticaCTT"/>
          <w:snapToGrid w:val="0"/>
          <w:sz w:val="22"/>
          <w:szCs w:val="22"/>
          <w:lang w:val="uk-UA"/>
        </w:rPr>
        <w:t>двозмінному</w:t>
      </w:r>
      <w:r w:rsidRPr="00FB532D">
        <w:rPr>
          <w:rFonts w:ascii="PragmaticaCTT" w:hAnsi="PragmaticaCTT"/>
          <w:snapToGrid w:val="0"/>
          <w:sz w:val="22"/>
          <w:szCs w:val="22"/>
          <w:lang w:val="uk-UA"/>
        </w:rPr>
        <w:t xml:space="preserve"> режимі </w:t>
      </w:r>
      <w:r w:rsidR="000C6427" w:rsidRPr="00FB532D">
        <w:rPr>
          <w:rFonts w:ascii="PragmaticaCTT" w:hAnsi="PragmaticaCTT"/>
          <w:snapToGrid w:val="0"/>
          <w:sz w:val="22"/>
          <w:szCs w:val="22"/>
          <w:lang w:val="uk-UA"/>
        </w:rPr>
        <w:t xml:space="preserve">11 </w:t>
      </w:r>
      <w:r w:rsidRPr="00FB532D">
        <w:rPr>
          <w:rFonts w:ascii="PragmaticaCTT" w:hAnsi="PragmaticaCTT"/>
          <w:snapToGrid w:val="0"/>
          <w:sz w:val="22"/>
          <w:szCs w:val="22"/>
          <w:lang w:val="uk-UA"/>
        </w:rPr>
        <w:t xml:space="preserve">годин. При цьому </w:t>
      </w:r>
      <w:r w:rsidR="000C6427" w:rsidRPr="00FB532D">
        <w:rPr>
          <w:rFonts w:ascii="PragmaticaCTT" w:hAnsi="PragmaticaCTT"/>
          <w:snapToGrid w:val="0"/>
          <w:sz w:val="22"/>
          <w:szCs w:val="22"/>
          <w:lang w:val="uk-UA"/>
        </w:rPr>
        <w:t>під час зміни робітникам нада</w:t>
      </w:r>
      <w:r w:rsidR="00C02AED" w:rsidRPr="00FB532D">
        <w:rPr>
          <w:rFonts w:ascii="PragmaticaCTT" w:hAnsi="PragmaticaCTT"/>
          <w:snapToGrid w:val="0"/>
          <w:sz w:val="22"/>
          <w:szCs w:val="22"/>
          <w:lang w:val="uk-UA"/>
        </w:rPr>
        <w:t>є</w:t>
      </w:r>
      <w:r w:rsidR="000C6427" w:rsidRPr="00FB532D">
        <w:rPr>
          <w:rFonts w:ascii="PragmaticaCTT" w:hAnsi="PragmaticaCTT"/>
          <w:snapToGrid w:val="0"/>
          <w:sz w:val="22"/>
          <w:szCs w:val="22"/>
          <w:lang w:val="uk-UA"/>
        </w:rPr>
        <w:t>ться перерв</w:t>
      </w:r>
      <w:r w:rsidR="00C02AED" w:rsidRPr="00FB532D">
        <w:rPr>
          <w:rFonts w:ascii="PragmaticaCTT" w:hAnsi="PragmaticaCTT"/>
          <w:snapToGrid w:val="0"/>
          <w:sz w:val="22"/>
          <w:szCs w:val="22"/>
          <w:lang w:val="uk-UA"/>
        </w:rPr>
        <w:t>а</w:t>
      </w:r>
      <w:r w:rsidR="000C6427" w:rsidRPr="00FB532D">
        <w:rPr>
          <w:rFonts w:ascii="PragmaticaCTT" w:hAnsi="PragmaticaCTT"/>
          <w:snapToGrid w:val="0"/>
          <w:sz w:val="22"/>
          <w:szCs w:val="22"/>
          <w:lang w:val="uk-UA"/>
        </w:rPr>
        <w:t xml:space="preserve"> для відпочинку та харчування </w:t>
      </w:r>
      <w:r w:rsidR="00142B89" w:rsidRPr="00FB532D">
        <w:rPr>
          <w:rFonts w:ascii="PragmaticaCTT" w:hAnsi="PragmaticaCTT"/>
          <w:snapToGrid w:val="0"/>
          <w:sz w:val="22"/>
          <w:szCs w:val="22"/>
          <w:lang w:val="uk-UA"/>
        </w:rPr>
        <w:t xml:space="preserve">загальною тривалістю 1 година </w:t>
      </w:r>
      <w:r w:rsidR="0094790B" w:rsidRPr="00FB532D">
        <w:rPr>
          <w:rFonts w:ascii="PragmaticaCTT" w:hAnsi="PragmaticaCTT"/>
          <w:snapToGrid w:val="0"/>
          <w:sz w:val="22"/>
          <w:szCs w:val="22"/>
          <w:lang w:val="uk-UA"/>
        </w:rPr>
        <w:t>у відповідності із встановленим графіком</w:t>
      </w:r>
      <w:r w:rsidR="000C6427" w:rsidRPr="00FB532D">
        <w:rPr>
          <w:rFonts w:ascii="PragmaticaCTT" w:hAnsi="PragmaticaCTT"/>
          <w:snapToGrid w:val="0"/>
          <w:sz w:val="22"/>
          <w:szCs w:val="22"/>
          <w:lang w:val="uk-UA"/>
        </w:rPr>
        <w:t xml:space="preserve">. </w:t>
      </w:r>
      <w:r w:rsidR="0094790B" w:rsidRPr="00FB532D">
        <w:rPr>
          <w:rFonts w:ascii="PragmaticaCTT" w:hAnsi="PragmaticaCTT"/>
          <w:snapToGrid w:val="0"/>
          <w:sz w:val="22"/>
          <w:szCs w:val="22"/>
          <w:lang w:val="uk-UA"/>
        </w:rPr>
        <w:t xml:space="preserve">На безперервно діючих дільницях вихідні дні надаються у різні дні тижня згідно із графіком змінності. </w:t>
      </w:r>
      <w:r w:rsidR="000C6427" w:rsidRPr="00FB532D">
        <w:rPr>
          <w:rFonts w:ascii="PragmaticaCTT" w:hAnsi="PragmaticaCTT"/>
          <w:snapToGrid w:val="0"/>
          <w:sz w:val="22"/>
          <w:szCs w:val="22"/>
          <w:lang w:val="uk-UA"/>
        </w:rPr>
        <w:t xml:space="preserve">Адміністрація </w:t>
      </w:r>
      <w:r w:rsidR="00D762DD" w:rsidRPr="00FB532D">
        <w:rPr>
          <w:rFonts w:ascii="PragmaticaCTT" w:hAnsi="PragmaticaCTT"/>
          <w:snapToGrid w:val="0"/>
          <w:sz w:val="22"/>
          <w:szCs w:val="22"/>
          <w:lang w:val="uk-UA"/>
        </w:rPr>
        <w:t xml:space="preserve">зобов‘язується </w:t>
      </w:r>
      <w:r w:rsidRPr="00FB532D">
        <w:rPr>
          <w:rFonts w:ascii="PragmaticaCTT" w:hAnsi="PragmaticaCTT"/>
          <w:snapToGrid w:val="0"/>
          <w:sz w:val="22"/>
          <w:szCs w:val="22"/>
          <w:lang w:val="uk-UA"/>
        </w:rPr>
        <w:t>запровадити підсумований облік робочого часу з тим, щоб тривалість роботи за обліковий період за графіком не перевищувала норми робочого часу в середньому за повний річний обліковий період.</w:t>
      </w:r>
    </w:p>
    <w:p w14:paraId="07E9CCE1" w14:textId="77777777" w:rsidR="0063497F" w:rsidRPr="00B720D0" w:rsidRDefault="0063497F" w:rsidP="00EC1AB5">
      <w:pPr>
        <w:widowControl w:val="0"/>
        <w:numPr>
          <w:ilvl w:val="0"/>
          <w:numId w:val="7"/>
        </w:numPr>
        <w:spacing w:line="276" w:lineRule="auto"/>
        <w:ind w:left="0" w:firstLine="0"/>
        <w:jc w:val="both"/>
        <w:rPr>
          <w:rFonts w:ascii="PragmaticaCTT" w:hAnsi="PragmaticaCTT"/>
          <w:b/>
          <w:snapToGrid w:val="0"/>
          <w:sz w:val="22"/>
          <w:szCs w:val="22"/>
          <w:lang w:val="uk-UA"/>
        </w:rPr>
      </w:pPr>
      <w:r w:rsidRPr="00B720D0">
        <w:rPr>
          <w:rFonts w:ascii="PragmaticaCTT" w:hAnsi="PragmaticaCTT"/>
          <w:snapToGrid w:val="0"/>
          <w:sz w:val="22"/>
          <w:szCs w:val="22"/>
          <w:lang w:val="uk-UA"/>
        </w:rPr>
        <w:t>Проводити надурочні роботи, роботу у вихідні, святкові та неробочі дні лише у випадках, передбачених законодавством</w:t>
      </w:r>
      <w:r w:rsidR="00E420A5" w:rsidRPr="00B720D0">
        <w:rPr>
          <w:rFonts w:ascii="PragmaticaCTT" w:hAnsi="PragmaticaCTT"/>
          <w:snapToGrid w:val="0"/>
          <w:sz w:val="22"/>
          <w:szCs w:val="22"/>
          <w:lang w:val="uk-UA"/>
        </w:rPr>
        <w:t xml:space="preserve"> </w:t>
      </w:r>
      <w:r w:rsidRPr="00B720D0">
        <w:rPr>
          <w:rFonts w:ascii="PragmaticaCTT" w:hAnsi="PragmaticaCTT"/>
          <w:snapToGrid w:val="0"/>
          <w:sz w:val="22"/>
          <w:szCs w:val="22"/>
          <w:lang w:val="uk-UA"/>
        </w:rPr>
        <w:t>та з оплатою відповідно до законодавства. Вести облік надурочних робіт.</w:t>
      </w:r>
    </w:p>
    <w:p w14:paraId="2F659407" w14:textId="77777777" w:rsidR="0063497F" w:rsidRPr="00B720D0" w:rsidRDefault="0063497F" w:rsidP="00EC1AB5">
      <w:pPr>
        <w:pStyle w:val="a4"/>
        <w:widowControl w:val="0"/>
        <w:numPr>
          <w:ilvl w:val="0"/>
          <w:numId w:val="7"/>
        </w:numPr>
        <w:spacing w:line="276" w:lineRule="auto"/>
        <w:ind w:left="0" w:firstLine="0"/>
        <w:rPr>
          <w:rFonts w:ascii="PragmaticaCTT" w:hAnsi="PragmaticaCTT"/>
          <w:snapToGrid w:val="0"/>
          <w:sz w:val="22"/>
          <w:szCs w:val="22"/>
        </w:rPr>
      </w:pPr>
      <w:r w:rsidRPr="00B720D0">
        <w:rPr>
          <w:rFonts w:ascii="PragmaticaCTT" w:hAnsi="PragmaticaCTT"/>
          <w:snapToGrid w:val="0"/>
          <w:sz w:val="22"/>
          <w:szCs w:val="22"/>
        </w:rPr>
        <w:t xml:space="preserve">Здійснювати переведення працівника на іншу роботу виключно у випадках, на </w:t>
      </w:r>
      <w:r w:rsidR="005133B1" w:rsidRPr="00B720D0">
        <w:rPr>
          <w:rFonts w:ascii="PragmaticaCTT" w:hAnsi="PragmaticaCTT"/>
          <w:snapToGrid w:val="0"/>
          <w:sz w:val="22"/>
          <w:szCs w:val="22"/>
        </w:rPr>
        <w:t xml:space="preserve"> </w:t>
      </w:r>
      <w:r w:rsidRPr="00B720D0">
        <w:rPr>
          <w:rFonts w:ascii="PragmaticaCTT" w:hAnsi="PragmaticaCTT"/>
          <w:snapToGrid w:val="0"/>
          <w:sz w:val="22"/>
          <w:szCs w:val="22"/>
        </w:rPr>
        <w:t>підставах і в порядку, вста</w:t>
      </w:r>
      <w:r w:rsidR="00203F70" w:rsidRPr="00B720D0">
        <w:rPr>
          <w:rFonts w:ascii="PragmaticaCTT" w:hAnsi="PragmaticaCTT"/>
          <w:snapToGrid w:val="0"/>
          <w:sz w:val="22"/>
          <w:szCs w:val="22"/>
        </w:rPr>
        <w:t>новленому чинним законодавством</w:t>
      </w:r>
      <w:r w:rsidR="00306ABF" w:rsidRPr="00B720D0">
        <w:rPr>
          <w:rFonts w:ascii="PragmaticaCTT" w:hAnsi="PragmaticaCTT"/>
          <w:snapToGrid w:val="0"/>
          <w:sz w:val="22"/>
          <w:szCs w:val="22"/>
        </w:rPr>
        <w:t xml:space="preserve"> України</w:t>
      </w:r>
      <w:r w:rsidR="00203F70" w:rsidRPr="00B720D0">
        <w:rPr>
          <w:rFonts w:ascii="PragmaticaCTT" w:hAnsi="PragmaticaCTT"/>
          <w:snapToGrid w:val="0"/>
          <w:sz w:val="22"/>
          <w:szCs w:val="22"/>
        </w:rPr>
        <w:t>.</w:t>
      </w:r>
    </w:p>
    <w:p w14:paraId="66ECA489" w14:textId="77777777" w:rsidR="00203F70" w:rsidRPr="00B720D0" w:rsidRDefault="00203F70" w:rsidP="00EC1AB5">
      <w:pPr>
        <w:pStyle w:val="a4"/>
        <w:widowControl w:val="0"/>
        <w:numPr>
          <w:ilvl w:val="0"/>
          <w:numId w:val="7"/>
        </w:numPr>
        <w:spacing w:line="276" w:lineRule="auto"/>
        <w:ind w:left="0" w:firstLine="0"/>
        <w:rPr>
          <w:rFonts w:ascii="PragmaticaCTT" w:hAnsi="PragmaticaCTT"/>
          <w:snapToGrid w:val="0"/>
          <w:sz w:val="22"/>
          <w:szCs w:val="22"/>
        </w:rPr>
      </w:pPr>
      <w:r w:rsidRPr="00B720D0">
        <w:rPr>
          <w:rFonts w:ascii="PragmaticaCTT" w:hAnsi="PragmaticaCTT"/>
          <w:snapToGrid w:val="0"/>
          <w:sz w:val="22"/>
          <w:szCs w:val="22"/>
        </w:rPr>
        <w:t>Встановити працівникам щорічну основну оплачувану відпустку тривалістю 24 календарні дні.</w:t>
      </w:r>
    </w:p>
    <w:p w14:paraId="1F710D5D" w14:textId="77777777" w:rsidR="00203F70" w:rsidRPr="00B720D0" w:rsidRDefault="00203F70" w:rsidP="00EC1AB5">
      <w:pPr>
        <w:pStyle w:val="a4"/>
        <w:widowControl w:val="0"/>
        <w:numPr>
          <w:ilvl w:val="0"/>
          <w:numId w:val="7"/>
        </w:numPr>
        <w:spacing w:line="276" w:lineRule="auto"/>
        <w:ind w:left="0" w:firstLine="0"/>
        <w:rPr>
          <w:rFonts w:ascii="PragmaticaCTT" w:hAnsi="PragmaticaCTT"/>
          <w:snapToGrid w:val="0"/>
          <w:sz w:val="22"/>
          <w:szCs w:val="22"/>
        </w:rPr>
      </w:pPr>
      <w:r w:rsidRPr="00B720D0">
        <w:rPr>
          <w:rFonts w:ascii="PragmaticaCTT" w:hAnsi="PragmaticaCTT"/>
          <w:snapToGrid w:val="0"/>
          <w:sz w:val="22"/>
          <w:szCs w:val="22"/>
        </w:rPr>
        <w:t xml:space="preserve">Затверджувати графік надання відпусток до </w:t>
      </w:r>
      <w:r w:rsidR="000B7C89" w:rsidRPr="00B720D0">
        <w:rPr>
          <w:rFonts w:ascii="PragmaticaCTT" w:hAnsi="PragmaticaCTT"/>
          <w:snapToGrid w:val="0"/>
          <w:sz w:val="22"/>
          <w:szCs w:val="22"/>
        </w:rPr>
        <w:t>2</w:t>
      </w:r>
      <w:r w:rsidRPr="00B720D0">
        <w:rPr>
          <w:rFonts w:ascii="PragmaticaCTT" w:hAnsi="PragmaticaCTT"/>
          <w:snapToGrid w:val="0"/>
          <w:sz w:val="22"/>
          <w:szCs w:val="22"/>
        </w:rPr>
        <w:t>5 січня поточного року та доводити його до відома працівників.</w:t>
      </w:r>
    </w:p>
    <w:p w14:paraId="4F1A6A59" w14:textId="77777777" w:rsidR="00203F70" w:rsidRPr="00B720D0" w:rsidRDefault="00203F70" w:rsidP="00EC1AB5">
      <w:pPr>
        <w:pStyle w:val="a4"/>
        <w:widowControl w:val="0"/>
        <w:numPr>
          <w:ilvl w:val="0"/>
          <w:numId w:val="7"/>
        </w:numPr>
        <w:spacing w:line="276" w:lineRule="auto"/>
        <w:ind w:left="0" w:firstLine="0"/>
        <w:rPr>
          <w:rFonts w:ascii="PragmaticaCTT" w:hAnsi="PragmaticaCTT"/>
          <w:snapToGrid w:val="0"/>
          <w:sz w:val="22"/>
          <w:szCs w:val="22"/>
        </w:rPr>
      </w:pPr>
      <w:r w:rsidRPr="00B720D0">
        <w:rPr>
          <w:rFonts w:ascii="PragmaticaCTT" w:hAnsi="PragmaticaCTT"/>
          <w:snapToGrid w:val="0"/>
          <w:sz w:val="22"/>
          <w:szCs w:val="22"/>
        </w:rPr>
        <w:t>При складанні графіків відпусток враховувати інтереси виробництва, особисті інтереси працівників та можливості їх відпочинку.</w:t>
      </w:r>
    </w:p>
    <w:p w14:paraId="436EAFB3" w14:textId="77777777" w:rsidR="00203F70" w:rsidRPr="00B720D0" w:rsidRDefault="00203F70" w:rsidP="00EC1AB5">
      <w:pPr>
        <w:pStyle w:val="a4"/>
        <w:widowControl w:val="0"/>
        <w:numPr>
          <w:ilvl w:val="0"/>
          <w:numId w:val="7"/>
        </w:numPr>
        <w:spacing w:line="276" w:lineRule="auto"/>
        <w:ind w:left="0" w:firstLine="0"/>
        <w:rPr>
          <w:rFonts w:ascii="PragmaticaCTT" w:hAnsi="PragmaticaCTT"/>
          <w:snapToGrid w:val="0"/>
          <w:sz w:val="22"/>
          <w:szCs w:val="22"/>
        </w:rPr>
      </w:pPr>
      <w:r w:rsidRPr="00B720D0">
        <w:rPr>
          <w:rFonts w:ascii="PragmaticaCTT" w:hAnsi="PragmaticaCTT"/>
          <w:snapToGrid w:val="0"/>
          <w:sz w:val="22"/>
          <w:szCs w:val="22"/>
        </w:rPr>
        <w:t>Переносити працівнику щорічну відпустку на інший період або продовжувати її лише у випадках, визначених законодавством</w:t>
      </w:r>
      <w:r w:rsidR="00117434" w:rsidRPr="00B720D0">
        <w:rPr>
          <w:rFonts w:ascii="PragmaticaCTT" w:hAnsi="PragmaticaCTT"/>
          <w:snapToGrid w:val="0"/>
          <w:sz w:val="22"/>
          <w:szCs w:val="22"/>
        </w:rPr>
        <w:t xml:space="preserve"> України</w:t>
      </w:r>
      <w:r w:rsidRPr="00B720D0">
        <w:rPr>
          <w:rFonts w:ascii="PragmaticaCTT" w:hAnsi="PragmaticaCTT"/>
          <w:snapToGrid w:val="0"/>
          <w:sz w:val="22"/>
          <w:szCs w:val="22"/>
        </w:rPr>
        <w:t>.</w:t>
      </w:r>
    </w:p>
    <w:p w14:paraId="085737ED" w14:textId="77777777" w:rsidR="00203F70" w:rsidRPr="00B720D0" w:rsidRDefault="00203F70" w:rsidP="00EC1AB5">
      <w:pPr>
        <w:pStyle w:val="a4"/>
        <w:widowControl w:val="0"/>
        <w:numPr>
          <w:ilvl w:val="0"/>
          <w:numId w:val="7"/>
        </w:numPr>
        <w:spacing w:line="276" w:lineRule="auto"/>
        <w:ind w:left="0" w:firstLine="0"/>
        <w:rPr>
          <w:rFonts w:ascii="PragmaticaCTT" w:hAnsi="PragmaticaCTT"/>
          <w:snapToGrid w:val="0"/>
          <w:sz w:val="22"/>
          <w:szCs w:val="22"/>
        </w:rPr>
      </w:pPr>
      <w:r w:rsidRPr="00B720D0">
        <w:rPr>
          <w:rFonts w:ascii="PragmaticaCTT" w:hAnsi="PragmaticaCTT"/>
          <w:snapToGrid w:val="0"/>
          <w:sz w:val="22"/>
          <w:szCs w:val="22"/>
        </w:rPr>
        <w:t>Відкликати працівників з щорічної відпустки за їх згодою лише у випадках, визначених законодавством</w:t>
      </w:r>
      <w:r w:rsidR="00117434" w:rsidRPr="00B720D0">
        <w:rPr>
          <w:rFonts w:ascii="PragmaticaCTT" w:hAnsi="PragmaticaCTT"/>
          <w:snapToGrid w:val="0"/>
          <w:sz w:val="22"/>
          <w:szCs w:val="22"/>
        </w:rPr>
        <w:t xml:space="preserve"> України</w:t>
      </w:r>
      <w:r w:rsidRPr="00B720D0">
        <w:rPr>
          <w:rFonts w:ascii="PragmaticaCTT" w:hAnsi="PragmaticaCTT"/>
          <w:snapToGrid w:val="0"/>
          <w:sz w:val="22"/>
          <w:szCs w:val="22"/>
        </w:rPr>
        <w:t>.</w:t>
      </w:r>
    </w:p>
    <w:p w14:paraId="15094708" w14:textId="77777777" w:rsidR="003F5890" w:rsidRPr="00B720D0" w:rsidRDefault="003F5890" w:rsidP="00EC1AB5">
      <w:pPr>
        <w:pStyle w:val="a4"/>
        <w:widowControl w:val="0"/>
        <w:numPr>
          <w:ilvl w:val="0"/>
          <w:numId w:val="7"/>
        </w:numPr>
        <w:spacing w:line="276" w:lineRule="auto"/>
        <w:ind w:left="0" w:firstLine="0"/>
        <w:rPr>
          <w:rFonts w:ascii="PragmaticaCTT" w:hAnsi="PragmaticaCTT"/>
          <w:snapToGrid w:val="0"/>
          <w:sz w:val="22"/>
          <w:szCs w:val="22"/>
        </w:rPr>
      </w:pPr>
      <w:r w:rsidRPr="00B720D0">
        <w:rPr>
          <w:rFonts w:ascii="PragmaticaCTT" w:hAnsi="PragmaticaCTT"/>
          <w:snapToGrid w:val="0"/>
          <w:sz w:val="22"/>
          <w:szCs w:val="22"/>
        </w:rPr>
        <w:t>Надавати працівникам підприємства відпустки без збереження заробітної плати за бажанням працівників в порядку згідно переліку поважних причин і тривалістю, передбачених чинним законодавством.</w:t>
      </w:r>
    </w:p>
    <w:p w14:paraId="1FF6BFC5" w14:textId="77777777" w:rsidR="008F6F31" w:rsidRPr="00B720D0" w:rsidRDefault="008F6F31" w:rsidP="00EC1AB5">
      <w:pPr>
        <w:pStyle w:val="a4"/>
        <w:widowControl w:val="0"/>
        <w:numPr>
          <w:ilvl w:val="0"/>
          <w:numId w:val="7"/>
        </w:numPr>
        <w:spacing w:line="276" w:lineRule="auto"/>
        <w:ind w:left="0" w:firstLine="0"/>
        <w:rPr>
          <w:rFonts w:ascii="PragmaticaCTT" w:hAnsi="PragmaticaCTT"/>
          <w:snapToGrid w:val="0"/>
          <w:sz w:val="22"/>
          <w:szCs w:val="22"/>
        </w:rPr>
      </w:pPr>
      <w:r w:rsidRPr="00B720D0">
        <w:rPr>
          <w:rFonts w:ascii="PragmaticaCTT" w:hAnsi="PragmaticaCTT"/>
          <w:snapToGrid w:val="0"/>
          <w:sz w:val="22"/>
          <w:szCs w:val="22"/>
        </w:rPr>
        <w:t>Надавати працівникам додаткові відпустки у зв’язку з навчанням у порядку і на умовах, передбачених чинним законодавством</w:t>
      </w:r>
      <w:r w:rsidR="00306ABF" w:rsidRPr="00B720D0">
        <w:rPr>
          <w:rFonts w:ascii="PragmaticaCTT" w:hAnsi="PragmaticaCTT"/>
          <w:snapToGrid w:val="0"/>
          <w:sz w:val="22"/>
          <w:szCs w:val="22"/>
        </w:rPr>
        <w:t xml:space="preserve"> України</w:t>
      </w:r>
      <w:r w:rsidRPr="00B720D0">
        <w:rPr>
          <w:rFonts w:ascii="PragmaticaCTT" w:hAnsi="PragmaticaCTT"/>
          <w:snapToGrid w:val="0"/>
          <w:sz w:val="22"/>
          <w:szCs w:val="22"/>
        </w:rPr>
        <w:t>.</w:t>
      </w:r>
    </w:p>
    <w:p w14:paraId="5827B571" w14:textId="36301D73" w:rsidR="004D21BD" w:rsidRPr="00B720D0" w:rsidRDefault="004D21BD" w:rsidP="00EC1AB5">
      <w:pPr>
        <w:pStyle w:val="a4"/>
        <w:widowControl w:val="0"/>
        <w:numPr>
          <w:ilvl w:val="0"/>
          <w:numId w:val="7"/>
        </w:numPr>
        <w:spacing w:line="276" w:lineRule="auto"/>
        <w:ind w:left="0" w:firstLine="0"/>
        <w:rPr>
          <w:rFonts w:ascii="PragmaticaCTT" w:hAnsi="PragmaticaCTT"/>
          <w:snapToGrid w:val="0"/>
          <w:sz w:val="22"/>
          <w:szCs w:val="22"/>
        </w:rPr>
      </w:pPr>
      <w:r w:rsidRPr="00B720D0">
        <w:rPr>
          <w:rFonts w:ascii="PragmaticaCTT" w:hAnsi="PragmaticaCTT"/>
          <w:snapToGrid w:val="0"/>
          <w:sz w:val="22"/>
          <w:szCs w:val="22"/>
        </w:rPr>
        <w:t>Надавати пільговим категоріям працівників</w:t>
      </w:r>
      <w:r w:rsidR="00061055" w:rsidRPr="00B720D0">
        <w:rPr>
          <w:rFonts w:ascii="PragmaticaCTT" w:hAnsi="PragmaticaCTT"/>
          <w:snapToGrid w:val="0"/>
          <w:sz w:val="22"/>
          <w:szCs w:val="22"/>
        </w:rPr>
        <w:t xml:space="preserve"> (чорнобильцям, </w:t>
      </w:r>
      <w:r w:rsidR="00C86A27">
        <w:rPr>
          <w:rFonts w:ascii="PragmaticaCTT" w:hAnsi="PragmaticaCTT"/>
          <w:snapToGrid w:val="0"/>
          <w:sz w:val="22"/>
          <w:szCs w:val="22"/>
        </w:rPr>
        <w:t xml:space="preserve">особам з </w:t>
      </w:r>
      <w:r w:rsidR="00061055" w:rsidRPr="00B720D0">
        <w:rPr>
          <w:rFonts w:ascii="PragmaticaCTT" w:hAnsi="PragmaticaCTT"/>
          <w:snapToGrid w:val="0"/>
          <w:sz w:val="22"/>
          <w:szCs w:val="22"/>
        </w:rPr>
        <w:t>інвалід</w:t>
      </w:r>
      <w:r w:rsidR="00C86A27">
        <w:rPr>
          <w:rFonts w:ascii="PragmaticaCTT" w:hAnsi="PragmaticaCTT"/>
          <w:snapToGrid w:val="0"/>
          <w:sz w:val="22"/>
          <w:szCs w:val="22"/>
        </w:rPr>
        <w:t>ністю</w:t>
      </w:r>
      <w:r w:rsidR="00061055" w:rsidRPr="00B720D0">
        <w:rPr>
          <w:rFonts w:ascii="PragmaticaCTT" w:hAnsi="PragmaticaCTT"/>
          <w:snapToGrid w:val="0"/>
          <w:sz w:val="22"/>
          <w:szCs w:val="22"/>
        </w:rPr>
        <w:t>, багатодітним матерям)</w:t>
      </w:r>
      <w:r w:rsidRPr="00B720D0">
        <w:rPr>
          <w:rFonts w:ascii="PragmaticaCTT" w:hAnsi="PragmaticaCTT"/>
          <w:snapToGrid w:val="0"/>
          <w:sz w:val="22"/>
          <w:szCs w:val="22"/>
        </w:rPr>
        <w:t xml:space="preserve"> додаткову відпустку за їх бажанням тривалістю</w:t>
      </w:r>
      <w:r w:rsidR="00581E09" w:rsidRPr="00B720D0">
        <w:rPr>
          <w:rFonts w:ascii="PragmaticaCTT" w:hAnsi="PragmaticaCTT"/>
          <w:snapToGrid w:val="0"/>
          <w:sz w:val="22"/>
          <w:szCs w:val="22"/>
        </w:rPr>
        <w:t>, передбаченою чинним законодавством.</w:t>
      </w:r>
    </w:p>
    <w:p w14:paraId="066897D5" w14:textId="6073BEC6" w:rsidR="00061055" w:rsidRDefault="00061055" w:rsidP="00EC1AB5">
      <w:pPr>
        <w:pStyle w:val="a4"/>
        <w:widowControl w:val="0"/>
        <w:numPr>
          <w:ilvl w:val="0"/>
          <w:numId w:val="7"/>
        </w:numPr>
        <w:spacing w:line="276" w:lineRule="auto"/>
        <w:ind w:left="0" w:firstLine="0"/>
        <w:rPr>
          <w:rFonts w:ascii="PragmaticaCTT" w:hAnsi="PragmaticaCTT"/>
          <w:snapToGrid w:val="0"/>
          <w:sz w:val="22"/>
          <w:szCs w:val="22"/>
        </w:rPr>
      </w:pPr>
      <w:r w:rsidRPr="00B720D0">
        <w:rPr>
          <w:rFonts w:ascii="PragmaticaCTT" w:hAnsi="PragmaticaCTT"/>
          <w:snapToGrid w:val="0"/>
          <w:sz w:val="22"/>
          <w:szCs w:val="22"/>
        </w:rPr>
        <w:t xml:space="preserve">Надавати робітникам, працюючим у шкідливих і важких умовах, додаткові дні відпочинку у кількості </w:t>
      </w:r>
      <w:r w:rsidR="008B445A" w:rsidRPr="008B445A">
        <w:rPr>
          <w:rFonts w:ascii="PragmaticaCTT" w:hAnsi="PragmaticaCTT"/>
          <w:snapToGrid w:val="0"/>
          <w:sz w:val="22"/>
          <w:szCs w:val="22"/>
        </w:rPr>
        <w:t xml:space="preserve">згідно з додатком №1  та в відповідності  </w:t>
      </w:r>
      <w:r w:rsidRPr="00B720D0">
        <w:rPr>
          <w:rFonts w:ascii="PragmaticaCTT" w:hAnsi="PragmaticaCTT"/>
          <w:snapToGrid w:val="0"/>
          <w:sz w:val="22"/>
          <w:szCs w:val="22"/>
        </w:rPr>
        <w:t xml:space="preserve"> до встановлених законодавством норм та за результатами атестації робочих місць за умовами праці.</w:t>
      </w:r>
    </w:p>
    <w:p w14:paraId="75956971" w14:textId="38FFBEAA" w:rsidR="005D592E" w:rsidRDefault="005D592E" w:rsidP="00117434">
      <w:pPr>
        <w:spacing w:line="276" w:lineRule="auto"/>
        <w:jc w:val="both"/>
        <w:rPr>
          <w:rFonts w:ascii="PragmaticaCTT" w:hAnsi="PragmaticaCTT"/>
          <w:snapToGrid w:val="0"/>
          <w:sz w:val="28"/>
          <w:szCs w:val="28"/>
          <w:lang w:val="uk-UA"/>
        </w:rPr>
      </w:pPr>
    </w:p>
    <w:p w14:paraId="464259F9" w14:textId="77777777" w:rsidR="006517AF" w:rsidRPr="006517AF" w:rsidRDefault="006517AF" w:rsidP="00117434">
      <w:pPr>
        <w:spacing w:line="276" w:lineRule="auto"/>
        <w:jc w:val="both"/>
        <w:rPr>
          <w:rFonts w:ascii="PragmaticaCTT" w:hAnsi="PragmaticaCTT"/>
          <w:snapToGrid w:val="0"/>
          <w:sz w:val="28"/>
          <w:szCs w:val="28"/>
          <w:lang w:val="uk-UA"/>
        </w:rPr>
      </w:pPr>
    </w:p>
    <w:p w14:paraId="7FFB148D" w14:textId="77777777" w:rsidR="0063497F" w:rsidRPr="00B720D0" w:rsidRDefault="0063497F" w:rsidP="00117434">
      <w:pPr>
        <w:shd w:val="clear" w:color="auto" w:fill="FFFFFF"/>
        <w:tabs>
          <w:tab w:val="left" w:pos="142"/>
        </w:tabs>
        <w:spacing w:line="276" w:lineRule="auto"/>
        <w:jc w:val="both"/>
        <w:rPr>
          <w:rFonts w:ascii="PragmaticaCTT" w:hAnsi="PragmaticaCTT"/>
          <w:b/>
          <w:spacing w:val="-10"/>
          <w:sz w:val="22"/>
          <w:szCs w:val="22"/>
          <w:lang w:val="uk-UA"/>
        </w:rPr>
      </w:pPr>
      <w:r w:rsidRPr="00B720D0">
        <w:rPr>
          <w:rFonts w:ascii="PragmaticaCTT" w:hAnsi="PragmaticaCTT"/>
          <w:b/>
          <w:spacing w:val="-10"/>
          <w:sz w:val="22"/>
          <w:szCs w:val="22"/>
          <w:lang w:val="uk-UA"/>
        </w:rPr>
        <w:t>Розділ IV.</w:t>
      </w:r>
    </w:p>
    <w:p w14:paraId="5E5052D7" w14:textId="77777777" w:rsidR="0063497F" w:rsidRPr="00B720D0" w:rsidRDefault="0063497F" w:rsidP="00117434">
      <w:pPr>
        <w:pStyle w:val="3"/>
        <w:spacing w:line="276" w:lineRule="auto"/>
        <w:jc w:val="both"/>
        <w:rPr>
          <w:rFonts w:ascii="PragmaticaCTT" w:hAnsi="PragmaticaCTT"/>
          <w:b/>
          <w:sz w:val="22"/>
          <w:szCs w:val="22"/>
        </w:rPr>
      </w:pPr>
      <w:r w:rsidRPr="00B720D0">
        <w:rPr>
          <w:rFonts w:ascii="PragmaticaCTT" w:hAnsi="PragmaticaCTT"/>
          <w:b/>
          <w:sz w:val="22"/>
          <w:szCs w:val="22"/>
        </w:rPr>
        <w:t>ОПЛАТА ПРАЦІ</w:t>
      </w:r>
    </w:p>
    <w:p w14:paraId="4A86F86B" w14:textId="77777777" w:rsidR="0063497F" w:rsidRPr="00B720D0" w:rsidRDefault="008602D4" w:rsidP="00117434">
      <w:pPr>
        <w:spacing w:line="276" w:lineRule="auto"/>
        <w:jc w:val="both"/>
        <w:rPr>
          <w:rFonts w:ascii="PragmaticaCTT" w:hAnsi="PragmaticaCTT"/>
          <w:sz w:val="22"/>
          <w:szCs w:val="22"/>
          <w:u w:val="single"/>
          <w:lang w:val="uk-UA"/>
        </w:rPr>
      </w:pPr>
      <w:r w:rsidRPr="00B720D0">
        <w:rPr>
          <w:rFonts w:ascii="PragmaticaCTT" w:hAnsi="PragmaticaCTT"/>
          <w:sz w:val="22"/>
          <w:szCs w:val="22"/>
          <w:u w:val="single"/>
          <w:lang w:val="uk-UA"/>
        </w:rPr>
        <w:t xml:space="preserve">Адміністрація </w:t>
      </w:r>
      <w:r w:rsidR="0063497F" w:rsidRPr="00B720D0">
        <w:rPr>
          <w:rFonts w:ascii="PragmaticaCTT" w:hAnsi="PragmaticaCTT"/>
          <w:sz w:val="22"/>
          <w:szCs w:val="22"/>
          <w:u w:val="single"/>
          <w:lang w:val="uk-UA"/>
        </w:rPr>
        <w:t>зобов’язується:</w:t>
      </w:r>
    </w:p>
    <w:p w14:paraId="36F4F371" w14:textId="77777777" w:rsidR="0063497F" w:rsidRPr="00B720D0" w:rsidRDefault="0063497F" w:rsidP="00EC1AB5">
      <w:pPr>
        <w:numPr>
          <w:ilvl w:val="0"/>
          <w:numId w:val="6"/>
        </w:numPr>
        <w:spacing w:line="276" w:lineRule="auto"/>
        <w:ind w:left="0" w:firstLine="0"/>
        <w:jc w:val="both"/>
        <w:rPr>
          <w:rFonts w:ascii="PragmaticaCTT" w:hAnsi="PragmaticaCTT"/>
          <w:sz w:val="22"/>
          <w:szCs w:val="22"/>
          <w:lang w:val="uk-UA"/>
        </w:rPr>
      </w:pPr>
      <w:r w:rsidRPr="00B720D0">
        <w:rPr>
          <w:rFonts w:ascii="PragmaticaCTT" w:hAnsi="PragmaticaCTT"/>
          <w:sz w:val="22"/>
          <w:szCs w:val="22"/>
          <w:lang w:val="uk-UA"/>
        </w:rPr>
        <w:t>Здійснювати оплату праці у відповідності з Конституцією України, "Кодексом за</w:t>
      </w:r>
      <w:r w:rsidR="00E85AF8" w:rsidRPr="00B720D0">
        <w:rPr>
          <w:rFonts w:ascii="PragmaticaCTT" w:hAnsi="PragmaticaCTT"/>
          <w:sz w:val="22"/>
          <w:szCs w:val="22"/>
          <w:lang w:val="uk-UA"/>
        </w:rPr>
        <w:t>конів про працю України", З</w:t>
      </w:r>
      <w:r w:rsidRPr="00B720D0">
        <w:rPr>
          <w:rFonts w:ascii="PragmaticaCTT" w:hAnsi="PragmaticaCTT"/>
          <w:sz w:val="22"/>
          <w:szCs w:val="22"/>
          <w:lang w:val="uk-UA"/>
        </w:rPr>
        <w:t>аконом Укра</w:t>
      </w:r>
      <w:r w:rsidR="00E85AF8" w:rsidRPr="00B720D0">
        <w:rPr>
          <w:rFonts w:ascii="PragmaticaCTT" w:hAnsi="PragmaticaCTT"/>
          <w:sz w:val="22"/>
          <w:szCs w:val="22"/>
          <w:lang w:val="uk-UA"/>
        </w:rPr>
        <w:t>їни "Про оплату праці" та інших законодавчих та нормативних актів.</w:t>
      </w:r>
    </w:p>
    <w:p w14:paraId="6E2C1655" w14:textId="77777777" w:rsidR="0063497F" w:rsidRPr="00B720D0" w:rsidRDefault="00CE5C63" w:rsidP="00EC1AB5">
      <w:pPr>
        <w:numPr>
          <w:ilvl w:val="0"/>
          <w:numId w:val="6"/>
        </w:numPr>
        <w:spacing w:line="276" w:lineRule="auto"/>
        <w:ind w:left="0" w:firstLine="0"/>
        <w:jc w:val="both"/>
        <w:rPr>
          <w:rFonts w:ascii="PragmaticaCTT" w:hAnsi="PragmaticaCTT"/>
          <w:spacing w:val="-10"/>
          <w:sz w:val="22"/>
          <w:szCs w:val="22"/>
          <w:lang w:val="uk-UA"/>
        </w:rPr>
      </w:pPr>
      <w:r w:rsidRPr="00B720D0">
        <w:rPr>
          <w:rFonts w:ascii="PragmaticaCTT" w:hAnsi="PragmaticaCTT"/>
          <w:sz w:val="22"/>
          <w:szCs w:val="22"/>
          <w:lang w:val="uk-UA"/>
        </w:rPr>
        <w:t>Встановлювати п</w:t>
      </w:r>
      <w:r w:rsidR="0063497F" w:rsidRPr="00B720D0">
        <w:rPr>
          <w:rFonts w:ascii="PragmaticaCTT" w:hAnsi="PragmaticaCTT"/>
          <w:sz w:val="22"/>
          <w:szCs w:val="22"/>
          <w:lang w:val="uk-UA"/>
        </w:rPr>
        <w:t xml:space="preserve">огодинні тарифні ставки </w:t>
      </w:r>
      <w:r w:rsidRPr="00B720D0">
        <w:rPr>
          <w:rFonts w:ascii="PragmaticaCTT" w:hAnsi="PragmaticaCTT"/>
          <w:sz w:val="22"/>
          <w:szCs w:val="22"/>
          <w:lang w:val="uk-UA"/>
        </w:rPr>
        <w:t xml:space="preserve">і посадові оклади </w:t>
      </w:r>
      <w:r w:rsidR="0063497F" w:rsidRPr="00B720D0">
        <w:rPr>
          <w:rFonts w:ascii="PragmaticaCTT" w:hAnsi="PragmaticaCTT"/>
          <w:sz w:val="22"/>
          <w:szCs w:val="22"/>
          <w:lang w:val="uk-UA"/>
        </w:rPr>
        <w:t>з дотриманням норм і гарантій, передбачених чинним законодавством</w:t>
      </w:r>
      <w:r w:rsidR="00E85AF8" w:rsidRPr="00B720D0">
        <w:rPr>
          <w:rFonts w:ascii="PragmaticaCTT" w:hAnsi="PragmaticaCTT"/>
          <w:sz w:val="22"/>
          <w:szCs w:val="22"/>
          <w:lang w:val="uk-UA"/>
        </w:rPr>
        <w:t xml:space="preserve">. </w:t>
      </w:r>
    </w:p>
    <w:p w14:paraId="2C61A461" w14:textId="77777777" w:rsidR="00106D37" w:rsidRPr="00B720D0" w:rsidRDefault="007766B2" w:rsidP="007766B2">
      <w:pPr>
        <w:spacing w:line="276" w:lineRule="auto"/>
        <w:jc w:val="both"/>
        <w:rPr>
          <w:rFonts w:ascii="Arial" w:hAnsi="Arial" w:cs="Arial"/>
          <w:sz w:val="18"/>
          <w:szCs w:val="18"/>
          <w:lang w:val="uk-UA" w:eastAsia="uk-UA"/>
        </w:rPr>
      </w:pPr>
      <w:r w:rsidRPr="00B720D0">
        <w:rPr>
          <w:rFonts w:ascii="PragmaticaCTT" w:hAnsi="PragmaticaCTT"/>
          <w:sz w:val="22"/>
          <w:szCs w:val="22"/>
          <w:lang w:val="uk-UA"/>
        </w:rPr>
        <w:lastRenderedPageBreak/>
        <w:t xml:space="preserve">3. </w:t>
      </w:r>
      <w:r w:rsidR="0063497F" w:rsidRPr="00B720D0">
        <w:rPr>
          <w:rFonts w:ascii="PragmaticaCTT" w:hAnsi="PragmaticaCTT"/>
          <w:sz w:val="22"/>
          <w:szCs w:val="22"/>
          <w:lang w:val="uk-UA"/>
        </w:rPr>
        <w:t xml:space="preserve">Класифікація  робіт за відповідними тарифними розрядами, віднесення робітників до певних кваліфікаційних розрядів, а керівників і фахівців – до кваліфікаційних категорій проводиться згідно з </w:t>
      </w:r>
      <w:r w:rsidR="00632222" w:rsidRPr="00B720D0">
        <w:rPr>
          <w:rFonts w:ascii="PragmaticaCTT" w:hAnsi="PragmaticaCTT"/>
          <w:sz w:val="22"/>
          <w:szCs w:val="22"/>
          <w:lang w:val="uk-UA"/>
        </w:rPr>
        <w:t>класифікатором професій та посад</w:t>
      </w:r>
      <w:r w:rsidR="00C32239" w:rsidRPr="00B720D0">
        <w:rPr>
          <w:rFonts w:ascii="PragmaticaCTT" w:hAnsi="PragmaticaCTT"/>
          <w:sz w:val="22"/>
          <w:szCs w:val="22"/>
          <w:lang w:val="uk-UA"/>
        </w:rPr>
        <w:t>,</w:t>
      </w:r>
      <w:r w:rsidR="00632222" w:rsidRPr="00B720D0">
        <w:rPr>
          <w:rFonts w:ascii="PragmaticaCTT" w:hAnsi="PragmaticaCTT"/>
          <w:sz w:val="22"/>
          <w:szCs w:val="22"/>
          <w:lang w:val="uk-UA"/>
        </w:rPr>
        <w:t xml:space="preserve"> </w:t>
      </w:r>
      <w:r w:rsidR="0063497F" w:rsidRPr="00B720D0">
        <w:rPr>
          <w:rFonts w:ascii="PragmaticaCTT" w:hAnsi="PragmaticaCTT"/>
          <w:sz w:val="22"/>
          <w:szCs w:val="22"/>
          <w:lang w:val="uk-UA"/>
        </w:rPr>
        <w:t>тарифно-кваліфікаційними довідниками робіт і  професій.</w:t>
      </w:r>
      <w:r w:rsidR="00106D37" w:rsidRPr="00B720D0">
        <w:rPr>
          <w:rFonts w:ascii="PragmaticaCTT" w:hAnsi="PragmaticaCTT"/>
          <w:sz w:val="22"/>
          <w:szCs w:val="22"/>
          <w:lang w:val="uk-UA"/>
        </w:rPr>
        <w:t xml:space="preserve"> </w:t>
      </w:r>
    </w:p>
    <w:p w14:paraId="38EBED7D" w14:textId="3DCAE4D6" w:rsidR="007766B2" w:rsidRPr="00B720D0" w:rsidRDefault="006E52FF" w:rsidP="007B5F82">
      <w:pPr>
        <w:spacing w:line="276" w:lineRule="auto"/>
        <w:jc w:val="both"/>
        <w:rPr>
          <w:rFonts w:ascii="PragmaticaCTT" w:hAnsi="PragmaticaCTT"/>
          <w:sz w:val="22"/>
          <w:szCs w:val="22"/>
          <w:lang w:val="uk-UA"/>
        </w:rPr>
      </w:pPr>
      <w:r w:rsidRPr="00B720D0">
        <w:rPr>
          <w:rFonts w:ascii="PragmaticaCTT" w:hAnsi="PragmaticaCTT"/>
          <w:sz w:val="22"/>
          <w:szCs w:val="22"/>
          <w:lang w:val="uk-UA"/>
        </w:rPr>
        <w:t>4</w:t>
      </w:r>
      <w:r w:rsidR="007766B2" w:rsidRPr="00B720D0">
        <w:rPr>
          <w:rFonts w:ascii="PragmaticaCTT" w:hAnsi="PragmaticaCTT"/>
          <w:sz w:val="22"/>
          <w:szCs w:val="22"/>
          <w:lang w:val="uk-UA"/>
        </w:rPr>
        <w:t>. Доплат</w:t>
      </w:r>
      <w:r w:rsidR="00581E09" w:rsidRPr="00B720D0">
        <w:rPr>
          <w:rFonts w:ascii="PragmaticaCTT" w:hAnsi="PragmaticaCTT"/>
          <w:sz w:val="22"/>
          <w:szCs w:val="22"/>
          <w:lang w:val="uk-UA"/>
        </w:rPr>
        <w:t>а</w:t>
      </w:r>
      <w:r w:rsidR="007766B2" w:rsidRPr="00B720D0">
        <w:rPr>
          <w:rFonts w:ascii="PragmaticaCTT" w:hAnsi="PragmaticaCTT"/>
          <w:sz w:val="22"/>
          <w:szCs w:val="22"/>
          <w:lang w:val="uk-UA"/>
        </w:rPr>
        <w:t xml:space="preserve"> за виконання обов’язків тимчасово відсутнього працівника без його вивільнення від своєї основної роботи (тимчасове заступництво на період хвороби, відпустки, відрядження або з інших причин, коли у відповідності з чинним законодавством за відсутнім працівником зберігається робоче місце/посада) може проводитися </w:t>
      </w:r>
      <w:r w:rsidR="003633EB">
        <w:rPr>
          <w:rFonts w:ascii="PragmaticaCTT" w:hAnsi="PragmaticaCTT"/>
          <w:sz w:val="22"/>
          <w:szCs w:val="22"/>
          <w:lang w:val="uk-UA"/>
        </w:rPr>
        <w:t>за</w:t>
      </w:r>
      <w:r w:rsidR="00D677C9" w:rsidRPr="00B720D0">
        <w:rPr>
          <w:rFonts w:ascii="PragmaticaCTT" w:hAnsi="PragmaticaCTT"/>
          <w:sz w:val="22"/>
          <w:szCs w:val="22"/>
          <w:lang w:val="uk-UA"/>
        </w:rPr>
        <w:t xml:space="preserve"> рішенн</w:t>
      </w:r>
      <w:r w:rsidR="003633EB">
        <w:rPr>
          <w:rFonts w:ascii="PragmaticaCTT" w:hAnsi="PragmaticaCTT"/>
          <w:sz w:val="22"/>
          <w:szCs w:val="22"/>
          <w:lang w:val="uk-UA"/>
        </w:rPr>
        <w:t>ям</w:t>
      </w:r>
      <w:r w:rsidR="00D677C9" w:rsidRPr="00B720D0">
        <w:rPr>
          <w:rFonts w:ascii="PragmaticaCTT" w:hAnsi="PragmaticaCTT"/>
          <w:sz w:val="22"/>
          <w:szCs w:val="22"/>
          <w:lang w:val="uk-UA"/>
        </w:rPr>
        <w:t xml:space="preserve"> Адміністрації. Розмір доплати встановлюється в залежності від об’єму виконуваних робіт, їх якості і складності в розмірі, що не перевищує 2</w:t>
      </w:r>
      <w:r w:rsidR="000C7941" w:rsidRPr="00B720D0">
        <w:rPr>
          <w:rFonts w:ascii="PragmaticaCTT" w:hAnsi="PragmaticaCTT"/>
          <w:sz w:val="22"/>
          <w:szCs w:val="22"/>
          <w:lang w:val="uk-UA"/>
        </w:rPr>
        <w:t>0</w:t>
      </w:r>
      <w:r w:rsidR="00D677C9" w:rsidRPr="00B720D0">
        <w:rPr>
          <w:rFonts w:ascii="PragmaticaCTT" w:hAnsi="PragmaticaCTT"/>
          <w:sz w:val="22"/>
          <w:szCs w:val="22"/>
          <w:lang w:val="uk-UA"/>
        </w:rPr>
        <w:t xml:space="preserve">% від ГТС або окладу </w:t>
      </w:r>
      <w:r w:rsidR="00BB0B6B" w:rsidRPr="00B720D0">
        <w:rPr>
          <w:rFonts w:ascii="PragmaticaCTT" w:hAnsi="PragmaticaCTT"/>
          <w:sz w:val="22"/>
          <w:szCs w:val="22"/>
          <w:lang w:val="uk-UA"/>
        </w:rPr>
        <w:t>за основною роботою</w:t>
      </w:r>
      <w:r w:rsidR="00D677C9" w:rsidRPr="00B720D0">
        <w:rPr>
          <w:rFonts w:ascii="PragmaticaCTT" w:hAnsi="PragmaticaCTT"/>
          <w:sz w:val="22"/>
          <w:szCs w:val="22"/>
          <w:lang w:val="uk-UA"/>
        </w:rPr>
        <w:t>.</w:t>
      </w:r>
    </w:p>
    <w:p w14:paraId="4E029C7E" w14:textId="77777777" w:rsidR="00581E09" w:rsidRPr="00B720D0" w:rsidRDefault="006E52FF" w:rsidP="007B5F82">
      <w:pPr>
        <w:spacing w:line="276" w:lineRule="auto"/>
        <w:jc w:val="both"/>
        <w:rPr>
          <w:rFonts w:ascii="PragmaticaCTT" w:hAnsi="PragmaticaCTT"/>
          <w:sz w:val="22"/>
          <w:szCs w:val="22"/>
          <w:lang w:val="uk-UA"/>
        </w:rPr>
      </w:pPr>
      <w:r w:rsidRPr="00B720D0">
        <w:rPr>
          <w:rFonts w:ascii="PragmaticaCTT" w:hAnsi="PragmaticaCTT"/>
          <w:sz w:val="22"/>
          <w:szCs w:val="22"/>
          <w:lang w:val="uk-UA"/>
        </w:rPr>
        <w:t>5</w:t>
      </w:r>
      <w:r w:rsidR="00581E09" w:rsidRPr="00B720D0">
        <w:rPr>
          <w:rFonts w:ascii="PragmaticaCTT" w:hAnsi="PragmaticaCTT"/>
          <w:sz w:val="22"/>
          <w:szCs w:val="22"/>
          <w:lang w:val="uk-UA"/>
        </w:rPr>
        <w:t xml:space="preserve">. Доплата за розширену зону обслуговування може проводитися по рішенню адміністрації. Розмір доплати встановлюється в залежності від об’єму виконуваних робіт, їх якості і складності в розмірі, що не перевищує </w:t>
      </w:r>
      <w:r w:rsidR="00142B89" w:rsidRPr="00B720D0">
        <w:rPr>
          <w:rFonts w:ascii="PragmaticaCTT" w:hAnsi="PragmaticaCTT"/>
          <w:sz w:val="22"/>
          <w:szCs w:val="22"/>
          <w:lang w:val="uk-UA"/>
        </w:rPr>
        <w:t>2</w:t>
      </w:r>
      <w:r w:rsidR="000C7941" w:rsidRPr="00B720D0">
        <w:rPr>
          <w:rFonts w:ascii="PragmaticaCTT" w:hAnsi="PragmaticaCTT"/>
          <w:sz w:val="22"/>
          <w:szCs w:val="22"/>
          <w:lang w:val="uk-UA"/>
        </w:rPr>
        <w:t>0</w:t>
      </w:r>
      <w:r w:rsidR="00142B89" w:rsidRPr="00B720D0">
        <w:rPr>
          <w:rFonts w:ascii="PragmaticaCTT" w:hAnsi="PragmaticaCTT"/>
          <w:sz w:val="22"/>
          <w:szCs w:val="22"/>
          <w:lang w:val="uk-UA"/>
        </w:rPr>
        <w:t xml:space="preserve">% </w:t>
      </w:r>
      <w:r w:rsidR="00581E09" w:rsidRPr="00B720D0">
        <w:rPr>
          <w:rFonts w:ascii="PragmaticaCTT" w:hAnsi="PragmaticaCTT"/>
          <w:sz w:val="22"/>
          <w:szCs w:val="22"/>
          <w:lang w:val="uk-UA"/>
        </w:rPr>
        <w:t>від ГТС або окладу даного працівника</w:t>
      </w:r>
      <w:r w:rsidR="00BB0B6B" w:rsidRPr="00B720D0">
        <w:rPr>
          <w:rFonts w:ascii="PragmaticaCTT" w:hAnsi="PragmaticaCTT"/>
          <w:sz w:val="22"/>
          <w:szCs w:val="22"/>
          <w:lang w:val="uk-UA"/>
        </w:rPr>
        <w:t xml:space="preserve"> за основною роботою</w:t>
      </w:r>
      <w:r w:rsidR="00581E09" w:rsidRPr="00B720D0">
        <w:rPr>
          <w:rFonts w:ascii="PragmaticaCTT" w:hAnsi="PragmaticaCTT"/>
          <w:sz w:val="22"/>
          <w:szCs w:val="22"/>
          <w:lang w:val="uk-UA"/>
        </w:rPr>
        <w:t>.</w:t>
      </w:r>
    </w:p>
    <w:p w14:paraId="553A5D92" w14:textId="77777777" w:rsidR="0063497F" w:rsidRPr="00B720D0" w:rsidRDefault="006E52FF" w:rsidP="007B5F82">
      <w:pPr>
        <w:spacing w:line="276" w:lineRule="auto"/>
        <w:jc w:val="both"/>
        <w:rPr>
          <w:rFonts w:ascii="PragmaticaCTT" w:hAnsi="PragmaticaCTT"/>
          <w:sz w:val="22"/>
          <w:szCs w:val="22"/>
          <w:lang w:val="uk-UA"/>
        </w:rPr>
      </w:pPr>
      <w:r w:rsidRPr="00B720D0">
        <w:rPr>
          <w:rFonts w:ascii="PragmaticaCTT" w:hAnsi="PragmaticaCTT"/>
          <w:sz w:val="22"/>
          <w:szCs w:val="22"/>
          <w:lang w:val="uk-UA"/>
        </w:rPr>
        <w:t>6</w:t>
      </w:r>
      <w:r w:rsidR="002E0170" w:rsidRPr="00B720D0">
        <w:rPr>
          <w:rFonts w:ascii="PragmaticaCTT" w:hAnsi="PragmaticaCTT"/>
          <w:sz w:val="22"/>
          <w:szCs w:val="22"/>
          <w:lang w:val="uk-UA"/>
        </w:rPr>
        <w:t xml:space="preserve">. </w:t>
      </w:r>
      <w:r w:rsidR="0059627B" w:rsidRPr="00B720D0">
        <w:rPr>
          <w:rFonts w:ascii="PragmaticaCTT" w:hAnsi="PragmaticaCTT"/>
          <w:sz w:val="22"/>
          <w:szCs w:val="22"/>
          <w:lang w:val="uk-UA"/>
        </w:rPr>
        <w:t>За роботу в нічний час (з 22.00 до 6.00 годин</w:t>
      </w:r>
      <w:r w:rsidR="00516A62" w:rsidRPr="00B720D0">
        <w:rPr>
          <w:rFonts w:ascii="PragmaticaCTT" w:hAnsi="PragmaticaCTT"/>
          <w:sz w:val="22"/>
          <w:szCs w:val="22"/>
          <w:lang w:val="uk-UA"/>
        </w:rPr>
        <w:t>и</w:t>
      </w:r>
      <w:r w:rsidR="0063497F" w:rsidRPr="00B720D0">
        <w:rPr>
          <w:rFonts w:ascii="PragmaticaCTT" w:hAnsi="PragmaticaCTT"/>
          <w:sz w:val="22"/>
          <w:szCs w:val="22"/>
          <w:lang w:val="uk-UA"/>
        </w:rPr>
        <w:t xml:space="preserve">) проводити доплату </w:t>
      </w:r>
      <w:r w:rsidR="0053501D" w:rsidRPr="00B720D0">
        <w:rPr>
          <w:rFonts w:ascii="PragmaticaCTT" w:hAnsi="PragmaticaCTT"/>
          <w:sz w:val="22"/>
          <w:szCs w:val="22"/>
          <w:lang w:val="uk-UA"/>
        </w:rPr>
        <w:t>35</w:t>
      </w:r>
      <w:r w:rsidR="0063497F" w:rsidRPr="00B720D0">
        <w:rPr>
          <w:rFonts w:ascii="PragmaticaCTT" w:hAnsi="PragmaticaCTT"/>
          <w:sz w:val="22"/>
          <w:szCs w:val="22"/>
          <w:lang w:val="uk-UA"/>
        </w:rPr>
        <w:t>% годинної тарифної ставки за кожну годину роботи в нічну зміну.</w:t>
      </w:r>
    </w:p>
    <w:p w14:paraId="3B24950A" w14:textId="77777777" w:rsidR="0063497F" w:rsidRPr="00B720D0" w:rsidRDefault="006E52FF" w:rsidP="00D677C9">
      <w:pPr>
        <w:spacing w:line="276" w:lineRule="auto"/>
        <w:jc w:val="both"/>
        <w:rPr>
          <w:rFonts w:ascii="PragmaticaCTT" w:hAnsi="PragmaticaCTT"/>
          <w:sz w:val="22"/>
          <w:szCs w:val="22"/>
          <w:lang w:val="uk-UA"/>
        </w:rPr>
      </w:pPr>
      <w:r w:rsidRPr="00B720D0">
        <w:rPr>
          <w:rFonts w:ascii="PragmaticaCTT" w:hAnsi="PragmaticaCTT"/>
          <w:sz w:val="22"/>
          <w:szCs w:val="22"/>
          <w:lang w:val="uk-UA"/>
        </w:rPr>
        <w:t>7</w:t>
      </w:r>
      <w:r w:rsidR="00D677C9" w:rsidRPr="00B720D0">
        <w:rPr>
          <w:rFonts w:ascii="PragmaticaCTT" w:hAnsi="PragmaticaCTT"/>
          <w:sz w:val="22"/>
          <w:szCs w:val="22"/>
          <w:lang w:val="uk-UA"/>
        </w:rPr>
        <w:t xml:space="preserve">. </w:t>
      </w:r>
      <w:r w:rsidR="0063497F" w:rsidRPr="00B720D0">
        <w:rPr>
          <w:rFonts w:ascii="PragmaticaCTT" w:hAnsi="PragmaticaCTT"/>
          <w:sz w:val="22"/>
          <w:szCs w:val="22"/>
          <w:lang w:val="uk-UA"/>
        </w:rPr>
        <w:t xml:space="preserve">За роботу у вечірній час </w:t>
      </w:r>
      <w:r w:rsidR="00C32239" w:rsidRPr="00B720D0">
        <w:rPr>
          <w:rFonts w:ascii="PragmaticaCTT" w:hAnsi="PragmaticaCTT"/>
          <w:sz w:val="22"/>
          <w:szCs w:val="22"/>
          <w:lang w:val="uk-UA"/>
        </w:rPr>
        <w:t>(</w:t>
      </w:r>
      <w:r w:rsidR="0063497F" w:rsidRPr="00B720D0">
        <w:rPr>
          <w:rFonts w:ascii="PragmaticaCTT" w:hAnsi="PragmaticaCTT"/>
          <w:sz w:val="22"/>
          <w:szCs w:val="22"/>
          <w:lang w:val="uk-UA"/>
        </w:rPr>
        <w:t>з 18-00 до 22-00</w:t>
      </w:r>
      <w:r w:rsidR="00C32239" w:rsidRPr="00B720D0">
        <w:rPr>
          <w:rFonts w:ascii="PragmaticaCTT" w:hAnsi="PragmaticaCTT"/>
          <w:sz w:val="22"/>
          <w:szCs w:val="22"/>
          <w:lang w:val="uk-UA"/>
        </w:rPr>
        <w:t xml:space="preserve"> години)</w:t>
      </w:r>
      <w:r w:rsidR="0063497F" w:rsidRPr="00B720D0">
        <w:rPr>
          <w:rFonts w:ascii="PragmaticaCTT" w:hAnsi="PragmaticaCTT"/>
          <w:sz w:val="22"/>
          <w:szCs w:val="22"/>
          <w:lang w:val="uk-UA"/>
        </w:rPr>
        <w:t xml:space="preserve"> при багатозмінному режимі проводити доплату 20% годинної тарифної ставки (посадового окладу) за кожну годину роботи.</w:t>
      </w:r>
    </w:p>
    <w:p w14:paraId="057662CC" w14:textId="77777777" w:rsidR="0063497F" w:rsidRPr="00B720D0" w:rsidRDefault="006E52FF" w:rsidP="00D677C9">
      <w:pPr>
        <w:spacing w:line="276" w:lineRule="auto"/>
        <w:jc w:val="both"/>
        <w:rPr>
          <w:rFonts w:ascii="PragmaticaCTT" w:hAnsi="PragmaticaCTT"/>
          <w:sz w:val="22"/>
          <w:szCs w:val="22"/>
          <w:lang w:val="uk-UA"/>
        </w:rPr>
      </w:pPr>
      <w:r w:rsidRPr="00B720D0">
        <w:rPr>
          <w:rFonts w:ascii="PragmaticaCTT" w:hAnsi="PragmaticaCTT"/>
          <w:sz w:val="22"/>
          <w:szCs w:val="22"/>
          <w:lang w:val="uk-UA"/>
        </w:rPr>
        <w:t>8</w:t>
      </w:r>
      <w:r w:rsidR="00D677C9" w:rsidRPr="00B720D0">
        <w:rPr>
          <w:rFonts w:ascii="PragmaticaCTT" w:hAnsi="PragmaticaCTT"/>
          <w:sz w:val="22"/>
          <w:szCs w:val="22"/>
          <w:lang w:val="uk-UA"/>
        </w:rPr>
        <w:t xml:space="preserve">. </w:t>
      </w:r>
      <w:r w:rsidR="0063497F" w:rsidRPr="00B720D0">
        <w:rPr>
          <w:rFonts w:ascii="PragmaticaCTT" w:hAnsi="PragmaticaCTT"/>
          <w:sz w:val="22"/>
          <w:szCs w:val="22"/>
          <w:lang w:val="uk-UA"/>
        </w:rPr>
        <w:t>Проводити компенсацію за роботу в надурочний час, у святкові, неробочі та вихідні дні відповідно до чинного законодавства.</w:t>
      </w:r>
    </w:p>
    <w:p w14:paraId="29B8EE7F" w14:textId="77777777" w:rsidR="0063497F" w:rsidRPr="00B720D0" w:rsidRDefault="006E52FF" w:rsidP="00D677C9">
      <w:pPr>
        <w:spacing w:line="276" w:lineRule="auto"/>
        <w:jc w:val="both"/>
        <w:rPr>
          <w:rFonts w:ascii="PragmaticaCTT" w:hAnsi="PragmaticaCTT"/>
          <w:sz w:val="22"/>
          <w:szCs w:val="22"/>
          <w:lang w:val="uk-UA"/>
        </w:rPr>
      </w:pPr>
      <w:r w:rsidRPr="00B720D0">
        <w:rPr>
          <w:rFonts w:ascii="PragmaticaCTT" w:hAnsi="PragmaticaCTT"/>
          <w:sz w:val="22"/>
          <w:szCs w:val="22"/>
          <w:lang w:val="uk-UA"/>
        </w:rPr>
        <w:t>9</w:t>
      </w:r>
      <w:r w:rsidR="00D677C9" w:rsidRPr="00B720D0">
        <w:rPr>
          <w:rFonts w:ascii="PragmaticaCTT" w:hAnsi="PragmaticaCTT"/>
          <w:sz w:val="22"/>
          <w:szCs w:val="22"/>
          <w:lang w:val="uk-UA"/>
        </w:rPr>
        <w:t xml:space="preserve">. </w:t>
      </w:r>
      <w:r w:rsidR="0063497F" w:rsidRPr="00B720D0">
        <w:rPr>
          <w:rFonts w:ascii="PragmaticaCTT" w:hAnsi="PragmaticaCTT"/>
          <w:sz w:val="22"/>
          <w:szCs w:val="22"/>
          <w:lang w:val="uk-UA"/>
        </w:rPr>
        <w:t>Проводити індексацію заробітної плати в зв’язку з ростом споживчих цін відповідності до вимог чинного законодавства.</w:t>
      </w:r>
    </w:p>
    <w:p w14:paraId="36A2556E" w14:textId="77777777" w:rsidR="0063497F" w:rsidRPr="00B720D0" w:rsidRDefault="00D677C9" w:rsidP="00D677C9">
      <w:pPr>
        <w:spacing w:line="276" w:lineRule="auto"/>
        <w:jc w:val="both"/>
        <w:rPr>
          <w:rFonts w:ascii="PragmaticaCTT" w:hAnsi="PragmaticaCTT"/>
          <w:sz w:val="22"/>
          <w:szCs w:val="22"/>
          <w:lang w:val="uk-UA"/>
        </w:rPr>
      </w:pPr>
      <w:r w:rsidRPr="00B720D0">
        <w:rPr>
          <w:rFonts w:ascii="PragmaticaCTT" w:hAnsi="PragmaticaCTT"/>
          <w:sz w:val="22"/>
          <w:szCs w:val="22"/>
          <w:lang w:val="uk-UA"/>
        </w:rPr>
        <w:t>1</w:t>
      </w:r>
      <w:r w:rsidR="006E52FF" w:rsidRPr="00B720D0">
        <w:rPr>
          <w:rFonts w:ascii="PragmaticaCTT" w:hAnsi="PragmaticaCTT"/>
          <w:sz w:val="22"/>
          <w:szCs w:val="22"/>
          <w:lang w:val="uk-UA"/>
        </w:rPr>
        <w:t>0</w:t>
      </w:r>
      <w:r w:rsidRPr="00B720D0">
        <w:rPr>
          <w:rFonts w:ascii="PragmaticaCTT" w:hAnsi="PragmaticaCTT"/>
          <w:sz w:val="22"/>
          <w:szCs w:val="22"/>
          <w:lang w:val="uk-UA"/>
        </w:rPr>
        <w:t xml:space="preserve">. </w:t>
      </w:r>
      <w:r w:rsidR="0063497F" w:rsidRPr="00B720D0">
        <w:rPr>
          <w:rFonts w:ascii="PragmaticaCTT" w:hAnsi="PragmaticaCTT"/>
          <w:sz w:val="22"/>
          <w:szCs w:val="22"/>
          <w:lang w:val="uk-UA"/>
        </w:rPr>
        <w:t>Заб</w:t>
      </w:r>
      <w:r w:rsidR="00CE4A89" w:rsidRPr="00B720D0">
        <w:rPr>
          <w:rFonts w:ascii="PragmaticaCTT" w:hAnsi="PragmaticaCTT"/>
          <w:sz w:val="22"/>
          <w:szCs w:val="22"/>
          <w:lang w:val="uk-UA"/>
        </w:rPr>
        <w:t>езпечити виплату зарплати 2 рази</w:t>
      </w:r>
      <w:r w:rsidR="0063497F" w:rsidRPr="00B720D0">
        <w:rPr>
          <w:rFonts w:ascii="PragmaticaCTT" w:hAnsi="PragmaticaCTT"/>
          <w:sz w:val="22"/>
          <w:szCs w:val="22"/>
          <w:lang w:val="uk-UA"/>
        </w:rPr>
        <w:t xml:space="preserve"> на місяць</w:t>
      </w:r>
      <w:r w:rsidR="00C32239" w:rsidRPr="00B720D0">
        <w:rPr>
          <w:rFonts w:ascii="PragmaticaCTT" w:hAnsi="PragmaticaCTT"/>
          <w:sz w:val="22"/>
          <w:szCs w:val="22"/>
          <w:lang w:val="uk-UA"/>
        </w:rPr>
        <w:t>: до 2</w:t>
      </w:r>
      <w:r w:rsidR="00F4403B" w:rsidRPr="00B720D0">
        <w:rPr>
          <w:rFonts w:ascii="PragmaticaCTT" w:hAnsi="PragmaticaCTT"/>
          <w:sz w:val="22"/>
          <w:szCs w:val="22"/>
          <w:lang w:val="uk-UA"/>
        </w:rPr>
        <w:t>2</w:t>
      </w:r>
      <w:r w:rsidR="00C32239" w:rsidRPr="00B720D0">
        <w:rPr>
          <w:rFonts w:ascii="PragmaticaCTT" w:hAnsi="PragmaticaCTT"/>
          <w:sz w:val="22"/>
          <w:szCs w:val="22"/>
          <w:lang w:val="uk-UA"/>
        </w:rPr>
        <w:t xml:space="preserve"> числа </w:t>
      </w:r>
      <w:r w:rsidR="00306ABF" w:rsidRPr="00B720D0">
        <w:rPr>
          <w:rFonts w:ascii="PragmaticaCTT" w:hAnsi="PragmaticaCTT"/>
          <w:sz w:val="22"/>
          <w:szCs w:val="22"/>
          <w:lang w:val="uk-UA"/>
        </w:rPr>
        <w:t xml:space="preserve">поточного </w:t>
      </w:r>
      <w:r w:rsidR="00C32239" w:rsidRPr="00B720D0">
        <w:rPr>
          <w:rFonts w:ascii="PragmaticaCTT" w:hAnsi="PragmaticaCTT"/>
          <w:sz w:val="22"/>
          <w:szCs w:val="22"/>
          <w:lang w:val="uk-UA"/>
        </w:rPr>
        <w:t xml:space="preserve">місяця – виплата </w:t>
      </w:r>
      <w:r w:rsidR="00B83BCA" w:rsidRPr="00B720D0">
        <w:rPr>
          <w:rFonts w:ascii="PragmaticaCTT" w:hAnsi="PragmaticaCTT"/>
          <w:sz w:val="22"/>
          <w:szCs w:val="22"/>
          <w:lang w:val="uk-UA"/>
        </w:rPr>
        <w:t>в рахунок майбутнього платежу заробітної плати</w:t>
      </w:r>
      <w:r w:rsidR="00C5305A" w:rsidRPr="00B720D0">
        <w:rPr>
          <w:rFonts w:ascii="PragmaticaCTT" w:hAnsi="PragmaticaCTT"/>
          <w:sz w:val="22"/>
          <w:szCs w:val="22"/>
          <w:lang w:val="uk-UA"/>
        </w:rPr>
        <w:t xml:space="preserve"> </w:t>
      </w:r>
      <w:r w:rsidR="00C32239" w:rsidRPr="00B720D0">
        <w:rPr>
          <w:rFonts w:ascii="PragmaticaCTT" w:hAnsi="PragmaticaCTT"/>
          <w:sz w:val="22"/>
          <w:szCs w:val="22"/>
          <w:lang w:val="uk-UA"/>
        </w:rPr>
        <w:t>(аванс</w:t>
      </w:r>
      <w:r w:rsidR="00F4403B" w:rsidRPr="00B720D0">
        <w:rPr>
          <w:rFonts w:ascii="PragmaticaCTT" w:hAnsi="PragmaticaCTT"/>
          <w:sz w:val="22"/>
          <w:szCs w:val="22"/>
          <w:lang w:val="uk-UA"/>
        </w:rPr>
        <w:t xml:space="preserve">), </w:t>
      </w:r>
      <w:r w:rsidR="006F2F67" w:rsidRPr="00B720D0">
        <w:rPr>
          <w:rFonts w:ascii="PragmaticaCTT" w:hAnsi="PragmaticaCTT"/>
          <w:sz w:val="22"/>
          <w:szCs w:val="22"/>
          <w:lang w:val="uk-UA"/>
        </w:rPr>
        <w:t xml:space="preserve">розмір якої повинен </w:t>
      </w:r>
      <w:r w:rsidR="00F4403B" w:rsidRPr="00B720D0">
        <w:rPr>
          <w:rFonts w:ascii="PragmaticaCTT" w:hAnsi="PragmaticaCTT"/>
          <w:sz w:val="22"/>
          <w:szCs w:val="22"/>
          <w:lang w:val="uk-UA"/>
        </w:rPr>
        <w:t xml:space="preserve"> </w:t>
      </w:r>
      <w:r w:rsidR="006F2F67" w:rsidRPr="00B720D0">
        <w:rPr>
          <w:rFonts w:ascii="PragmaticaCTT" w:hAnsi="PragmaticaCTT"/>
          <w:sz w:val="22"/>
          <w:szCs w:val="22"/>
          <w:lang w:val="uk-UA"/>
        </w:rPr>
        <w:t xml:space="preserve">дорівнювати 50% посадового окладу або тарифної ставки працівника </w:t>
      </w:r>
      <w:r w:rsidR="00F4403B" w:rsidRPr="00B720D0">
        <w:rPr>
          <w:rFonts w:ascii="PragmaticaCTT" w:hAnsi="PragmaticaCTT"/>
          <w:sz w:val="22"/>
          <w:szCs w:val="22"/>
          <w:lang w:val="uk-UA"/>
        </w:rPr>
        <w:t>з</w:t>
      </w:r>
      <w:r w:rsidR="006F2F67" w:rsidRPr="00B720D0">
        <w:rPr>
          <w:rFonts w:ascii="PragmaticaCTT" w:hAnsi="PragmaticaCTT"/>
          <w:sz w:val="22"/>
          <w:szCs w:val="22"/>
          <w:lang w:val="uk-UA"/>
        </w:rPr>
        <w:t>а фактично відпрацьований час</w:t>
      </w:r>
      <w:r w:rsidR="00F4403B" w:rsidRPr="00B720D0">
        <w:rPr>
          <w:rFonts w:ascii="PragmaticaCTT" w:hAnsi="PragmaticaCTT"/>
          <w:sz w:val="22"/>
          <w:szCs w:val="22"/>
          <w:lang w:val="uk-UA"/>
        </w:rPr>
        <w:t>, до 7</w:t>
      </w:r>
      <w:r w:rsidR="00C32239" w:rsidRPr="00B720D0">
        <w:rPr>
          <w:rFonts w:ascii="PragmaticaCTT" w:hAnsi="PragmaticaCTT"/>
          <w:sz w:val="22"/>
          <w:szCs w:val="22"/>
          <w:lang w:val="uk-UA"/>
        </w:rPr>
        <w:t xml:space="preserve"> числа наступного місяця </w:t>
      </w:r>
      <w:r w:rsidR="00087C76" w:rsidRPr="00B720D0">
        <w:rPr>
          <w:rFonts w:ascii="PragmaticaCTT" w:hAnsi="PragmaticaCTT"/>
          <w:sz w:val="22"/>
          <w:szCs w:val="22"/>
          <w:lang w:val="uk-UA"/>
        </w:rPr>
        <w:t>–</w:t>
      </w:r>
      <w:r w:rsidR="00C32239" w:rsidRPr="00B720D0">
        <w:rPr>
          <w:rFonts w:ascii="PragmaticaCTT" w:hAnsi="PragmaticaCTT"/>
          <w:sz w:val="22"/>
          <w:szCs w:val="22"/>
          <w:lang w:val="uk-UA"/>
        </w:rPr>
        <w:t xml:space="preserve"> </w:t>
      </w:r>
      <w:r w:rsidR="00087C76" w:rsidRPr="00B720D0">
        <w:rPr>
          <w:rFonts w:ascii="PragmaticaCTT" w:hAnsi="PragmaticaCTT"/>
          <w:sz w:val="22"/>
          <w:szCs w:val="22"/>
          <w:lang w:val="uk-UA"/>
        </w:rPr>
        <w:t xml:space="preserve">виплата заробітної плати </w:t>
      </w:r>
      <w:r w:rsidR="00C5305A" w:rsidRPr="00B720D0">
        <w:rPr>
          <w:rFonts w:ascii="PragmaticaCTT" w:hAnsi="PragmaticaCTT"/>
          <w:sz w:val="22"/>
          <w:szCs w:val="22"/>
          <w:lang w:val="uk-UA"/>
        </w:rPr>
        <w:t>в повному обсязі</w:t>
      </w:r>
      <w:r w:rsidR="00087C76" w:rsidRPr="00B720D0">
        <w:rPr>
          <w:rFonts w:ascii="PragmaticaCTT" w:hAnsi="PragmaticaCTT"/>
          <w:sz w:val="22"/>
          <w:szCs w:val="22"/>
          <w:lang w:val="uk-UA"/>
        </w:rPr>
        <w:t>. У випадку коли день виплати заробітної плати збігається з вихідним, святковим або неробочим днем, заробітна платня виплачується напередодні</w:t>
      </w:r>
      <w:r w:rsidR="0063497F" w:rsidRPr="00B720D0">
        <w:rPr>
          <w:rFonts w:ascii="PragmaticaCTT" w:hAnsi="PragmaticaCTT"/>
          <w:sz w:val="22"/>
          <w:szCs w:val="22"/>
          <w:lang w:val="uk-UA"/>
        </w:rPr>
        <w:t>.</w:t>
      </w:r>
    </w:p>
    <w:p w14:paraId="0CB427E5" w14:textId="77777777" w:rsidR="0031191A" w:rsidRPr="00B720D0" w:rsidRDefault="00D677C9" w:rsidP="00D677C9">
      <w:pPr>
        <w:spacing w:line="276" w:lineRule="auto"/>
        <w:jc w:val="both"/>
        <w:rPr>
          <w:rFonts w:ascii="PragmaticaCTT" w:hAnsi="PragmaticaCTT"/>
          <w:sz w:val="22"/>
          <w:szCs w:val="22"/>
          <w:lang w:val="uk-UA"/>
        </w:rPr>
      </w:pPr>
      <w:r w:rsidRPr="00B720D0">
        <w:rPr>
          <w:rFonts w:ascii="PragmaticaCTT" w:hAnsi="PragmaticaCTT"/>
          <w:sz w:val="22"/>
          <w:szCs w:val="22"/>
          <w:lang w:val="uk-UA"/>
        </w:rPr>
        <w:t>1</w:t>
      </w:r>
      <w:r w:rsidR="006E52FF" w:rsidRPr="00B720D0">
        <w:rPr>
          <w:rFonts w:ascii="PragmaticaCTT" w:hAnsi="PragmaticaCTT"/>
          <w:sz w:val="22"/>
          <w:szCs w:val="22"/>
          <w:lang w:val="uk-UA"/>
        </w:rPr>
        <w:t>1</w:t>
      </w:r>
      <w:r w:rsidRPr="00B720D0">
        <w:rPr>
          <w:rFonts w:ascii="PragmaticaCTT" w:hAnsi="PragmaticaCTT"/>
          <w:sz w:val="22"/>
          <w:szCs w:val="22"/>
          <w:lang w:val="uk-UA"/>
        </w:rPr>
        <w:t>. Виплачувати з</w:t>
      </w:r>
      <w:r w:rsidR="0031191A" w:rsidRPr="00B720D0">
        <w:rPr>
          <w:rFonts w:ascii="PragmaticaCTT" w:hAnsi="PragmaticaCTT"/>
          <w:sz w:val="22"/>
          <w:szCs w:val="22"/>
          <w:lang w:val="uk-UA"/>
        </w:rPr>
        <w:t>аробітн</w:t>
      </w:r>
      <w:r w:rsidRPr="00B720D0">
        <w:rPr>
          <w:rFonts w:ascii="PragmaticaCTT" w:hAnsi="PragmaticaCTT"/>
          <w:sz w:val="22"/>
          <w:szCs w:val="22"/>
          <w:lang w:val="uk-UA"/>
        </w:rPr>
        <w:t>у</w:t>
      </w:r>
      <w:r w:rsidR="0031191A" w:rsidRPr="00B720D0">
        <w:rPr>
          <w:rFonts w:ascii="PragmaticaCTT" w:hAnsi="PragmaticaCTT"/>
          <w:sz w:val="22"/>
          <w:szCs w:val="22"/>
          <w:lang w:val="uk-UA"/>
        </w:rPr>
        <w:t xml:space="preserve"> </w:t>
      </w:r>
      <w:r w:rsidRPr="00B720D0">
        <w:rPr>
          <w:rFonts w:ascii="PragmaticaCTT" w:hAnsi="PragmaticaCTT"/>
          <w:sz w:val="22"/>
          <w:szCs w:val="22"/>
          <w:lang w:val="uk-UA"/>
        </w:rPr>
        <w:t xml:space="preserve">плату </w:t>
      </w:r>
      <w:r w:rsidR="0031191A" w:rsidRPr="00B720D0">
        <w:rPr>
          <w:rFonts w:ascii="PragmaticaCTT" w:hAnsi="PragmaticaCTT"/>
          <w:sz w:val="22"/>
          <w:szCs w:val="22"/>
          <w:lang w:val="uk-UA"/>
        </w:rPr>
        <w:t>працівникам за весь період оплачуваної відпустки  за 3 дні до її початку.</w:t>
      </w:r>
    </w:p>
    <w:p w14:paraId="766B21E1" w14:textId="77777777" w:rsidR="0031191A" w:rsidRPr="00B720D0" w:rsidRDefault="00D677C9" w:rsidP="00D677C9">
      <w:pPr>
        <w:spacing w:line="276" w:lineRule="auto"/>
        <w:jc w:val="both"/>
        <w:rPr>
          <w:rFonts w:ascii="PragmaticaCTT" w:hAnsi="PragmaticaCTT"/>
          <w:sz w:val="22"/>
          <w:szCs w:val="22"/>
          <w:lang w:val="uk-UA"/>
        </w:rPr>
      </w:pPr>
      <w:r w:rsidRPr="00B720D0">
        <w:rPr>
          <w:rFonts w:ascii="PragmaticaCTT" w:hAnsi="PragmaticaCTT"/>
          <w:sz w:val="22"/>
          <w:szCs w:val="22"/>
          <w:lang w:val="uk-UA"/>
        </w:rPr>
        <w:t>1</w:t>
      </w:r>
      <w:r w:rsidR="006E52FF" w:rsidRPr="00B720D0">
        <w:rPr>
          <w:rFonts w:ascii="PragmaticaCTT" w:hAnsi="PragmaticaCTT"/>
          <w:sz w:val="22"/>
          <w:szCs w:val="22"/>
          <w:lang w:val="uk-UA"/>
        </w:rPr>
        <w:t>2</w:t>
      </w:r>
      <w:r w:rsidRPr="00B720D0">
        <w:rPr>
          <w:rFonts w:ascii="PragmaticaCTT" w:hAnsi="PragmaticaCTT"/>
          <w:sz w:val="22"/>
          <w:szCs w:val="22"/>
          <w:lang w:val="uk-UA"/>
        </w:rPr>
        <w:t xml:space="preserve">. </w:t>
      </w:r>
      <w:r w:rsidR="0031191A" w:rsidRPr="00B720D0">
        <w:rPr>
          <w:rFonts w:ascii="PragmaticaCTT" w:hAnsi="PragmaticaCTT"/>
          <w:sz w:val="22"/>
          <w:szCs w:val="22"/>
          <w:lang w:val="uk-UA"/>
        </w:rPr>
        <w:t xml:space="preserve">При звільненні працівника </w:t>
      </w:r>
      <w:r w:rsidRPr="00B720D0">
        <w:rPr>
          <w:rFonts w:ascii="PragmaticaCTT" w:hAnsi="PragmaticaCTT"/>
          <w:sz w:val="22"/>
          <w:szCs w:val="22"/>
          <w:lang w:val="uk-UA"/>
        </w:rPr>
        <w:t xml:space="preserve">виплачувати йому </w:t>
      </w:r>
      <w:r w:rsidR="0031191A" w:rsidRPr="00B720D0">
        <w:rPr>
          <w:rFonts w:ascii="PragmaticaCTT" w:hAnsi="PragmaticaCTT"/>
          <w:sz w:val="22"/>
          <w:szCs w:val="22"/>
          <w:lang w:val="uk-UA"/>
        </w:rPr>
        <w:t>всі належні до виплати суми в день звільнення.</w:t>
      </w:r>
    </w:p>
    <w:p w14:paraId="06FF9C98" w14:textId="2BB9BDC9" w:rsidR="0031191A" w:rsidRPr="00B720D0" w:rsidRDefault="00D677C9" w:rsidP="00D677C9">
      <w:pPr>
        <w:spacing w:line="276" w:lineRule="auto"/>
        <w:jc w:val="both"/>
        <w:rPr>
          <w:rFonts w:ascii="PragmaticaCTT" w:hAnsi="PragmaticaCTT"/>
          <w:sz w:val="22"/>
          <w:szCs w:val="22"/>
          <w:lang w:val="uk-UA"/>
        </w:rPr>
      </w:pPr>
      <w:r w:rsidRPr="00B720D0">
        <w:rPr>
          <w:rFonts w:ascii="PragmaticaCTT" w:hAnsi="PragmaticaCTT"/>
          <w:sz w:val="22"/>
          <w:szCs w:val="22"/>
          <w:lang w:val="uk-UA"/>
        </w:rPr>
        <w:t>1</w:t>
      </w:r>
      <w:r w:rsidR="006E52FF" w:rsidRPr="00B720D0">
        <w:rPr>
          <w:rFonts w:ascii="PragmaticaCTT" w:hAnsi="PragmaticaCTT"/>
          <w:sz w:val="22"/>
          <w:szCs w:val="22"/>
          <w:lang w:val="uk-UA"/>
        </w:rPr>
        <w:t>3</w:t>
      </w:r>
      <w:r w:rsidRPr="00B720D0">
        <w:rPr>
          <w:rFonts w:ascii="PragmaticaCTT" w:hAnsi="PragmaticaCTT"/>
          <w:sz w:val="22"/>
          <w:szCs w:val="22"/>
          <w:lang w:val="uk-UA"/>
        </w:rPr>
        <w:t xml:space="preserve">. </w:t>
      </w:r>
      <w:r w:rsidR="0031191A" w:rsidRPr="00B720D0">
        <w:rPr>
          <w:rFonts w:ascii="PragmaticaCTT" w:hAnsi="PragmaticaCTT"/>
          <w:sz w:val="22"/>
          <w:szCs w:val="22"/>
          <w:lang w:val="uk-UA"/>
        </w:rPr>
        <w:t>Про нові або змін</w:t>
      </w:r>
      <w:r w:rsidR="003633EB">
        <w:rPr>
          <w:rFonts w:ascii="PragmaticaCTT" w:hAnsi="PragmaticaCTT"/>
          <w:sz w:val="22"/>
          <w:szCs w:val="22"/>
          <w:lang w:val="uk-UA"/>
        </w:rPr>
        <w:t>и до</w:t>
      </w:r>
      <w:r w:rsidR="0031191A" w:rsidRPr="00B720D0">
        <w:rPr>
          <w:rFonts w:ascii="PragmaticaCTT" w:hAnsi="PragmaticaCTT"/>
          <w:sz w:val="22"/>
          <w:szCs w:val="22"/>
          <w:lang w:val="uk-UA"/>
        </w:rPr>
        <w:t xml:space="preserve"> діючих норм в оплаті праці в бік погіршення, погодивши з </w:t>
      </w:r>
      <w:r w:rsidR="00080719">
        <w:rPr>
          <w:rFonts w:ascii="PragmaticaCTT" w:hAnsi="PragmaticaCTT"/>
          <w:sz w:val="22"/>
          <w:szCs w:val="22"/>
          <w:lang w:val="uk-UA"/>
        </w:rPr>
        <w:t>представником від трудового колективу</w:t>
      </w:r>
      <w:r w:rsidR="0031191A" w:rsidRPr="00B720D0">
        <w:rPr>
          <w:rFonts w:ascii="PragmaticaCTT" w:hAnsi="PragmaticaCTT"/>
          <w:sz w:val="22"/>
          <w:szCs w:val="22"/>
          <w:lang w:val="uk-UA"/>
        </w:rPr>
        <w:t>, повідомляти працівників не пізніше як за 2 місяці до їх зміни.</w:t>
      </w:r>
    </w:p>
    <w:p w14:paraId="529FDC5F" w14:textId="57CD0FD1" w:rsidR="0060760A" w:rsidRDefault="00D677C9" w:rsidP="00D677C9">
      <w:pPr>
        <w:spacing w:line="276" w:lineRule="auto"/>
        <w:jc w:val="both"/>
        <w:rPr>
          <w:rFonts w:ascii="PragmaticaCTT" w:hAnsi="PragmaticaCTT"/>
          <w:sz w:val="22"/>
          <w:szCs w:val="22"/>
          <w:lang w:val="uk-UA"/>
        </w:rPr>
      </w:pPr>
      <w:r w:rsidRPr="00B720D0">
        <w:rPr>
          <w:rFonts w:ascii="PragmaticaCTT" w:hAnsi="PragmaticaCTT"/>
          <w:sz w:val="22"/>
          <w:szCs w:val="22"/>
          <w:lang w:val="uk-UA"/>
        </w:rPr>
        <w:t>1</w:t>
      </w:r>
      <w:r w:rsidR="006E52FF" w:rsidRPr="00B720D0">
        <w:rPr>
          <w:rFonts w:ascii="PragmaticaCTT" w:hAnsi="PragmaticaCTT"/>
          <w:sz w:val="22"/>
          <w:szCs w:val="22"/>
          <w:lang w:val="uk-UA"/>
        </w:rPr>
        <w:t>4</w:t>
      </w:r>
      <w:r w:rsidRPr="00B720D0">
        <w:rPr>
          <w:rFonts w:ascii="PragmaticaCTT" w:hAnsi="PragmaticaCTT"/>
          <w:sz w:val="22"/>
          <w:szCs w:val="22"/>
          <w:lang w:val="uk-UA"/>
        </w:rPr>
        <w:t xml:space="preserve">. </w:t>
      </w:r>
      <w:r w:rsidR="0060760A" w:rsidRPr="00B720D0">
        <w:rPr>
          <w:rFonts w:ascii="PragmaticaCTT" w:hAnsi="PragmaticaCTT"/>
          <w:sz w:val="22"/>
          <w:szCs w:val="22"/>
          <w:lang w:val="uk-UA"/>
        </w:rPr>
        <w:t>Працівникам, які направлені у службове відрядження, оплата праці за виконану роботу здійснюється у розмірі середнього заробітку.</w:t>
      </w:r>
    </w:p>
    <w:p w14:paraId="3BBCA221" w14:textId="0EC9B0C0" w:rsidR="008B445A" w:rsidRPr="00B720D0" w:rsidRDefault="008B445A" w:rsidP="00D677C9">
      <w:pPr>
        <w:spacing w:line="276" w:lineRule="auto"/>
        <w:jc w:val="both"/>
        <w:rPr>
          <w:rFonts w:ascii="PragmaticaCTT" w:hAnsi="PragmaticaCTT"/>
          <w:sz w:val="22"/>
          <w:szCs w:val="22"/>
          <w:lang w:val="uk-UA"/>
        </w:rPr>
      </w:pPr>
      <w:r>
        <w:rPr>
          <w:rFonts w:ascii="PragmaticaCTT" w:hAnsi="PragmaticaCTT"/>
          <w:sz w:val="22"/>
          <w:szCs w:val="22"/>
          <w:lang w:val="uk-UA"/>
        </w:rPr>
        <w:t xml:space="preserve">15. </w:t>
      </w:r>
      <w:r w:rsidRPr="008B445A">
        <w:rPr>
          <w:rFonts w:ascii="PragmaticaCTT" w:hAnsi="PragmaticaCTT"/>
          <w:sz w:val="22"/>
          <w:szCs w:val="22"/>
          <w:lang w:val="uk-UA"/>
        </w:rPr>
        <w:t>Працівникам, які працюють на роботах із шкідливими і небезпечними умовами праці, а також на роботах, пов’язаних із забрудненням або здійснюваних у несприятливих температурних умовах, встановлюються пільги в вигляді доплати в розмірі згідно з додатком №1.</w:t>
      </w:r>
    </w:p>
    <w:p w14:paraId="59D60E30" w14:textId="1D516B6B" w:rsidR="0031191A" w:rsidRDefault="0031191A" w:rsidP="00117434">
      <w:pPr>
        <w:spacing w:line="276" w:lineRule="auto"/>
        <w:jc w:val="both"/>
        <w:rPr>
          <w:rFonts w:ascii="PragmaticaCTT" w:hAnsi="PragmaticaCTT"/>
          <w:color w:val="FF0000"/>
          <w:sz w:val="22"/>
          <w:szCs w:val="22"/>
          <w:lang w:val="uk-UA"/>
        </w:rPr>
      </w:pPr>
    </w:p>
    <w:p w14:paraId="5792A204" w14:textId="2F5E4B7F" w:rsidR="00DD6C63" w:rsidRDefault="00DD6C63" w:rsidP="00117434">
      <w:pPr>
        <w:spacing w:line="276" w:lineRule="auto"/>
        <w:jc w:val="both"/>
        <w:rPr>
          <w:rFonts w:ascii="PragmaticaCTT" w:hAnsi="PragmaticaCTT"/>
          <w:color w:val="FF0000"/>
          <w:sz w:val="22"/>
          <w:szCs w:val="22"/>
          <w:lang w:val="uk-UA"/>
        </w:rPr>
      </w:pPr>
    </w:p>
    <w:p w14:paraId="4F830B05" w14:textId="77777777" w:rsidR="00DD6C63" w:rsidRPr="00A043DB" w:rsidRDefault="00DD6C63" w:rsidP="00117434">
      <w:pPr>
        <w:spacing w:line="276" w:lineRule="auto"/>
        <w:jc w:val="both"/>
        <w:rPr>
          <w:rFonts w:ascii="PragmaticaCTT" w:hAnsi="PragmaticaCTT"/>
          <w:color w:val="FF0000"/>
          <w:sz w:val="22"/>
          <w:szCs w:val="22"/>
          <w:lang w:val="uk-UA"/>
        </w:rPr>
      </w:pPr>
    </w:p>
    <w:p w14:paraId="03EB33F0" w14:textId="77777777" w:rsidR="0063497F" w:rsidRPr="00E7295A" w:rsidRDefault="0063497F" w:rsidP="00117434">
      <w:pPr>
        <w:spacing w:line="276" w:lineRule="auto"/>
        <w:jc w:val="both"/>
        <w:rPr>
          <w:rFonts w:ascii="PragmaticaCTT" w:hAnsi="PragmaticaCTT"/>
          <w:b/>
          <w:sz w:val="22"/>
          <w:szCs w:val="22"/>
          <w:lang w:val="uk-UA"/>
        </w:rPr>
      </w:pPr>
      <w:r w:rsidRPr="00E7295A">
        <w:rPr>
          <w:rFonts w:ascii="PragmaticaCTT" w:hAnsi="PragmaticaCTT"/>
          <w:b/>
          <w:sz w:val="22"/>
          <w:szCs w:val="22"/>
          <w:lang w:val="uk-UA"/>
        </w:rPr>
        <w:t>Розділ V.</w:t>
      </w:r>
    </w:p>
    <w:p w14:paraId="71343243" w14:textId="77777777" w:rsidR="0063497F" w:rsidRPr="00E7295A" w:rsidRDefault="0063497F" w:rsidP="00117434">
      <w:pPr>
        <w:pStyle w:val="5"/>
        <w:spacing w:line="276" w:lineRule="auto"/>
        <w:jc w:val="both"/>
        <w:rPr>
          <w:rFonts w:ascii="PragmaticaCTT" w:hAnsi="PragmaticaCTT"/>
          <w:sz w:val="22"/>
          <w:szCs w:val="22"/>
        </w:rPr>
      </w:pPr>
      <w:r w:rsidRPr="00E7295A">
        <w:rPr>
          <w:rFonts w:ascii="PragmaticaCTT" w:hAnsi="PragmaticaCTT"/>
          <w:sz w:val="22"/>
          <w:szCs w:val="22"/>
        </w:rPr>
        <w:t>ЗМІНИ В ОРГАНІЗАЦІЇ ВИРОБНИЦТВА І ПРАЦІ</w:t>
      </w:r>
    </w:p>
    <w:p w14:paraId="7A791764" w14:textId="77777777" w:rsidR="0063497F" w:rsidRPr="00E7295A" w:rsidRDefault="0063497F" w:rsidP="00117434">
      <w:pPr>
        <w:spacing w:line="276" w:lineRule="auto"/>
        <w:jc w:val="both"/>
        <w:rPr>
          <w:rFonts w:ascii="PragmaticaCTT" w:hAnsi="PragmaticaCTT"/>
          <w:sz w:val="22"/>
          <w:szCs w:val="22"/>
          <w:lang w:val="uk-UA"/>
        </w:rPr>
      </w:pPr>
    </w:p>
    <w:p w14:paraId="12835CA1" w14:textId="77777777" w:rsidR="0063497F" w:rsidRPr="00024D82" w:rsidRDefault="0063497F" w:rsidP="00EC1AB5">
      <w:pPr>
        <w:pStyle w:val="a3"/>
        <w:numPr>
          <w:ilvl w:val="0"/>
          <w:numId w:val="8"/>
        </w:numPr>
        <w:spacing w:line="276" w:lineRule="auto"/>
        <w:ind w:left="0" w:firstLine="0"/>
        <w:rPr>
          <w:rFonts w:ascii="PragmaticaCTT" w:hAnsi="PragmaticaCTT"/>
          <w:sz w:val="22"/>
          <w:szCs w:val="22"/>
        </w:rPr>
      </w:pPr>
      <w:r w:rsidRPr="00024D82">
        <w:rPr>
          <w:rFonts w:ascii="PragmaticaCTT" w:hAnsi="PragmaticaCTT"/>
          <w:sz w:val="22"/>
          <w:szCs w:val="22"/>
        </w:rPr>
        <w:t>Зміни в організації виробництва і праці – це введення різних форм організації праці, впровадження нової техніки та технології виробництва, освоєння нових методів праці, скорочення штату, чисельності працівників</w:t>
      </w:r>
      <w:r w:rsidR="0082286C" w:rsidRPr="00024D82">
        <w:rPr>
          <w:rFonts w:ascii="PragmaticaCTT" w:hAnsi="PragmaticaCTT"/>
          <w:sz w:val="22"/>
          <w:szCs w:val="22"/>
        </w:rPr>
        <w:t>,</w:t>
      </w:r>
      <w:r w:rsidRPr="00024D82">
        <w:rPr>
          <w:rFonts w:ascii="PragmaticaCTT" w:hAnsi="PragmaticaCTT"/>
          <w:sz w:val="22"/>
          <w:szCs w:val="22"/>
        </w:rPr>
        <w:t xml:space="preserve"> ліквідація, реорганізація чи перепрофілювання підприємства.</w:t>
      </w:r>
    </w:p>
    <w:p w14:paraId="5485455C" w14:textId="77777777" w:rsidR="0060760A" w:rsidRPr="00024D82" w:rsidRDefault="0060760A" w:rsidP="00EC1AB5">
      <w:pPr>
        <w:numPr>
          <w:ilvl w:val="0"/>
          <w:numId w:val="8"/>
        </w:numPr>
        <w:spacing w:line="276" w:lineRule="auto"/>
        <w:ind w:left="0" w:firstLine="0"/>
        <w:jc w:val="both"/>
        <w:rPr>
          <w:rFonts w:ascii="PragmaticaCTT" w:hAnsi="PragmaticaCTT"/>
          <w:sz w:val="22"/>
          <w:szCs w:val="22"/>
          <w:lang w:val="uk-UA"/>
        </w:rPr>
      </w:pPr>
      <w:r w:rsidRPr="00024D82">
        <w:rPr>
          <w:rFonts w:ascii="PragmaticaCTT" w:hAnsi="PragmaticaCTT"/>
          <w:sz w:val="22"/>
          <w:szCs w:val="22"/>
          <w:lang w:val="uk-UA"/>
        </w:rPr>
        <w:t>У зв’язку із змінами в організації виробництва і праці, попередивши працівника про зміну істотних умов праці не пізніше ніж за два місяці, Адміністрація має право:</w:t>
      </w:r>
    </w:p>
    <w:p w14:paraId="17C2AF18" w14:textId="77777777" w:rsidR="0060760A" w:rsidRPr="00024D82" w:rsidRDefault="0060760A" w:rsidP="00EC1AB5">
      <w:pPr>
        <w:pStyle w:val="a4"/>
        <w:widowControl w:val="0"/>
        <w:numPr>
          <w:ilvl w:val="1"/>
          <w:numId w:val="8"/>
        </w:numPr>
        <w:spacing w:line="276" w:lineRule="auto"/>
        <w:rPr>
          <w:rFonts w:ascii="PragmaticaCTT" w:hAnsi="PragmaticaCTT"/>
          <w:sz w:val="22"/>
          <w:szCs w:val="22"/>
        </w:rPr>
      </w:pPr>
      <w:r w:rsidRPr="00024D82">
        <w:rPr>
          <w:rFonts w:ascii="PragmaticaCTT" w:hAnsi="PragmaticaCTT"/>
          <w:sz w:val="22"/>
          <w:szCs w:val="22"/>
        </w:rPr>
        <w:t xml:space="preserve">Без погодження працівника змінити розмір і систему оплати праці. </w:t>
      </w:r>
    </w:p>
    <w:p w14:paraId="22C3E8F0" w14:textId="77777777" w:rsidR="0060760A" w:rsidRPr="00024D82" w:rsidRDefault="0060760A" w:rsidP="00EC1AB5">
      <w:pPr>
        <w:pStyle w:val="a4"/>
        <w:widowControl w:val="0"/>
        <w:numPr>
          <w:ilvl w:val="1"/>
          <w:numId w:val="8"/>
        </w:numPr>
        <w:spacing w:line="276" w:lineRule="auto"/>
        <w:rPr>
          <w:rFonts w:ascii="PragmaticaCTT" w:hAnsi="PragmaticaCTT"/>
          <w:sz w:val="22"/>
          <w:szCs w:val="22"/>
        </w:rPr>
      </w:pPr>
      <w:r w:rsidRPr="00024D82">
        <w:rPr>
          <w:rFonts w:ascii="PragmaticaCTT" w:hAnsi="PragmaticaCTT"/>
          <w:sz w:val="22"/>
          <w:szCs w:val="22"/>
        </w:rPr>
        <w:t xml:space="preserve">Змінювати встановлені для працівників пільги. </w:t>
      </w:r>
    </w:p>
    <w:p w14:paraId="50CC0206" w14:textId="77777777" w:rsidR="0060760A" w:rsidRPr="00024D82" w:rsidRDefault="0060760A" w:rsidP="00EC1AB5">
      <w:pPr>
        <w:pStyle w:val="a4"/>
        <w:widowControl w:val="0"/>
        <w:numPr>
          <w:ilvl w:val="1"/>
          <w:numId w:val="8"/>
        </w:numPr>
        <w:spacing w:line="276" w:lineRule="auto"/>
        <w:rPr>
          <w:rFonts w:ascii="PragmaticaCTT" w:hAnsi="PragmaticaCTT"/>
          <w:sz w:val="22"/>
          <w:szCs w:val="22"/>
        </w:rPr>
      </w:pPr>
      <w:r w:rsidRPr="00024D82">
        <w:rPr>
          <w:rFonts w:ascii="PragmaticaCTT" w:hAnsi="PragmaticaCTT"/>
          <w:sz w:val="22"/>
          <w:szCs w:val="22"/>
        </w:rPr>
        <w:lastRenderedPageBreak/>
        <w:t xml:space="preserve">Без погодження працівника змінювати режим роботи. </w:t>
      </w:r>
    </w:p>
    <w:p w14:paraId="3D767AEB" w14:textId="77777777" w:rsidR="0060760A" w:rsidRPr="00024D82" w:rsidRDefault="0060760A" w:rsidP="00EC1AB5">
      <w:pPr>
        <w:pStyle w:val="a4"/>
        <w:widowControl w:val="0"/>
        <w:numPr>
          <w:ilvl w:val="1"/>
          <w:numId w:val="8"/>
        </w:numPr>
        <w:spacing w:line="276" w:lineRule="auto"/>
        <w:rPr>
          <w:rFonts w:ascii="PragmaticaCTT" w:hAnsi="PragmaticaCTT"/>
          <w:sz w:val="22"/>
          <w:szCs w:val="22"/>
        </w:rPr>
      </w:pPr>
      <w:r w:rsidRPr="00024D82">
        <w:rPr>
          <w:rFonts w:ascii="PragmaticaCTT" w:hAnsi="PragmaticaCTT"/>
          <w:sz w:val="22"/>
          <w:szCs w:val="22"/>
        </w:rPr>
        <w:t xml:space="preserve">Встановити чи скасувати неповний робочий час. </w:t>
      </w:r>
    </w:p>
    <w:p w14:paraId="055661F1" w14:textId="77777777" w:rsidR="0060760A" w:rsidRPr="00024D82" w:rsidRDefault="0060760A" w:rsidP="00EC1AB5">
      <w:pPr>
        <w:pStyle w:val="a4"/>
        <w:widowControl w:val="0"/>
        <w:numPr>
          <w:ilvl w:val="1"/>
          <w:numId w:val="8"/>
        </w:numPr>
        <w:spacing w:line="276" w:lineRule="auto"/>
        <w:rPr>
          <w:rFonts w:ascii="PragmaticaCTT" w:hAnsi="PragmaticaCTT"/>
          <w:sz w:val="22"/>
          <w:szCs w:val="22"/>
        </w:rPr>
      </w:pPr>
      <w:r w:rsidRPr="00024D82">
        <w:rPr>
          <w:rFonts w:ascii="PragmaticaCTT" w:hAnsi="PragmaticaCTT"/>
          <w:sz w:val="22"/>
          <w:szCs w:val="22"/>
        </w:rPr>
        <w:t>Встановити чи скасувати суміщення професій (посад)</w:t>
      </w:r>
    </w:p>
    <w:p w14:paraId="5DF8027C" w14:textId="77777777" w:rsidR="0060760A" w:rsidRPr="00024D82" w:rsidRDefault="0060760A" w:rsidP="00EC1AB5">
      <w:pPr>
        <w:pStyle w:val="a4"/>
        <w:widowControl w:val="0"/>
        <w:numPr>
          <w:ilvl w:val="1"/>
          <w:numId w:val="8"/>
        </w:numPr>
        <w:spacing w:line="276" w:lineRule="auto"/>
        <w:rPr>
          <w:rFonts w:ascii="PragmaticaCTT" w:hAnsi="PragmaticaCTT"/>
          <w:sz w:val="22"/>
          <w:szCs w:val="22"/>
        </w:rPr>
      </w:pPr>
      <w:r w:rsidRPr="00024D82">
        <w:rPr>
          <w:rFonts w:ascii="PragmaticaCTT" w:hAnsi="PragmaticaCTT"/>
          <w:sz w:val="22"/>
          <w:szCs w:val="22"/>
        </w:rPr>
        <w:t>Змінювати найменування посад.</w:t>
      </w:r>
    </w:p>
    <w:p w14:paraId="0E844822" w14:textId="77777777" w:rsidR="0060760A" w:rsidRPr="00983009" w:rsidRDefault="0060760A" w:rsidP="00EC1AB5">
      <w:pPr>
        <w:numPr>
          <w:ilvl w:val="0"/>
          <w:numId w:val="8"/>
        </w:numPr>
        <w:spacing w:line="276" w:lineRule="auto"/>
        <w:ind w:left="0" w:firstLine="0"/>
        <w:jc w:val="both"/>
        <w:rPr>
          <w:rFonts w:ascii="PragmaticaCTT" w:hAnsi="PragmaticaCTT"/>
          <w:sz w:val="22"/>
          <w:szCs w:val="22"/>
          <w:lang w:val="uk-UA"/>
        </w:rPr>
      </w:pPr>
      <w:r w:rsidRPr="00983009">
        <w:rPr>
          <w:rFonts w:ascii="PragmaticaCTT" w:hAnsi="PragmaticaCTT"/>
          <w:sz w:val="22"/>
          <w:szCs w:val="22"/>
          <w:lang w:val="uk-UA"/>
        </w:rPr>
        <w:t>У випадку незгоди працівника на продовження роботи в нових умовах припинити з ним трудовий договір за п. 6 ст. 36 КЗпП України.</w:t>
      </w:r>
    </w:p>
    <w:p w14:paraId="03D00836" w14:textId="77777777" w:rsidR="00083148" w:rsidRPr="00102F50" w:rsidRDefault="00083148" w:rsidP="00117434">
      <w:pPr>
        <w:spacing w:line="276" w:lineRule="auto"/>
        <w:jc w:val="both"/>
        <w:rPr>
          <w:rFonts w:ascii="PragmaticaCTT" w:hAnsi="PragmaticaCTT"/>
          <w:b/>
          <w:color w:val="FF0000"/>
          <w:sz w:val="22"/>
          <w:szCs w:val="22"/>
          <w:lang w:val="uk-UA"/>
        </w:rPr>
      </w:pPr>
    </w:p>
    <w:p w14:paraId="5ED7BA82" w14:textId="77777777" w:rsidR="0063497F" w:rsidRPr="00024D82" w:rsidRDefault="0063497F" w:rsidP="00117434">
      <w:pPr>
        <w:spacing w:line="276" w:lineRule="auto"/>
        <w:jc w:val="both"/>
        <w:rPr>
          <w:rFonts w:ascii="PragmaticaCTT" w:hAnsi="PragmaticaCTT"/>
          <w:b/>
          <w:sz w:val="22"/>
          <w:szCs w:val="22"/>
          <w:lang w:val="uk-UA"/>
        </w:rPr>
      </w:pPr>
      <w:r w:rsidRPr="00024D82">
        <w:rPr>
          <w:rFonts w:ascii="PragmaticaCTT" w:hAnsi="PragmaticaCTT"/>
          <w:b/>
          <w:sz w:val="22"/>
          <w:szCs w:val="22"/>
          <w:lang w:val="uk-UA"/>
        </w:rPr>
        <w:t>Розділ VI.</w:t>
      </w:r>
    </w:p>
    <w:p w14:paraId="151B0497" w14:textId="77777777" w:rsidR="0063497F" w:rsidRDefault="0063497F" w:rsidP="00117434">
      <w:pPr>
        <w:pStyle w:val="5"/>
        <w:spacing w:line="276" w:lineRule="auto"/>
        <w:jc w:val="both"/>
        <w:rPr>
          <w:rFonts w:ascii="PragmaticaCTT" w:hAnsi="PragmaticaCTT"/>
          <w:sz w:val="22"/>
          <w:szCs w:val="22"/>
        </w:rPr>
      </w:pPr>
      <w:r w:rsidRPr="00024D82">
        <w:rPr>
          <w:rFonts w:ascii="PragmaticaCTT" w:hAnsi="PragmaticaCTT"/>
          <w:sz w:val="22"/>
          <w:szCs w:val="22"/>
        </w:rPr>
        <w:t>ОХОРОНА ПРАЦІ</w:t>
      </w:r>
    </w:p>
    <w:p w14:paraId="488BD5E5" w14:textId="77777777" w:rsidR="004E501D" w:rsidRPr="004E501D" w:rsidRDefault="004E501D" w:rsidP="004E501D">
      <w:pPr>
        <w:rPr>
          <w:lang w:val="uk-UA"/>
        </w:rPr>
      </w:pPr>
    </w:p>
    <w:p w14:paraId="37997F25" w14:textId="77777777" w:rsidR="0063497F" w:rsidRPr="00024D82" w:rsidRDefault="0063497F" w:rsidP="00117434">
      <w:pPr>
        <w:pStyle w:val="2"/>
        <w:spacing w:line="276" w:lineRule="auto"/>
        <w:rPr>
          <w:rFonts w:ascii="PragmaticaCTT" w:hAnsi="PragmaticaCTT"/>
          <w:sz w:val="22"/>
          <w:szCs w:val="22"/>
        </w:rPr>
      </w:pPr>
      <w:r w:rsidRPr="00024D82">
        <w:rPr>
          <w:rFonts w:ascii="PragmaticaCTT" w:hAnsi="PragmaticaCTT"/>
          <w:sz w:val="22"/>
          <w:szCs w:val="22"/>
        </w:rPr>
        <w:t xml:space="preserve">На виконання чинного законодавства України та підзаконних нормативних актів, що регулюють трудові відносини, охорону праці і пожежну безпеку на підприємстві </w:t>
      </w:r>
      <w:r w:rsidR="00825DBC" w:rsidRPr="00024D82">
        <w:rPr>
          <w:rFonts w:ascii="PragmaticaCTT" w:hAnsi="PragmaticaCTT"/>
          <w:sz w:val="22"/>
          <w:szCs w:val="22"/>
        </w:rPr>
        <w:t>Адміністрація</w:t>
      </w:r>
      <w:r w:rsidRPr="00024D82">
        <w:rPr>
          <w:rFonts w:ascii="PragmaticaCTT" w:hAnsi="PragmaticaCTT"/>
          <w:sz w:val="22"/>
          <w:szCs w:val="22"/>
        </w:rPr>
        <w:t xml:space="preserve"> зобов’язується:</w:t>
      </w:r>
    </w:p>
    <w:p w14:paraId="16AF76D3" w14:textId="77777777" w:rsidR="0063497F" w:rsidRPr="00024D82" w:rsidRDefault="0063497F" w:rsidP="00EC1AB5">
      <w:pPr>
        <w:numPr>
          <w:ilvl w:val="0"/>
          <w:numId w:val="2"/>
        </w:numPr>
        <w:spacing w:line="276" w:lineRule="auto"/>
        <w:ind w:left="0" w:firstLine="0"/>
        <w:jc w:val="both"/>
        <w:rPr>
          <w:rFonts w:ascii="PragmaticaCTT" w:hAnsi="PragmaticaCTT"/>
          <w:sz w:val="22"/>
          <w:szCs w:val="22"/>
          <w:lang w:val="uk-UA"/>
        </w:rPr>
      </w:pPr>
      <w:r w:rsidRPr="00024D82">
        <w:rPr>
          <w:rFonts w:ascii="PragmaticaCTT" w:hAnsi="PragmaticaCTT"/>
          <w:sz w:val="22"/>
          <w:szCs w:val="22"/>
          <w:lang w:val="uk-UA"/>
        </w:rPr>
        <w:t>При укладенні трудового договору поінформувати під розписку працівника про умови праці, наявність на робочому місці небезпечних і шкідливих виробничих факторів, можливі наслідки їх впливу на здо</w:t>
      </w:r>
      <w:r w:rsidR="00825DBC" w:rsidRPr="00024D82">
        <w:rPr>
          <w:rFonts w:ascii="PragmaticaCTT" w:hAnsi="PragmaticaCTT"/>
          <w:sz w:val="22"/>
          <w:szCs w:val="22"/>
          <w:lang w:val="uk-UA"/>
        </w:rPr>
        <w:t>ров’я, а також про його права,</w:t>
      </w:r>
      <w:r w:rsidRPr="00024D82">
        <w:rPr>
          <w:rFonts w:ascii="PragmaticaCTT" w:hAnsi="PragmaticaCTT"/>
          <w:sz w:val="22"/>
          <w:szCs w:val="22"/>
          <w:lang w:val="uk-UA"/>
        </w:rPr>
        <w:t xml:space="preserve"> пільги і компенсації за роботу в таких умовах.</w:t>
      </w:r>
    </w:p>
    <w:p w14:paraId="646E41F6" w14:textId="77777777" w:rsidR="0063497F" w:rsidRPr="00024D82" w:rsidRDefault="0063497F" w:rsidP="00EC1AB5">
      <w:pPr>
        <w:numPr>
          <w:ilvl w:val="0"/>
          <w:numId w:val="2"/>
        </w:numPr>
        <w:spacing w:line="276" w:lineRule="auto"/>
        <w:ind w:left="0" w:firstLine="0"/>
        <w:jc w:val="both"/>
        <w:rPr>
          <w:rFonts w:ascii="PragmaticaCTT" w:hAnsi="PragmaticaCTT"/>
          <w:sz w:val="22"/>
          <w:szCs w:val="22"/>
          <w:lang w:val="uk-UA"/>
        </w:rPr>
      </w:pPr>
      <w:r w:rsidRPr="00024D82">
        <w:rPr>
          <w:rFonts w:ascii="PragmaticaCTT" w:hAnsi="PragmaticaCTT"/>
          <w:sz w:val="22"/>
          <w:szCs w:val="22"/>
          <w:lang w:val="uk-UA"/>
        </w:rPr>
        <w:t>Створювати в кожному структурному підрозділі і безпосередньо на робочих місцях безпечні і нешкідливі умови праці.</w:t>
      </w:r>
    </w:p>
    <w:p w14:paraId="74E554E1" w14:textId="77777777" w:rsidR="0063497F" w:rsidRPr="00024D82" w:rsidRDefault="0063497F" w:rsidP="00EC1AB5">
      <w:pPr>
        <w:numPr>
          <w:ilvl w:val="0"/>
          <w:numId w:val="2"/>
        </w:numPr>
        <w:spacing w:line="276" w:lineRule="auto"/>
        <w:ind w:left="0" w:firstLine="0"/>
        <w:jc w:val="both"/>
        <w:rPr>
          <w:rFonts w:ascii="PragmaticaCTT" w:hAnsi="PragmaticaCTT"/>
          <w:sz w:val="22"/>
          <w:szCs w:val="22"/>
          <w:lang w:val="uk-UA"/>
        </w:rPr>
      </w:pPr>
      <w:r w:rsidRPr="00024D82">
        <w:rPr>
          <w:rFonts w:ascii="PragmaticaCTT" w:hAnsi="PragmaticaCTT"/>
          <w:sz w:val="22"/>
          <w:szCs w:val="22"/>
          <w:lang w:val="uk-UA"/>
        </w:rPr>
        <w:t>Дотримувати вимог чинного законодавства про працю та охорону праці жінок, молоді, неп</w:t>
      </w:r>
      <w:r w:rsidR="007065EF" w:rsidRPr="00024D82">
        <w:rPr>
          <w:rFonts w:ascii="PragmaticaCTT" w:hAnsi="PragmaticaCTT"/>
          <w:sz w:val="22"/>
          <w:szCs w:val="22"/>
          <w:lang w:val="uk-UA"/>
        </w:rPr>
        <w:t>овнолітніх і соціальної захищен</w:t>
      </w:r>
      <w:r w:rsidRPr="00024D82">
        <w:rPr>
          <w:rFonts w:ascii="PragmaticaCTT" w:hAnsi="PragmaticaCTT"/>
          <w:sz w:val="22"/>
          <w:szCs w:val="22"/>
          <w:lang w:val="uk-UA"/>
        </w:rPr>
        <w:t>ості інвалідів.</w:t>
      </w:r>
    </w:p>
    <w:p w14:paraId="1CF625C4" w14:textId="77777777" w:rsidR="0063497F" w:rsidRPr="00024D82" w:rsidRDefault="0063497F" w:rsidP="00EC1AB5">
      <w:pPr>
        <w:numPr>
          <w:ilvl w:val="0"/>
          <w:numId w:val="2"/>
        </w:numPr>
        <w:spacing w:line="276" w:lineRule="auto"/>
        <w:ind w:left="0" w:firstLine="0"/>
        <w:jc w:val="both"/>
        <w:rPr>
          <w:rFonts w:ascii="PragmaticaCTT" w:hAnsi="PragmaticaCTT"/>
          <w:sz w:val="22"/>
          <w:szCs w:val="22"/>
          <w:lang w:val="uk-UA"/>
        </w:rPr>
      </w:pPr>
      <w:r w:rsidRPr="00024D82">
        <w:rPr>
          <w:rFonts w:ascii="PragmaticaCTT" w:hAnsi="PragmaticaCTT"/>
          <w:sz w:val="22"/>
          <w:szCs w:val="22"/>
          <w:lang w:val="uk-UA"/>
        </w:rPr>
        <w:t>Проводити обов’язкові медичні огляди працівників певних категорій, визначених відповідними нормативними актами, флю</w:t>
      </w:r>
      <w:r w:rsidR="007065EF" w:rsidRPr="00024D82">
        <w:rPr>
          <w:rFonts w:ascii="PragmaticaCTT" w:hAnsi="PragmaticaCTT"/>
          <w:sz w:val="22"/>
          <w:szCs w:val="22"/>
          <w:lang w:val="uk-UA"/>
        </w:rPr>
        <w:t>о</w:t>
      </w:r>
      <w:r w:rsidRPr="00024D82">
        <w:rPr>
          <w:rFonts w:ascii="PragmaticaCTT" w:hAnsi="PragmaticaCTT"/>
          <w:sz w:val="22"/>
          <w:szCs w:val="22"/>
          <w:lang w:val="uk-UA"/>
        </w:rPr>
        <w:t xml:space="preserve">рографічні та онкологічні огляди, забезпечувати </w:t>
      </w:r>
      <w:r w:rsidR="00C31B67" w:rsidRPr="00024D82">
        <w:rPr>
          <w:rFonts w:ascii="PragmaticaCTT" w:hAnsi="PragmaticaCTT"/>
          <w:sz w:val="22"/>
          <w:szCs w:val="22"/>
          <w:lang w:val="uk-UA"/>
        </w:rPr>
        <w:t xml:space="preserve">пункт медичного обслуговування </w:t>
      </w:r>
      <w:r w:rsidRPr="00024D82">
        <w:rPr>
          <w:rFonts w:ascii="PragmaticaCTT" w:hAnsi="PragmaticaCTT"/>
          <w:sz w:val="22"/>
          <w:szCs w:val="22"/>
          <w:lang w:val="uk-UA"/>
        </w:rPr>
        <w:t>необхідними ліками та інструментарієм для надання першої медичної допомоги.</w:t>
      </w:r>
    </w:p>
    <w:p w14:paraId="2A138494" w14:textId="77777777" w:rsidR="0063497F" w:rsidRPr="00024D82" w:rsidRDefault="0063497F" w:rsidP="00EC1AB5">
      <w:pPr>
        <w:numPr>
          <w:ilvl w:val="0"/>
          <w:numId w:val="2"/>
        </w:numPr>
        <w:spacing w:line="276" w:lineRule="auto"/>
        <w:ind w:left="0" w:firstLine="0"/>
        <w:jc w:val="both"/>
        <w:rPr>
          <w:rFonts w:ascii="PragmaticaCTT" w:hAnsi="PragmaticaCTT"/>
          <w:sz w:val="22"/>
          <w:szCs w:val="22"/>
          <w:lang w:val="uk-UA"/>
        </w:rPr>
      </w:pPr>
      <w:r w:rsidRPr="00024D82">
        <w:rPr>
          <w:rFonts w:ascii="PragmaticaCTT" w:hAnsi="PragmaticaCTT"/>
          <w:sz w:val="22"/>
          <w:szCs w:val="22"/>
          <w:lang w:val="uk-UA"/>
        </w:rPr>
        <w:t>Розробити</w:t>
      </w:r>
      <w:r w:rsidR="00D640B5" w:rsidRPr="00024D82">
        <w:rPr>
          <w:rFonts w:ascii="PragmaticaCTT" w:hAnsi="PragmaticaCTT"/>
          <w:sz w:val="22"/>
          <w:szCs w:val="22"/>
          <w:lang w:val="uk-UA"/>
        </w:rPr>
        <w:t xml:space="preserve"> </w:t>
      </w:r>
      <w:r w:rsidRPr="00024D82">
        <w:rPr>
          <w:rFonts w:ascii="PragmaticaCTT" w:hAnsi="PragmaticaCTT"/>
          <w:sz w:val="22"/>
          <w:szCs w:val="22"/>
          <w:lang w:val="uk-UA"/>
        </w:rPr>
        <w:t>і забезпечити виконання комплексних заходів щодо досягнення встановлених нормативів безпеки, гігієни праці та виробничого середовища, підвищення існуючого рівня охорони праці, запобігання випадкам виробничого травматизму, професійним захворюванням та аваріям.</w:t>
      </w:r>
    </w:p>
    <w:p w14:paraId="49D1FA55" w14:textId="35B3575A" w:rsidR="0063497F" w:rsidRPr="00024D82" w:rsidRDefault="0063497F" w:rsidP="00EC1AB5">
      <w:pPr>
        <w:numPr>
          <w:ilvl w:val="0"/>
          <w:numId w:val="2"/>
        </w:numPr>
        <w:spacing w:line="276" w:lineRule="auto"/>
        <w:ind w:left="0" w:firstLine="0"/>
        <w:jc w:val="both"/>
        <w:rPr>
          <w:rFonts w:ascii="PragmaticaCTT" w:hAnsi="PragmaticaCTT"/>
          <w:sz w:val="22"/>
          <w:szCs w:val="22"/>
          <w:lang w:val="uk-UA"/>
        </w:rPr>
      </w:pPr>
      <w:r w:rsidRPr="00024D82">
        <w:rPr>
          <w:rFonts w:ascii="PragmaticaCTT" w:hAnsi="PragmaticaCTT"/>
          <w:sz w:val="22"/>
          <w:szCs w:val="22"/>
          <w:lang w:val="uk-UA"/>
        </w:rPr>
        <w:t>Проводити атестацію робочих місць за умовами праці та за її результатами вживати заходів щодо покращення умов п</w:t>
      </w:r>
      <w:r w:rsidR="00825DBC" w:rsidRPr="00024D82">
        <w:rPr>
          <w:rFonts w:ascii="PragmaticaCTT" w:hAnsi="PragmaticaCTT"/>
          <w:sz w:val="22"/>
          <w:szCs w:val="22"/>
          <w:lang w:val="uk-UA"/>
        </w:rPr>
        <w:t xml:space="preserve">раці, медичного обслуговування </w:t>
      </w:r>
      <w:r w:rsidRPr="00024D82">
        <w:rPr>
          <w:rFonts w:ascii="PragmaticaCTT" w:hAnsi="PragmaticaCTT"/>
          <w:sz w:val="22"/>
          <w:szCs w:val="22"/>
          <w:lang w:val="uk-UA"/>
        </w:rPr>
        <w:t xml:space="preserve">працівників та надання їм </w:t>
      </w:r>
      <w:r w:rsidR="007065EF" w:rsidRPr="00024D82">
        <w:rPr>
          <w:rFonts w:ascii="PragmaticaCTT" w:hAnsi="PragmaticaCTT"/>
          <w:sz w:val="22"/>
          <w:szCs w:val="22"/>
          <w:lang w:val="uk-UA"/>
        </w:rPr>
        <w:t>відповідних пільг і компенсацій у відповідно до чинного законодавства.</w:t>
      </w:r>
    </w:p>
    <w:p w14:paraId="177D5D2F" w14:textId="77777777" w:rsidR="0063497F" w:rsidRPr="00024D82" w:rsidRDefault="0063497F" w:rsidP="00EC1AB5">
      <w:pPr>
        <w:numPr>
          <w:ilvl w:val="0"/>
          <w:numId w:val="2"/>
        </w:numPr>
        <w:spacing w:line="276" w:lineRule="auto"/>
        <w:ind w:left="0" w:firstLine="0"/>
        <w:jc w:val="both"/>
        <w:rPr>
          <w:rFonts w:ascii="PragmaticaCTT" w:hAnsi="PragmaticaCTT"/>
          <w:sz w:val="22"/>
          <w:szCs w:val="22"/>
          <w:lang w:val="uk-UA"/>
        </w:rPr>
      </w:pPr>
      <w:r w:rsidRPr="00024D82">
        <w:rPr>
          <w:rFonts w:ascii="PragmaticaCTT" w:hAnsi="PragmaticaCTT"/>
          <w:sz w:val="22"/>
          <w:szCs w:val="22"/>
          <w:lang w:val="uk-UA"/>
        </w:rPr>
        <w:t>Проводити періодично, згідно з нормативними актами, експертизу технічного стану обладнання, машин, механізмів, споруд, будівель щодо їх безпечного використання.</w:t>
      </w:r>
    </w:p>
    <w:p w14:paraId="3F6C806F" w14:textId="18AE6506" w:rsidR="0063497F" w:rsidRPr="00024D82" w:rsidRDefault="0063497F" w:rsidP="00EC1AB5">
      <w:pPr>
        <w:numPr>
          <w:ilvl w:val="0"/>
          <w:numId w:val="2"/>
        </w:numPr>
        <w:spacing w:line="276" w:lineRule="auto"/>
        <w:ind w:left="0" w:firstLine="0"/>
        <w:jc w:val="both"/>
        <w:rPr>
          <w:rFonts w:ascii="PragmaticaCTT" w:hAnsi="PragmaticaCTT"/>
          <w:sz w:val="22"/>
          <w:szCs w:val="22"/>
          <w:lang w:val="uk-UA"/>
        </w:rPr>
      </w:pPr>
      <w:r w:rsidRPr="00024D82">
        <w:rPr>
          <w:rFonts w:ascii="PragmaticaCTT" w:hAnsi="PragmaticaCTT"/>
          <w:sz w:val="22"/>
          <w:szCs w:val="22"/>
          <w:lang w:val="uk-UA"/>
        </w:rPr>
        <w:t>Безкоштовно забезпечувати працівників, які працюють на роботах зі шкідливими та небезпечними умовами праці, а також на роботах, пов’язаних із забрудненням або здійснюваних у несприятливих температурних умовах, спецодягом, спецвзуттям та іншими засобами індивідуального захисту за встановленими нормами.</w:t>
      </w:r>
      <w:r w:rsidR="00E21546" w:rsidRPr="00024D82">
        <w:rPr>
          <w:rFonts w:ascii="PragmaticaCTT" w:hAnsi="PragmaticaCTT"/>
          <w:sz w:val="22"/>
          <w:szCs w:val="22"/>
          <w:lang w:val="uk-UA"/>
        </w:rPr>
        <w:t xml:space="preserve"> </w:t>
      </w:r>
      <w:r w:rsidR="009348FA" w:rsidRPr="00024D82">
        <w:rPr>
          <w:rFonts w:ascii="PragmaticaCTT" w:hAnsi="PragmaticaCTT"/>
          <w:sz w:val="22"/>
          <w:szCs w:val="22"/>
          <w:lang w:val="uk-UA"/>
        </w:rPr>
        <w:t xml:space="preserve">В </w:t>
      </w:r>
      <w:r w:rsidRPr="00024D82">
        <w:rPr>
          <w:rFonts w:ascii="PragmaticaCTT" w:hAnsi="PragmaticaCTT"/>
          <w:sz w:val="22"/>
          <w:szCs w:val="22"/>
          <w:lang w:val="uk-UA"/>
        </w:rPr>
        <w:t>разі дострокового зносу спецодягу, спецвзуття та інших засобів індивідуального захисту не з вини працівника, замін</w:t>
      </w:r>
      <w:r w:rsidR="003633EB">
        <w:rPr>
          <w:rFonts w:ascii="PragmaticaCTT" w:hAnsi="PragmaticaCTT"/>
          <w:sz w:val="22"/>
          <w:szCs w:val="22"/>
          <w:lang w:val="uk-UA"/>
        </w:rPr>
        <w:t>ювати</w:t>
      </w:r>
      <w:r w:rsidRPr="00024D82">
        <w:rPr>
          <w:rFonts w:ascii="PragmaticaCTT" w:hAnsi="PragmaticaCTT"/>
          <w:sz w:val="22"/>
          <w:szCs w:val="22"/>
          <w:lang w:val="uk-UA"/>
        </w:rPr>
        <w:t xml:space="preserve"> їх за рахунок підприємства.</w:t>
      </w:r>
    </w:p>
    <w:p w14:paraId="4087EA2E" w14:textId="535C4BF5" w:rsidR="0063497F" w:rsidRPr="00024D82" w:rsidRDefault="005C024A" w:rsidP="00117434">
      <w:pPr>
        <w:spacing w:line="276" w:lineRule="auto"/>
        <w:jc w:val="both"/>
        <w:rPr>
          <w:rFonts w:ascii="PragmaticaCTT" w:hAnsi="PragmaticaCTT"/>
          <w:sz w:val="22"/>
          <w:szCs w:val="22"/>
          <w:lang w:val="uk-UA"/>
        </w:rPr>
      </w:pPr>
      <w:r w:rsidRPr="00024D82">
        <w:rPr>
          <w:rFonts w:ascii="PragmaticaCTT" w:hAnsi="PragmaticaCTT"/>
          <w:sz w:val="22"/>
          <w:szCs w:val="22"/>
          <w:lang w:val="uk-UA"/>
        </w:rPr>
        <w:t>9</w:t>
      </w:r>
      <w:r w:rsidR="009348FA" w:rsidRPr="00024D82">
        <w:rPr>
          <w:rFonts w:ascii="PragmaticaCTT" w:hAnsi="PragmaticaCTT"/>
          <w:sz w:val="22"/>
          <w:szCs w:val="22"/>
          <w:lang w:val="uk-UA"/>
        </w:rPr>
        <w:t xml:space="preserve">. Не </w:t>
      </w:r>
      <w:r w:rsidR="0063497F" w:rsidRPr="00024D82">
        <w:rPr>
          <w:rFonts w:ascii="PragmaticaCTT" w:hAnsi="PragmaticaCTT"/>
          <w:sz w:val="22"/>
          <w:szCs w:val="22"/>
          <w:lang w:val="uk-UA"/>
        </w:rPr>
        <w:t>дозволяти працівникам виконувати роботи без встановлених засобів індивідуального і колективного захисту. Осіб, які виконують роботу без зазначених засобів притягувати до відповідальності згідно</w:t>
      </w:r>
      <w:r w:rsidR="003633EB">
        <w:rPr>
          <w:rFonts w:ascii="PragmaticaCTT" w:hAnsi="PragmaticaCTT"/>
          <w:sz w:val="22"/>
          <w:szCs w:val="22"/>
          <w:lang w:val="uk-UA"/>
        </w:rPr>
        <w:t xml:space="preserve"> з</w:t>
      </w:r>
      <w:r w:rsidR="0063497F" w:rsidRPr="00024D82">
        <w:rPr>
          <w:rFonts w:ascii="PragmaticaCTT" w:hAnsi="PragmaticaCTT"/>
          <w:sz w:val="22"/>
          <w:szCs w:val="22"/>
          <w:lang w:val="uk-UA"/>
        </w:rPr>
        <w:t xml:space="preserve"> чинн</w:t>
      </w:r>
      <w:r w:rsidR="003633EB">
        <w:rPr>
          <w:rFonts w:ascii="PragmaticaCTT" w:hAnsi="PragmaticaCTT"/>
          <w:sz w:val="22"/>
          <w:szCs w:val="22"/>
          <w:lang w:val="uk-UA"/>
        </w:rPr>
        <w:t>им</w:t>
      </w:r>
      <w:r w:rsidR="0063497F" w:rsidRPr="00024D82">
        <w:rPr>
          <w:rFonts w:ascii="PragmaticaCTT" w:hAnsi="PragmaticaCTT"/>
          <w:sz w:val="22"/>
          <w:szCs w:val="22"/>
          <w:lang w:val="uk-UA"/>
        </w:rPr>
        <w:t xml:space="preserve"> законодавств</w:t>
      </w:r>
      <w:r w:rsidR="003633EB">
        <w:rPr>
          <w:rFonts w:ascii="PragmaticaCTT" w:hAnsi="PragmaticaCTT"/>
          <w:sz w:val="22"/>
          <w:szCs w:val="22"/>
          <w:lang w:val="uk-UA"/>
        </w:rPr>
        <w:t>ом</w:t>
      </w:r>
      <w:r w:rsidR="0063497F" w:rsidRPr="00024D82">
        <w:rPr>
          <w:rFonts w:ascii="PragmaticaCTT" w:hAnsi="PragmaticaCTT"/>
          <w:sz w:val="22"/>
          <w:szCs w:val="22"/>
          <w:lang w:val="uk-UA"/>
        </w:rPr>
        <w:t>.</w:t>
      </w:r>
    </w:p>
    <w:p w14:paraId="392FC7F8" w14:textId="77777777" w:rsidR="0063497F" w:rsidRPr="00024D82" w:rsidRDefault="0052663C" w:rsidP="0052663C">
      <w:pPr>
        <w:spacing w:line="276" w:lineRule="auto"/>
        <w:jc w:val="both"/>
        <w:rPr>
          <w:rFonts w:ascii="PragmaticaCTT" w:hAnsi="PragmaticaCTT"/>
          <w:sz w:val="22"/>
          <w:szCs w:val="22"/>
          <w:lang w:val="uk-UA"/>
        </w:rPr>
      </w:pPr>
      <w:r w:rsidRPr="00024D82">
        <w:rPr>
          <w:rFonts w:ascii="PragmaticaCTT" w:hAnsi="PragmaticaCTT"/>
          <w:sz w:val="22"/>
          <w:szCs w:val="22"/>
          <w:lang w:val="uk-UA"/>
        </w:rPr>
        <w:t>1</w:t>
      </w:r>
      <w:r w:rsidR="005C024A" w:rsidRPr="00024D82">
        <w:rPr>
          <w:rFonts w:ascii="PragmaticaCTT" w:hAnsi="PragmaticaCTT"/>
          <w:sz w:val="22"/>
          <w:szCs w:val="22"/>
          <w:lang w:val="uk-UA"/>
        </w:rPr>
        <w:t>0</w:t>
      </w:r>
      <w:r w:rsidRPr="00024D82">
        <w:rPr>
          <w:rFonts w:ascii="PragmaticaCTT" w:hAnsi="PragmaticaCTT"/>
          <w:sz w:val="22"/>
          <w:szCs w:val="22"/>
          <w:lang w:val="uk-UA"/>
        </w:rPr>
        <w:t xml:space="preserve">. </w:t>
      </w:r>
      <w:r w:rsidR="0063497F" w:rsidRPr="00024D82">
        <w:rPr>
          <w:rFonts w:ascii="PragmaticaCTT" w:hAnsi="PragmaticaCTT"/>
          <w:sz w:val="22"/>
          <w:szCs w:val="22"/>
          <w:lang w:val="uk-UA"/>
        </w:rPr>
        <w:t>Працівникам, які працюють на роботах із шкідливими і небезпечними умовами праці, а також на роботах, пов’язаних із забрудненням або здійснюваних у несприятливих температурних умовах, надавати</w:t>
      </w:r>
      <w:r w:rsidRPr="00024D82">
        <w:rPr>
          <w:rFonts w:ascii="PragmaticaCTT" w:hAnsi="PragmaticaCTT"/>
          <w:sz w:val="22"/>
          <w:szCs w:val="22"/>
          <w:lang w:val="uk-UA"/>
        </w:rPr>
        <w:t xml:space="preserve"> </w:t>
      </w:r>
      <w:r w:rsidRPr="00024D82">
        <w:rPr>
          <w:rFonts w:ascii="PragmaticaCTT" w:hAnsi="PragmaticaCTT"/>
          <w:snapToGrid w:val="0"/>
          <w:sz w:val="22"/>
          <w:szCs w:val="22"/>
          <w:lang w:val="uk-UA"/>
        </w:rPr>
        <w:t>на  підставах і в порядку, встановленому чинним законодавством України</w:t>
      </w:r>
      <w:r w:rsidR="0063497F" w:rsidRPr="00024D82">
        <w:rPr>
          <w:rFonts w:ascii="PragmaticaCTT" w:hAnsi="PragmaticaCTT"/>
          <w:sz w:val="22"/>
          <w:szCs w:val="22"/>
          <w:lang w:val="uk-UA"/>
        </w:rPr>
        <w:t>:</w:t>
      </w:r>
    </w:p>
    <w:p w14:paraId="79174617" w14:textId="63F41CAC" w:rsidR="00B734E9" w:rsidRPr="00024D82" w:rsidRDefault="0063497F" w:rsidP="00E1172E">
      <w:pPr>
        <w:pStyle w:val="a4"/>
        <w:widowControl w:val="0"/>
        <w:spacing w:line="276" w:lineRule="auto"/>
        <w:ind w:left="0" w:firstLine="0"/>
        <w:rPr>
          <w:rFonts w:ascii="PragmaticaCTT" w:hAnsi="PragmaticaCTT"/>
          <w:snapToGrid w:val="0"/>
          <w:sz w:val="22"/>
          <w:szCs w:val="22"/>
        </w:rPr>
      </w:pPr>
      <w:r w:rsidRPr="00024D82">
        <w:rPr>
          <w:rFonts w:ascii="PragmaticaCTT" w:hAnsi="PragmaticaCTT"/>
          <w:sz w:val="22"/>
          <w:szCs w:val="22"/>
        </w:rPr>
        <w:t xml:space="preserve">а) </w:t>
      </w:r>
      <w:r w:rsidR="00F14602" w:rsidRPr="00024D82">
        <w:rPr>
          <w:rFonts w:ascii="PragmaticaCTT" w:hAnsi="PragmaticaCTT"/>
          <w:sz w:val="22"/>
          <w:szCs w:val="22"/>
        </w:rPr>
        <w:t xml:space="preserve">Додаткові </w:t>
      </w:r>
      <w:r w:rsidRPr="00024D82">
        <w:rPr>
          <w:rFonts w:ascii="PragmaticaCTT" w:hAnsi="PragmaticaCTT"/>
          <w:sz w:val="22"/>
          <w:szCs w:val="22"/>
        </w:rPr>
        <w:t>відпустки за шкідливі і важкі умови праці</w:t>
      </w:r>
      <w:r w:rsidR="00E1172E" w:rsidRPr="00024D82">
        <w:rPr>
          <w:rFonts w:ascii="PragmaticaCTT" w:hAnsi="PragmaticaCTT"/>
          <w:sz w:val="22"/>
          <w:szCs w:val="22"/>
        </w:rPr>
        <w:t xml:space="preserve"> </w:t>
      </w:r>
      <w:r w:rsidR="008B445A" w:rsidRPr="008B445A">
        <w:rPr>
          <w:rFonts w:ascii="PragmaticaCTT" w:hAnsi="PragmaticaCTT"/>
          <w:sz w:val="22"/>
          <w:szCs w:val="22"/>
        </w:rPr>
        <w:t xml:space="preserve">у кількості згідно з додатком №1  </w:t>
      </w:r>
      <w:r w:rsidR="008B445A">
        <w:rPr>
          <w:rFonts w:ascii="PragmaticaCTT" w:hAnsi="PragmaticaCTT"/>
          <w:sz w:val="22"/>
          <w:szCs w:val="22"/>
        </w:rPr>
        <w:t xml:space="preserve">та </w:t>
      </w:r>
      <w:r w:rsidR="00D154EB" w:rsidRPr="00024D82">
        <w:rPr>
          <w:rFonts w:ascii="PragmaticaCTT" w:hAnsi="PragmaticaCTT"/>
          <w:sz w:val="22"/>
          <w:szCs w:val="22"/>
        </w:rPr>
        <w:t xml:space="preserve"> відповідно до встановлених законодавством норм та </w:t>
      </w:r>
      <w:r w:rsidR="004E7374" w:rsidRPr="00024D82">
        <w:rPr>
          <w:rFonts w:ascii="PragmaticaCTT" w:hAnsi="PragmaticaCTT"/>
          <w:sz w:val="22"/>
          <w:szCs w:val="22"/>
        </w:rPr>
        <w:t>за результатами атестації робочих місць за умовами праці.</w:t>
      </w:r>
    </w:p>
    <w:p w14:paraId="25F66861" w14:textId="77777777" w:rsidR="00DD6C63" w:rsidRDefault="0063497F" w:rsidP="00B734E9">
      <w:pPr>
        <w:pStyle w:val="a4"/>
        <w:widowControl w:val="0"/>
        <w:spacing w:line="276" w:lineRule="auto"/>
        <w:ind w:left="0" w:firstLine="0"/>
        <w:rPr>
          <w:rFonts w:ascii="PragmaticaCTT" w:hAnsi="PragmaticaCTT"/>
          <w:sz w:val="22"/>
          <w:szCs w:val="22"/>
        </w:rPr>
      </w:pPr>
      <w:r w:rsidRPr="00024D82">
        <w:rPr>
          <w:rFonts w:ascii="PragmaticaCTT" w:hAnsi="PragmaticaCTT"/>
          <w:sz w:val="22"/>
          <w:szCs w:val="22"/>
        </w:rPr>
        <w:t xml:space="preserve">б) </w:t>
      </w:r>
      <w:r w:rsidR="00F14602" w:rsidRPr="00024D82">
        <w:rPr>
          <w:rFonts w:ascii="PragmaticaCTT" w:hAnsi="PragmaticaCTT"/>
          <w:sz w:val="22"/>
          <w:szCs w:val="22"/>
        </w:rPr>
        <w:t xml:space="preserve">Видавати </w:t>
      </w:r>
      <w:r w:rsidRPr="00024D82">
        <w:rPr>
          <w:rFonts w:ascii="PragmaticaCTT" w:hAnsi="PragmaticaCTT"/>
          <w:sz w:val="22"/>
          <w:szCs w:val="22"/>
        </w:rPr>
        <w:t xml:space="preserve">безкоштовно молоко </w:t>
      </w:r>
      <w:r w:rsidR="00D154EB" w:rsidRPr="00024D82">
        <w:rPr>
          <w:rFonts w:ascii="PragmaticaCTT" w:hAnsi="PragmaticaCTT"/>
          <w:sz w:val="22"/>
          <w:szCs w:val="22"/>
        </w:rPr>
        <w:t xml:space="preserve"> відповідно до встановлених законодавством норм та </w:t>
      </w:r>
      <w:r w:rsidR="004E7374" w:rsidRPr="00024D82">
        <w:rPr>
          <w:rFonts w:ascii="PragmaticaCTT" w:hAnsi="PragmaticaCTT"/>
          <w:sz w:val="22"/>
          <w:szCs w:val="22"/>
        </w:rPr>
        <w:t>за</w:t>
      </w:r>
    </w:p>
    <w:p w14:paraId="7413ED88" w14:textId="77777777" w:rsidR="003425F3" w:rsidRDefault="003425F3" w:rsidP="00B734E9">
      <w:pPr>
        <w:pStyle w:val="a4"/>
        <w:widowControl w:val="0"/>
        <w:spacing w:line="276" w:lineRule="auto"/>
        <w:ind w:left="0" w:firstLine="0"/>
        <w:rPr>
          <w:rFonts w:ascii="PragmaticaCTT" w:hAnsi="PragmaticaCTT"/>
          <w:sz w:val="22"/>
          <w:szCs w:val="22"/>
        </w:rPr>
      </w:pPr>
    </w:p>
    <w:p w14:paraId="15379C38" w14:textId="77777777" w:rsidR="003425F3" w:rsidRDefault="003425F3" w:rsidP="00B734E9">
      <w:pPr>
        <w:pStyle w:val="a4"/>
        <w:widowControl w:val="0"/>
        <w:spacing w:line="276" w:lineRule="auto"/>
        <w:ind w:left="0" w:firstLine="0"/>
        <w:rPr>
          <w:rFonts w:ascii="PragmaticaCTT" w:hAnsi="PragmaticaCTT"/>
          <w:sz w:val="22"/>
          <w:szCs w:val="22"/>
        </w:rPr>
      </w:pPr>
    </w:p>
    <w:p w14:paraId="2DB6453B" w14:textId="77777777" w:rsidR="003425F3" w:rsidRDefault="003425F3" w:rsidP="00B734E9">
      <w:pPr>
        <w:pStyle w:val="a4"/>
        <w:widowControl w:val="0"/>
        <w:spacing w:line="276" w:lineRule="auto"/>
        <w:ind w:left="0" w:firstLine="0"/>
        <w:rPr>
          <w:rFonts w:ascii="PragmaticaCTT" w:hAnsi="PragmaticaCTT"/>
          <w:sz w:val="22"/>
          <w:szCs w:val="22"/>
        </w:rPr>
      </w:pPr>
    </w:p>
    <w:p w14:paraId="5910D133" w14:textId="1170C15A" w:rsidR="00DD6C63" w:rsidRPr="00024D82" w:rsidRDefault="004E7374" w:rsidP="00B734E9">
      <w:pPr>
        <w:pStyle w:val="a4"/>
        <w:widowControl w:val="0"/>
        <w:spacing w:line="276" w:lineRule="auto"/>
        <w:ind w:left="0" w:firstLine="0"/>
        <w:rPr>
          <w:rFonts w:ascii="PragmaticaCTT" w:hAnsi="PragmaticaCTT"/>
          <w:sz w:val="22"/>
          <w:szCs w:val="22"/>
        </w:rPr>
      </w:pPr>
      <w:r w:rsidRPr="00024D82">
        <w:rPr>
          <w:rFonts w:ascii="PragmaticaCTT" w:hAnsi="PragmaticaCTT"/>
          <w:sz w:val="22"/>
          <w:szCs w:val="22"/>
        </w:rPr>
        <w:lastRenderedPageBreak/>
        <w:t xml:space="preserve"> результатами атестації робочих місць за умовами праці.</w:t>
      </w:r>
    </w:p>
    <w:p w14:paraId="59442A6D" w14:textId="089A8706" w:rsidR="00B734E9" w:rsidRPr="00024D82" w:rsidRDefault="0063497F" w:rsidP="00B734E9">
      <w:pPr>
        <w:pStyle w:val="a4"/>
        <w:widowControl w:val="0"/>
        <w:spacing w:line="276" w:lineRule="auto"/>
        <w:ind w:left="0" w:firstLine="0"/>
        <w:rPr>
          <w:rFonts w:ascii="PragmaticaCTT" w:hAnsi="PragmaticaCTT"/>
          <w:snapToGrid w:val="0"/>
          <w:sz w:val="22"/>
          <w:szCs w:val="22"/>
        </w:rPr>
      </w:pPr>
      <w:r w:rsidRPr="00024D82">
        <w:rPr>
          <w:rFonts w:ascii="PragmaticaCTT" w:hAnsi="PragmaticaCTT"/>
          <w:sz w:val="22"/>
          <w:szCs w:val="22"/>
        </w:rPr>
        <w:t xml:space="preserve">в) </w:t>
      </w:r>
      <w:r w:rsidR="00F14602" w:rsidRPr="00024D82">
        <w:rPr>
          <w:rFonts w:ascii="PragmaticaCTT" w:hAnsi="PragmaticaCTT"/>
          <w:sz w:val="22"/>
          <w:szCs w:val="22"/>
        </w:rPr>
        <w:t>З</w:t>
      </w:r>
      <w:r w:rsidR="008A22E8" w:rsidRPr="00024D82">
        <w:rPr>
          <w:rFonts w:ascii="PragmaticaCTT" w:hAnsi="PragmaticaCTT"/>
          <w:sz w:val="22"/>
          <w:szCs w:val="22"/>
        </w:rPr>
        <w:t xml:space="preserve">абезпечувати наявність </w:t>
      </w:r>
      <w:r w:rsidR="00DC1384" w:rsidRPr="00024D82">
        <w:rPr>
          <w:rFonts w:ascii="PragmaticaCTT" w:hAnsi="PragmaticaCTT"/>
          <w:sz w:val="22"/>
          <w:szCs w:val="22"/>
        </w:rPr>
        <w:t xml:space="preserve">засобів </w:t>
      </w:r>
      <w:r w:rsidR="00AC7029" w:rsidRPr="00024D82">
        <w:rPr>
          <w:rFonts w:ascii="PragmaticaCTT" w:hAnsi="PragmaticaCTT"/>
          <w:sz w:val="22"/>
          <w:szCs w:val="22"/>
        </w:rPr>
        <w:t>дезінфекції</w:t>
      </w:r>
      <w:r w:rsidR="00DC1384" w:rsidRPr="00024D82">
        <w:rPr>
          <w:rFonts w:ascii="PragmaticaCTT" w:hAnsi="PragmaticaCTT"/>
          <w:sz w:val="22"/>
          <w:szCs w:val="22"/>
        </w:rPr>
        <w:t xml:space="preserve"> у місцях відпочинку та гігієни.</w:t>
      </w:r>
    </w:p>
    <w:p w14:paraId="271C8658" w14:textId="55565C10" w:rsidR="00F14602" w:rsidRPr="00024D82" w:rsidRDefault="00716B3F" w:rsidP="00B734E9">
      <w:pPr>
        <w:spacing w:line="276" w:lineRule="auto"/>
        <w:jc w:val="both"/>
        <w:rPr>
          <w:rFonts w:ascii="PragmaticaCTT" w:hAnsi="PragmaticaCTT"/>
          <w:sz w:val="22"/>
          <w:szCs w:val="22"/>
          <w:lang w:val="uk-UA"/>
        </w:rPr>
      </w:pPr>
      <w:r w:rsidRPr="00024D82">
        <w:rPr>
          <w:rFonts w:ascii="PragmaticaCTT" w:hAnsi="PragmaticaCTT"/>
          <w:sz w:val="22"/>
          <w:szCs w:val="22"/>
          <w:lang w:val="uk-UA"/>
        </w:rPr>
        <w:t>г</w:t>
      </w:r>
      <w:r w:rsidR="008602D4" w:rsidRPr="00024D82">
        <w:rPr>
          <w:rFonts w:ascii="PragmaticaCTT" w:hAnsi="PragmaticaCTT"/>
          <w:sz w:val="22"/>
          <w:szCs w:val="22"/>
          <w:lang w:val="uk-UA"/>
        </w:rPr>
        <w:t xml:space="preserve">) </w:t>
      </w:r>
      <w:r w:rsidR="00F14602" w:rsidRPr="00024D82">
        <w:rPr>
          <w:rFonts w:ascii="PragmaticaCTT" w:hAnsi="PragmaticaCTT"/>
          <w:sz w:val="22"/>
          <w:szCs w:val="22"/>
          <w:lang w:val="uk-UA"/>
        </w:rPr>
        <w:t>П</w:t>
      </w:r>
      <w:r w:rsidR="0052663C" w:rsidRPr="00024D82">
        <w:rPr>
          <w:rFonts w:ascii="PragmaticaCTT" w:hAnsi="PragmaticaCTT"/>
          <w:sz w:val="22"/>
          <w:szCs w:val="22"/>
          <w:lang w:val="uk-UA"/>
        </w:rPr>
        <w:t xml:space="preserve">рацівникам </w:t>
      </w:r>
      <w:r w:rsidR="008602D4" w:rsidRPr="00024D82">
        <w:rPr>
          <w:rFonts w:ascii="PragmaticaCTT" w:hAnsi="PragmaticaCTT"/>
          <w:sz w:val="22"/>
          <w:szCs w:val="22"/>
          <w:lang w:val="uk-UA"/>
        </w:rPr>
        <w:t xml:space="preserve">окремих професій з інтенсивними та агресивними умовами праці </w:t>
      </w:r>
      <w:r w:rsidR="00F14602" w:rsidRPr="00024D82">
        <w:rPr>
          <w:rFonts w:ascii="PragmaticaCTT" w:hAnsi="PragmaticaCTT"/>
          <w:sz w:val="22"/>
          <w:szCs w:val="22"/>
          <w:lang w:val="uk-UA"/>
        </w:rPr>
        <w:t xml:space="preserve"> відповідно до встановлених законодавством норм </w:t>
      </w:r>
      <w:r w:rsidR="008602D4" w:rsidRPr="00024D82">
        <w:rPr>
          <w:rFonts w:ascii="PragmaticaCTT" w:hAnsi="PragmaticaCTT"/>
          <w:sz w:val="22"/>
          <w:szCs w:val="22"/>
          <w:lang w:val="uk-UA"/>
        </w:rPr>
        <w:t>видавати спецодяг</w:t>
      </w:r>
      <w:r w:rsidR="0052663C" w:rsidRPr="00024D82">
        <w:rPr>
          <w:rFonts w:ascii="PragmaticaCTT" w:hAnsi="PragmaticaCTT"/>
          <w:sz w:val="22"/>
          <w:szCs w:val="22"/>
          <w:lang w:val="uk-UA"/>
        </w:rPr>
        <w:t xml:space="preserve"> та </w:t>
      </w:r>
      <w:r w:rsidR="00581E09" w:rsidRPr="00024D82">
        <w:rPr>
          <w:rFonts w:ascii="PragmaticaCTT" w:hAnsi="PragmaticaCTT"/>
          <w:sz w:val="22"/>
          <w:szCs w:val="22"/>
          <w:lang w:val="uk-UA"/>
        </w:rPr>
        <w:t>спецвзуття</w:t>
      </w:r>
      <w:r w:rsidR="00D154EB" w:rsidRPr="00024D82">
        <w:rPr>
          <w:rFonts w:ascii="PragmaticaCTT" w:hAnsi="PragmaticaCTT"/>
          <w:sz w:val="22"/>
          <w:szCs w:val="22"/>
          <w:lang w:val="uk-UA"/>
        </w:rPr>
        <w:t xml:space="preserve"> </w:t>
      </w:r>
      <w:r w:rsidR="00581E09" w:rsidRPr="00024D82">
        <w:rPr>
          <w:rFonts w:ascii="PragmaticaCTT" w:hAnsi="PragmaticaCTT"/>
          <w:sz w:val="22"/>
          <w:szCs w:val="22"/>
          <w:lang w:val="uk-UA"/>
        </w:rPr>
        <w:t>, які мають використовуватись виключно у процесі виконання службових обов’язків</w:t>
      </w:r>
      <w:r w:rsidR="00B734E9" w:rsidRPr="00024D82">
        <w:rPr>
          <w:rFonts w:ascii="PragmaticaCTT" w:hAnsi="PragmaticaCTT"/>
          <w:snapToGrid w:val="0"/>
          <w:sz w:val="22"/>
          <w:szCs w:val="22"/>
          <w:lang w:val="uk-UA"/>
        </w:rPr>
        <w:t>.</w:t>
      </w:r>
      <w:r w:rsidR="00F14602" w:rsidRPr="00024D82">
        <w:rPr>
          <w:rFonts w:ascii="PragmaticaCTT" w:hAnsi="PragmaticaCTT"/>
          <w:snapToGrid w:val="0"/>
          <w:sz w:val="22"/>
          <w:szCs w:val="22"/>
          <w:lang w:val="uk-UA"/>
        </w:rPr>
        <w:t xml:space="preserve"> </w:t>
      </w:r>
      <w:r w:rsidR="00F14602" w:rsidRPr="00024D82">
        <w:rPr>
          <w:rFonts w:ascii="PragmaticaCTT" w:hAnsi="PragmaticaCTT"/>
          <w:sz w:val="22"/>
          <w:szCs w:val="22"/>
          <w:lang w:val="uk-UA"/>
        </w:rPr>
        <w:t>Приймаючи до уваги специфіку виробництва, вимог технологічних процесів та нормативних актів з охорони праці забезпечення спецодягом, спецвзуттям та іншими засобами індивідуального захисту може відбуватися понад встановлені норми.</w:t>
      </w:r>
    </w:p>
    <w:p w14:paraId="0C5AA348" w14:textId="77777777" w:rsidR="00BE6437" w:rsidRPr="00245BB8" w:rsidRDefault="00B734E9" w:rsidP="00B734E9">
      <w:pPr>
        <w:pStyle w:val="a4"/>
        <w:spacing w:line="276" w:lineRule="auto"/>
        <w:ind w:left="0" w:firstLine="0"/>
        <w:rPr>
          <w:rFonts w:ascii="PragmaticaCTT" w:hAnsi="PragmaticaCTT"/>
          <w:sz w:val="22"/>
          <w:szCs w:val="22"/>
        </w:rPr>
      </w:pPr>
      <w:r w:rsidRPr="00024D82">
        <w:rPr>
          <w:rFonts w:ascii="PragmaticaCTT" w:hAnsi="PragmaticaCTT"/>
          <w:sz w:val="22"/>
          <w:szCs w:val="22"/>
        </w:rPr>
        <w:t>1</w:t>
      </w:r>
      <w:r w:rsidR="005C024A" w:rsidRPr="00024D82">
        <w:rPr>
          <w:rFonts w:ascii="PragmaticaCTT" w:hAnsi="PragmaticaCTT"/>
          <w:sz w:val="22"/>
          <w:szCs w:val="22"/>
          <w:lang w:val="ru-RU"/>
        </w:rPr>
        <w:t>1</w:t>
      </w:r>
      <w:r w:rsidRPr="00024D82">
        <w:rPr>
          <w:rFonts w:ascii="PragmaticaCTT" w:hAnsi="PragmaticaCTT"/>
          <w:sz w:val="22"/>
          <w:szCs w:val="22"/>
        </w:rPr>
        <w:t xml:space="preserve">. </w:t>
      </w:r>
      <w:r w:rsidR="006F38B6" w:rsidRPr="00024D82">
        <w:rPr>
          <w:rFonts w:ascii="PragmaticaCTT" w:hAnsi="PragmaticaCTT"/>
          <w:sz w:val="22"/>
          <w:szCs w:val="22"/>
        </w:rPr>
        <w:t xml:space="preserve">З метою поліпшення праці жінок не допускати працю жінок на важких роботах і роботах з небезпечними умовами праці, не залучати жінок до підіймання та переміщення речей, </w:t>
      </w:r>
      <w:r w:rsidR="006F38B6" w:rsidRPr="00245BB8">
        <w:rPr>
          <w:rFonts w:ascii="PragmaticaCTT" w:hAnsi="PragmaticaCTT"/>
          <w:sz w:val="22"/>
          <w:szCs w:val="22"/>
        </w:rPr>
        <w:t>маса яких перевищує встановлені для них граничні норми.</w:t>
      </w:r>
    </w:p>
    <w:p w14:paraId="0C36B54F" w14:textId="77777777" w:rsidR="006F38B6" w:rsidRPr="00024D82" w:rsidRDefault="00EE0FCC" w:rsidP="00EE0FCC">
      <w:pPr>
        <w:pStyle w:val="a4"/>
        <w:spacing w:line="276" w:lineRule="auto"/>
        <w:ind w:left="0" w:firstLine="0"/>
        <w:rPr>
          <w:rFonts w:ascii="PragmaticaCTT" w:hAnsi="PragmaticaCTT"/>
          <w:sz w:val="22"/>
          <w:szCs w:val="22"/>
        </w:rPr>
      </w:pPr>
      <w:r w:rsidRPr="00245BB8">
        <w:rPr>
          <w:rFonts w:ascii="PragmaticaCTT" w:hAnsi="PragmaticaCTT"/>
          <w:sz w:val="22"/>
          <w:szCs w:val="22"/>
        </w:rPr>
        <w:t>1</w:t>
      </w:r>
      <w:r w:rsidR="005C024A" w:rsidRPr="00245BB8">
        <w:rPr>
          <w:rFonts w:ascii="PragmaticaCTT" w:hAnsi="PragmaticaCTT"/>
          <w:sz w:val="22"/>
          <w:szCs w:val="22"/>
        </w:rPr>
        <w:t>2</w:t>
      </w:r>
      <w:r w:rsidRPr="00245BB8">
        <w:rPr>
          <w:rFonts w:ascii="PragmaticaCTT" w:hAnsi="PragmaticaCTT"/>
          <w:sz w:val="22"/>
          <w:szCs w:val="22"/>
        </w:rPr>
        <w:t xml:space="preserve">. </w:t>
      </w:r>
      <w:r w:rsidR="006F38B6" w:rsidRPr="00245BB8">
        <w:rPr>
          <w:rFonts w:ascii="PragmaticaCTT" w:hAnsi="PragmaticaCTT"/>
          <w:sz w:val="22"/>
          <w:szCs w:val="22"/>
        </w:rPr>
        <w:t>Створювати для працівників</w:t>
      </w:r>
      <w:r w:rsidR="005C024A" w:rsidRPr="00245BB8">
        <w:rPr>
          <w:rFonts w:ascii="PragmaticaCTT" w:hAnsi="PragmaticaCTT"/>
          <w:sz w:val="22"/>
          <w:szCs w:val="22"/>
        </w:rPr>
        <w:t xml:space="preserve"> </w:t>
      </w:r>
      <w:r w:rsidR="006F38B6" w:rsidRPr="00245BB8">
        <w:rPr>
          <w:rFonts w:ascii="PragmaticaCTT" w:hAnsi="PragmaticaCTT"/>
          <w:sz w:val="22"/>
          <w:szCs w:val="22"/>
        </w:rPr>
        <w:t>-</w:t>
      </w:r>
      <w:r w:rsidR="005C024A" w:rsidRPr="00245BB8">
        <w:rPr>
          <w:rFonts w:ascii="PragmaticaCTT" w:hAnsi="PragmaticaCTT"/>
          <w:sz w:val="22"/>
          <w:szCs w:val="22"/>
        </w:rPr>
        <w:t xml:space="preserve"> осіб з </w:t>
      </w:r>
      <w:r w:rsidR="006F38B6" w:rsidRPr="00245BB8">
        <w:rPr>
          <w:rFonts w:ascii="PragmaticaCTT" w:hAnsi="PragmaticaCTT"/>
          <w:sz w:val="22"/>
          <w:szCs w:val="22"/>
        </w:rPr>
        <w:t>інвалід</w:t>
      </w:r>
      <w:r w:rsidR="005C024A" w:rsidRPr="00245BB8">
        <w:rPr>
          <w:rFonts w:ascii="PragmaticaCTT" w:hAnsi="PragmaticaCTT"/>
          <w:sz w:val="22"/>
          <w:szCs w:val="22"/>
        </w:rPr>
        <w:t>ністю</w:t>
      </w:r>
      <w:r w:rsidR="006F38B6" w:rsidRPr="00245BB8">
        <w:rPr>
          <w:rFonts w:ascii="PragmaticaCTT" w:hAnsi="PragmaticaCTT"/>
          <w:sz w:val="22"/>
          <w:szCs w:val="22"/>
        </w:rPr>
        <w:t xml:space="preserve"> умови праці з урахуванням рекомендацій медико-соціальної експертизи, встановлювати на їх прохання неповний робочий день, або неповний робочий тиждень і пільгові умови праці, не залучати працівників</w:t>
      </w:r>
      <w:r w:rsidR="005C024A" w:rsidRPr="00245BB8">
        <w:rPr>
          <w:rFonts w:ascii="PragmaticaCTT" w:hAnsi="PragmaticaCTT"/>
          <w:sz w:val="22"/>
          <w:szCs w:val="22"/>
        </w:rPr>
        <w:t xml:space="preserve"> </w:t>
      </w:r>
      <w:r w:rsidR="00AA660E" w:rsidRPr="00245BB8">
        <w:rPr>
          <w:rFonts w:ascii="PragmaticaCTT" w:hAnsi="PragmaticaCTT"/>
          <w:sz w:val="22"/>
          <w:szCs w:val="22"/>
        </w:rPr>
        <w:t>-</w:t>
      </w:r>
      <w:r w:rsidR="005C024A" w:rsidRPr="00245BB8">
        <w:rPr>
          <w:rFonts w:ascii="PragmaticaCTT" w:hAnsi="PragmaticaCTT"/>
          <w:sz w:val="22"/>
          <w:szCs w:val="22"/>
        </w:rPr>
        <w:t xml:space="preserve"> осіб з інвалідністю </w:t>
      </w:r>
      <w:r w:rsidR="006F38B6" w:rsidRPr="00245BB8">
        <w:rPr>
          <w:rFonts w:ascii="PragmaticaCTT" w:hAnsi="PragmaticaCTT"/>
          <w:sz w:val="22"/>
          <w:szCs w:val="22"/>
        </w:rPr>
        <w:t>до роботи в надурочний та нічний час без їх згоди.</w:t>
      </w:r>
    </w:p>
    <w:p w14:paraId="29D65B5C" w14:textId="6D16A85A" w:rsidR="006F38B6" w:rsidRPr="00024D82" w:rsidRDefault="00EE0FCC" w:rsidP="00EE0FCC">
      <w:pPr>
        <w:pStyle w:val="a4"/>
        <w:spacing w:line="276" w:lineRule="auto"/>
        <w:ind w:left="0" w:firstLine="0"/>
        <w:rPr>
          <w:rFonts w:ascii="PragmaticaCTT" w:hAnsi="PragmaticaCTT"/>
          <w:sz w:val="22"/>
          <w:szCs w:val="22"/>
        </w:rPr>
      </w:pPr>
      <w:r w:rsidRPr="00024D82">
        <w:rPr>
          <w:rFonts w:ascii="PragmaticaCTT" w:hAnsi="PragmaticaCTT"/>
          <w:sz w:val="22"/>
          <w:szCs w:val="22"/>
        </w:rPr>
        <w:t>1</w:t>
      </w:r>
      <w:r w:rsidR="005C024A" w:rsidRPr="00024D82">
        <w:rPr>
          <w:rFonts w:ascii="PragmaticaCTT" w:hAnsi="PragmaticaCTT"/>
          <w:sz w:val="22"/>
          <w:szCs w:val="22"/>
          <w:lang w:val="ru-RU"/>
        </w:rPr>
        <w:t>3</w:t>
      </w:r>
      <w:r w:rsidRPr="00024D82">
        <w:rPr>
          <w:rFonts w:ascii="PragmaticaCTT" w:hAnsi="PragmaticaCTT"/>
          <w:sz w:val="22"/>
          <w:szCs w:val="22"/>
        </w:rPr>
        <w:t xml:space="preserve">. </w:t>
      </w:r>
      <w:r w:rsidR="006F38B6" w:rsidRPr="00024D82">
        <w:rPr>
          <w:rFonts w:ascii="PragmaticaCTT" w:hAnsi="PragmaticaCTT"/>
          <w:sz w:val="22"/>
          <w:szCs w:val="22"/>
        </w:rPr>
        <w:t xml:space="preserve">Проводити навчання з питань охорони праці працівників при прийнятті їх на роботу і в процесі роботи </w:t>
      </w:r>
      <w:r w:rsidR="003633EB">
        <w:rPr>
          <w:rFonts w:ascii="PragmaticaCTT" w:hAnsi="PragmaticaCTT"/>
          <w:sz w:val="22"/>
          <w:szCs w:val="22"/>
        </w:rPr>
        <w:t xml:space="preserve">згідно </w:t>
      </w:r>
      <w:r w:rsidR="006F38B6" w:rsidRPr="00024D82">
        <w:rPr>
          <w:rFonts w:ascii="PragmaticaCTT" w:hAnsi="PragmaticaCTT"/>
          <w:sz w:val="22"/>
          <w:szCs w:val="22"/>
        </w:rPr>
        <w:t xml:space="preserve"> з чинним законодавством та іншими нормативними актами, що регулюють ці питання. Допуск до роботи осіб, які не пройшли навчання, інструктаж і перевірку знань з охорони праці та пожежної безпеки, забороняється.</w:t>
      </w:r>
    </w:p>
    <w:p w14:paraId="1F7BB316" w14:textId="77777777" w:rsidR="006F38B6" w:rsidRPr="00024D82" w:rsidRDefault="00EE0FCC" w:rsidP="00EE0FCC">
      <w:pPr>
        <w:pStyle w:val="a4"/>
        <w:spacing w:line="276" w:lineRule="auto"/>
        <w:ind w:left="0" w:firstLine="0"/>
        <w:rPr>
          <w:rFonts w:ascii="PragmaticaCTT" w:hAnsi="PragmaticaCTT"/>
          <w:sz w:val="22"/>
          <w:szCs w:val="22"/>
        </w:rPr>
      </w:pPr>
      <w:r w:rsidRPr="00024D82">
        <w:rPr>
          <w:rFonts w:ascii="PragmaticaCTT" w:hAnsi="PragmaticaCTT"/>
          <w:sz w:val="22"/>
          <w:szCs w:val="22"/>
        </w:rPr>
        <w:t>1</w:t>
      </w:r>
      <w:r w:rsidR="005C024A" w:rsidRPr="00024D82">
        <w:rPr>
          <w:rFonts w:ascii="PragmaticaCTT" w:hAnsi="PragmaticaCTT"/>
          <w:sz w:val="22"/>
          <w:szCs w:val="22"/>
        </w:rPr>
        <w:t>4</w:t>
      </w:r>
      <w:r w:rsidRPr="00024D82">
        <w:rPr>
          <w:rFonts w:ascii="PragmaticaCTT" w:hAnsi="PragmaticaCTT"/>
          <w:sz w:val="22"/>
          <w:szCs w:val="22"/>
        </w:rPr>
        <w:t xml:space="preserve">. </w:t>
      </w:r>
      <w:r w:rsidR="006F38B6" w:rsidRPr="00024D82">
        <w:rPr>
          <w:rFonts w:ascii="PragmaticaCTT" w:hAnsi="PragmaticaCTT"/>
          <w:sz w:val="22"/>
          <w:szCs w:val="22"/>
        </w:rPr>
        <w:t>Забезпечити суворе дотримання головними спеціалістами і керівниками всіх структурних підрозділів підприємства вимог чинного законодавства і підзаконних нормативних актів з охорони праці, пожежної безпеки, технологічної дисципліни, графіків планово-попереджувального ремонту.</w:t>
      </w:r>
    </w:p>
    <w:p w14:paraId="67922496" w14:textId="77777777" w:rsidR="006F38B6" w:rsidRPr="00024D82" w:rsidRDefault="00EE0FCC" w:rsidP="00EE0FCC">
      <w:pPr>
        <w:pStyle w:val="a4"/>
        <w:spacing w:line="276" w:lineRule="auto"/>
        <w:ind w:left="0" w:firstLine="0"/>
        <w:rPr>
          <w:rFonts w:ascii="PragmaticaCTT" w:hAnsi="PragmaticaCTT"/>
          <w:sz w:val="22"/>
          <w:szCs w:val="22"/>
        </w:rPr>
      </w:pPr>
      <w:r w:rsidRPr="00024D82">
        <w:rPr>
          <w:rFonts w:ascii="PragmaticaCTT" w:hAnsi="PragmaticaCTT"/>
          <w:sz w:val="22"/>
          <w:szCs w:val="22"/>
        </w:rPr>
        <w:t>1</w:t>
      </w:r>
      <w:r w:rsidR="00E55503" w:rsidRPr="00024D82">
        <w:rPr>
          <w:rFonts w:ascii="PragmaticaCTT" w:hAnsi="PragmaticaCTT"/>
          <w:sz w:val="22"/>
          <w:szCs w:val="22"/>
        </w:rPr>
        <w:t>5</w:t>
      </w:r>
      <w:r w:rsidRPr="00024D82">
        <w:rPr>
          <w:rFonts w:ascii="PragmaticaCTT" w:hAnsi="PragmaticaCTT"/>
          <w:sz w:val="22"/>
          <w:szCs w:val="22"/>
        </w:rPr>
        <w:t xml:space="preserve">. </w:t>
      </w:r>
      <w:r w:rsidR="006F38B6" w:rsidRPr="00024D82">
        <w:rPr>
          <w:rFonts w:ascii="PragmaticaCTT" w:hAnsi="PragmaticaCTT"/>
          <w:sz w:val="22"/>
          <w:szCs w:val="22"/>
        </w:rPr>
        <w:t xml:space="preserve">Не дозволяти </w:t>
      </w:r>
      <w:r w:rsidR="0052663C" w:rsidRPr="00024D82">
        <w:rPr>
          <w:rFonts w:ascii="PragmaticaCTT" w:hAnsi="PragmaticaCTT"/>
          <w:sz w:val="22"/>
          <w:szCs w:val="22"/>
        </w:rPr>
        <w:t xml:space="preserve">робітникам </w:t>
      </w:r>
      <w:r w:rsidR="006F38B6" w:rsidRPr="00024D82">
        <w:rPr>
          <w:rFonts w:ascii="PragmaticaCTT" w:hAnsi="PragmaticaCTT"/>
          <w:sz w:val="22"/>
          <w:szCs w:val="22"/>
        </w:rPr>
        <w:t>працювати на несправному обладнанні.</w:t>
      </w:r>
    </w:p>
    <w:p w14:paraId="6C928746" w14:textId="77777777" w:rsidR="006F38B6" w:rsidRPr="00024D82" w:rsidRDefault="00EE0FCC" w:rsidP="00EE0FCC">
      <w:pPr>
        <w:pStyle w:val="a4"/>
        <w:spacing w:line="276" w:lineRule="auto"/>
        <w:ind w:left="0" w:firstLine="0"/>
        <w:rPr>
          <w:rFonts w:ascii="PragmaticaCTT" w:hAnsi="PragmaticaCTT"/>
          <w:sz w:val="22"/>
          <w:szCs w:val="22"/>
        </w:rPr>
      </w:pPr>
      <w:r w:rsidRPr="00024D82">
        <w:rPr>
          <w:rFonts w:ascii="PragmaticaCTT" w:hAnsi="PragmaticaCTT"/>
          <w:sz w:val="22"/>
          <w:szCs w:val="22"/>
        </w:rPr>
        <w:t>1</w:t>
      </w:r>
      <w:r w:rsidR="00E55503" w:rsidRPr="00024D82">
        <w:rPr>
          <w:rFonts w:ascii="PragmaticaCTT" w:hAnsi="PragmaticaCTT"/>
          <w:sz w:val="22"/>
          <w:szCs w:val="22"/>
        </w:rPr>
        <w:t>6</w:t>
      </w:r>
      <w:r w:rsidRPr="00024D82">
        <w:rPr>
          <w:rFonts w:ascii="PragmaticaCTT" w:hAnsi="PragmaticaCTT"/>
          <w:sz w:val="22"/>
          <w:szCs w:val="22"/>
        </w:rPr>
        <w:t xml:space="preserve">. </w:t>
      </w:r>
      <w:r w:rsidR="006F38B6" w:rsidRPr="00024D82">
        <w:rPr>
          <w:rFonts w:ascii="PragmaticaCTT" w:hAnsi="PragmaticaCTT"/>
          <w:sz w:val="22"/>
          <w:szCs w:val="22"/>
        </w:rPr>
        <w:t xml:space="preserve">Притягати </w:t>
      </w:r>
      <w:r w:rsidR="0052663C" w:rsidRPr="00024D82">
        <w:rPr>
          <w:rFonts w:ascii="PragmaticaCTT" w:hAnsi="PragmaticaCTT"/>
          <w:sz w:val="22"/>
          <w:szCs w:val="22"/>
        </w:rPr>
        <w:t xml:space="preserve">робітників </w:t>
      </w:r>
      <w:r w:rsidR="006F38B6" w:rsidRPr="00024D82">
        <w:rPr>
          <w:rFonts w:ascii="PragmaticaCTT" w:hAnsi="PragmaticaCTT"/>
          <w:sz w:val="22"/>
          <w:szCs w:val="22"/>
        </w:rPr>
        <w:t>до дисциплінарної і матеріальної відповідальності за порушення вимог законодавства про охорону праці</w:t>
      </w:r>
      <w:r w:rsidR="0052663C" w:rsidRPr="00024D82">
        <w:rPr>
          <w:rFonts w:ascii="PragmaticaCTT" w:hAnsi="PragmaticaCTT"/>
          <w:sz w:val="22"/>
          <w:szCs w:val="22"/>
        </w:rPr>
        <w:t>,</w:t>
      </w:r>
      <w:r w:rsidR="006F38B6" w:rsidRPr="00024D82">
        <w:rPr>
          <w:rFonts w:ascii="PragmaticaCTT" w:hAnsi="PragmaticaCTT"/>
          <w:sz w:val="22"/>
          <w:szCs w:val="22"/>
        </w:rPr>
        <w:t xml:space="preserve"> пожежну безпеку та внутрішніх актів з питань охорони праці.</w:t>
      </w:r>
    </w:p>
    <w:p w14:paraId="4C5C8124" w14:textId="6388252C" w:rsidR="006F38B6" w:rsidRPr="00024D82" w:rsidRDefault="00542175" w:rsidP="00EE0FCC">
      <w:pPr>
        <w:pStyle w:val="a4"/>
        <w:spacing w:line="276" w:lineRule="auto"/>
        <w:ind w:left="0" w:firstLine="0"/>
        <w:rPr>
          <w:rFonts w:ascii="PragmaticaCTT" w:hAnsi="PragmaticaCTT"/>
          <w:sz w:val="22"/>
          <w:szCs w:val="22"/>
        </w:rPr>
      </w:pPr>
      <w:r w:rsidRPr="00024D82">
        <w:rPr>
          <w:rFonts w:ascii="PragmaticaCTT" w:hAnsi="PragmaticaCTT"/>
          <w:sz w:val="22"/>
          <w:szCs w:val="22"/>
          <w:lang w:val="ru-RU"/>
        </w:rPr>
        <w:t>1</w:t>
      </w:r>
      <w:r w:rsidR="00E55503" w:rsidRPr="00024D82">
        <w:rPr>
          <w:rFonts w:ascii="PragmaticaCTT" w:hAnsi="PragmaticaCTT"/>
          <w:sz w:val="22"/>
          <w:szCs w:val="22"/>
          <w:lang w:val="ru-RU"/>
        </w:rPr>
        <w:t>7</w:t>
      </w:r>
      <w:r w:rsidR="00EE0FCC" w:rsidRPr="00024D82">
        <w:rPr>
          <w:rFonts w:ascii="PragmaticaCTT" w:hAnsi="PragmaticaCTT"/>
          <w:sz w:val="22"/>
          <w:szCs w:val="22"/>
        </w:rPr>
        <w:t xml:space="preserve">. </w:t>
      </w:r>
      <w:r w:rsidR="006F38B6" w:rsidRPr="00024D82">
        <w:rPr>
          <w:rFonts w:ascii="PragmaticaCTT" w:hAnsi="PragmaticaCTT"/>
          <w:sz w:val="22"/>
          <w:szCs w:val="22"/>
        </w:rPr>
        <w:t xml:space="preserve">Здійснювати контроль за діяльністю </w:t>
      </w:r>
      <w:r w:rsidR="00AA660E" w:rsidRPr="00024D82">
        <w:rPr>
          <w:rFonts w:ascii="PragmaticaCTT" w:hAnsi="PragmaticaCTT"/>
          <w:sz w:val="22"/>
          <w:szCs w:val="22"/>
        </w:rPr>
        <w:t xml:space="preserve">підрозділу </w:t>
      </w:r>
      <w:r w:rsidR="006F38B6" w:rsidRPr="00024D82">
        <w:rPr>
          <w:rFonts w:ascii="PragmaticaCTT" w:hAnsi="PragmaticaCTT"/>
          <w:sz w:val="22"/>
          <w:szCs w:val="22"/>
        </w:rPr>
        <w:t>охорони праці підприємства, всіляко сприяти ї</w:t>
      </w:r>
      <w:r w:rsidR="00382D4F">
        <w:rPr>
          <w:rFonts w:ascii="PragmaticaCTT" w:hAnsi="PragmaticaCTT"/>
          <w:sz w:val="22"/>
          <w:szCs w:val="22"/>
        </w:rPr>
        <w:t xml:space="preserve"> </w:t>
      </w:r>
      <w:r w:rsidR="003633EB">
        <w:rPr>
          <w:rFonts w:ascii="PragmaticaCTT" w:hAnsi="PragmaticaCTT"/>
          <w:sz w:val="22"/>
          <w:szCs w:val="22"/>
        </w:rPr>
        <w:t>його</w:t>
      </w:r>
      <w:r w:rsidR="006F38B6" w:rsidRPr="00024D82">
        <w:rPr>
          <w:rFonts w:ascii="PragmaticaCTT" w:hAnsi="PragmaticaCTT"/>
          <w:sz w:val="22"/>
          <w:szCs w:val="22"/>
        </w:rPr>
        <w:t xml:space="preserve"> роботі.</w:t>
      </w:r>
    </w:p>
    <w:p w14:paraId="13D30D89" w14:textId="19DA6AF5" w:rsidR="006F38B6" w:rsidRPr="00024D82" w:rsidRDefault="00341E9D" w:rsidP="00EE0FCC">
      <w:pPr>
        <w:pStyle w:val="a4"/>
        <w:spacing w:line="276" w:lineRule="auto"/>
        <w:ind w:left="0" w:firstLine="0"/>
        <w:rPr>
          <w:rFonts w:ascii="PragmaticaCTT" w:hAnsi="PragmaticaCTT"/>
          <w:sz w:val="22"/>
          <w:szCs w:val="22"/>
        </w:rPr>
      </w:pPr>
      <w:r w:rsidRPr="00024D82">
        <w:rPr>
          <w:rFonts w:ascii="PragmaticaCTT" w:hAnsi="PragmaticaCTT"/>
          <w:sz w:val="22"/>
          <w:szCs w:val="22"/>
        </w:rPr>
        <w:t>1</w:t>
      </w:r>
      <w:r w:rsidR="00E55503" w:rsidRPr="00024D82">
        <w:rPr>
          <w:rFonts w:ascii="PragmaticaCTT" w:hAnsi="PragmaticaCTT"/>
          <w:sz w:val="22"/>
          <w:szCs w:val="22"/>
        </w:rPr>
        <w:t>8</w:t>
      </w:r>
      <w:r w:rsidR="00EE0FCC" w:rsidRPr="00024D82">
        <w:rPr>
          <w:rFonts w:ascii="PragmaticaCTT" w:hAnsi="PragmaticaCTT"/>
          <w:sz w:val="22"/>
          <w:szCs w:val="22"/>
        </w:rPr>
        <w:t xml:space="preserve">. </w:t>
      </w:r>
      <w:r w:rsidR="006F38B6" w:rsidRPr="00024D82">
        <w:rPr>
          <w:rFonts w:ascii="PragmaticaCTT" w:hAnsi="PragmaticaCTT"/>
          <w:sz w:val="22"/>
          <w:szCs w:val="22"/>
        </w:rPr>
        <w:t>Утримувати у належному стані санітарно-побутові приміщення</w:t>
      </w:r>
      <w:r w:rsidR="00B10F20" w:rsidRPr="00024D82">
        <w:rPr>
          <w:rFonts w:ascii="PragmaticaCTT" w:hAnsi="PragmaticaCTT"/>
          <w:sz w:val="22"/>
          <w:szCs w:val="22"/>
        </w:rPr>
        <w:t xml:space="preserve"> і територію </w:t>
      </w:r>
      <w:r w:rsidR="0052663C" w:rsidRPr="00024D82">
        <w:rPr>
          <w:rFonts w:ascii="PragmaticaCTT" w:hAnsi="PragmaticaCTT"/>
          <w:sz w:val="22"/>
          <w:szCs w:val="22"/>
        </w:rPr>
        <w:t>підприємства</w:t>
      </w:r>
      <w:r w:rsidR="006F38B6" w:rsidRPr="00024D82">
        <w:rPr>
          <w:rFonts w:ascii="PragmaticaCTT" w:hAnsi="PragmaticaCTT"/>
          <w:sz w:val="22"/>
          <w:szCs w:val="22"/>
        </w:rPr>
        <w:t xml:space="preserve">. </w:t>
      </w:r>
      <w:r w:rsidR="00FB01FE" w:rsidRPr="00024D82">
        <w:rPr>
          <w:rFonts w:ascii="PragmaticaCTT" w:hAnsi="PragmaticaCTT"/>
          <w:sz w:val="22"/>
          <w:szCs w:val="22"/>
        </w:rPr>
        <w:t>Д</w:t>
      </w:r>
      <w:r w:rsidR="006F38B6" w:rsidRPr="00024D82">
        <w:rPr>
          <w:rFonts w:ascii="PragmaticaCTT" w:hAnsi="PragmaticaCTT"/>
          <w:sz w:val="22"/>
          <w:szCs w:val="22"/>
        </w:rPr>
        <w:t>о</w:t>
      </w:r>
      <w:r w:rsidR="003633EB">
        <w:rPr>
          <w:rFonts w:ascii="PragmaticaCTT" w:hAnsi="PragmaticaCTT"/>
          <w:sz w:val="22"/>
          <w:szCs w:val="22"/>
        </w:rPr>
        <w:t>тримуватись</w:t>
      </w:r>
      <w:r w:rsidR="006F38B6" w:rsidRPr="00024D82">
        <w:rPr>
          <w:rFonts w:ascii="PragmaticaCTT" w:hAnsi="PragmaticaCTT"/>
          <w:sz w:val="22"/>
          <w:szCs w:val="22"/>
        </w:rPr>
        <w:t xml:space="preserve"> вимог щодо габаритів проходів, проїздів при експлуатації транспорту на території </w:t>
      </w:r>
      <w:r w:rsidR="00B10F20" w:rsidRPr="00024D82">
        <w:rPr>
          <w:rFonts w:ascii="PragmaticaCTT" w:hAnsi="PragmaticaCTT"/>
          <w:sz w:val="22"/>
          <w:szCs w:val="22"/>
        </w:rPr>
        <w:t>підприємства</w:t>
      </w:r>
      <w:r w:rsidR="006F38B6" w:rsidRPr="00024D82">
        <w:rPr>
          <w:rFonts w:ascii="PragmaticaCTT" w:hAnsi="PragmaticaCTT"/>
          <w:sz w:val="22"/>
          <w:szCs w:val="22"/>
        </w:rPr>
        <w:t>.</w:t>
      </w:r>
    </w:p>
    <w:p w14:paraId="22BAF0E0" w14:textId="782E7295" w:rsidR="0063497F" w:rsidRPr="00024D82" w:rsidRDefault="00E55503" w:rsidP="00EE0FCC">
      <w:pPr>
        <w:pStyle w:val="a4"/>
        <w:spacing w:line="276" w:lineRule="auto"/>
        <w:ind w:left="0" w:firstLine="0"/>
        <w:rPr>
          <w:rFonts w:ascii="PragmaticaCTT" w:hAnsi="PragmaticaCTT"/>
          <w:sz w:val="22"/>
          <w:szCs w:val="22"/>
        </w:rPr>
      </w:pPr>
      <w:r w:rsidRPr="00024D82">
        <w:rPr>
          <w:rFonts w:ascii="PragmaticaCTT" w:hAnsi="PragmaticaCTT"/>
          <w:sz w:val="22"/>
          <w:szCs w:val="22"/>
        </w:rPr>
        <w:t>19</w:t>
      </w:r>
      <w:r w:rsidR="00EE0FCC" w:rsidRPr="00024D82">
        <w:rPr>
          <w:rFonts w:ascii="PragmaticaCTT" w:hAnsi="PragmaticaCTT"/>
          <w:sz w:val="22"/>
          <w:szCs w:val="22"/>
        </w:rPr>
        <w:t xml:space="preserve">. </w:t>
      </w:r>
      <w:r w:rsidR="006F38B6" w:rsidRPr="00024D82">
        <w:rPr>
          <w:rFonts w:ascii="PragmaticaCTT" w:hAnsi="PragmaticaCTT"/>
          <w:sz w:val="22"/>
          <w:szCs w:val="22"/>
        </w:rPr>
        <w:t xml:space="preserve">Захист прав та соціальних інтересів працівників підприємства, які </w:t>
      </w:r>
      <w:r w:rsidR="00D20559">
        <w:rPr>
          <w:rFonts w:ascii="PragmaticaCTT" w:hAnsi="PragmaticaCTT"/>
          <w:sz w:val="22"/>
          <w:szCs w:val="22"/>
        </w:rPr>
        <w:t xml:space="preserve">постраждали </w:t>
      </w:r>
      <w:r w:rsidR="006F38B6" w:rsidRPr="00024D82">
        <w:rPr>
          <w:rFonts w:ascii="PragmaticaCTT" w:hAnsi="PragmaticaCTT"/>
          <w:sz w:val="22"/>
          <w:szCs w:val="22"/>
        </w:rPr>
        <w:t xml:space="preserve"> від нещасних випадків (профзахворювань)</w:t>
      </w:r>
      <w:r w:rsidR="00D20559">
        <w:rPr>
          <w:rFonts w:ascii="PragmaticaCTT" w:hAnsi="PragmaticaCTT"/>
          <w:sz w:val="22"/>
          <w:szCs w:val="22"/>
        </w:rPr>
        <w:t xml:space="preserve"> на виробництві</w:t>
      </w:r>
      <w:r w:rsidR="006F38B6" w:rsidRPr="00024D82">
        <w:rPr>
          <w:rFonts w:ascii="PragmaticaCTT" w:hAnsi="PragmaticaCTT"/>
          <w:sz w:val="22"/>
          <w:szCs w:val="22"/>
        </w:rPr>
        <w:t>, а також утриманців та членів сімей загиблих, здійснювати у відповідності із Законом України</w:t>
      </w:r>
      <w:r w:rsidR="004E7374" w:rsidRPr="00024D82">
        <w:rPr>
          <w:rFonts w:ascii="PragmaticaCTT" w:hAnsi="PragmaticaCTT"/>
          <w:sz w:val="22"/>
          <w:szCs w:val="22"/>
        </w:rPr>
        <w:t xml:space="preserve"> «</w:t>
      </w:r>
      <w:r w:rsidR="006F38B6" w:rsidRPr="00024D82">
        <w:rPr>
          <w:rFonts w:ascii="PragmaticaCTT" w:hAnsi="PragmaticaCTT"/>
          <w:sz w:val="22"/>
          <w:szCs w:val="22"/>
        </w:rPr>
        <w:t xml:space="preserve">Про загальнообов’язкове державне соціальне страхування від нещасного випадку на виробництві та професійного захворювання, які спричинили втрату </w:t>
      </w:r>
      <w:r w:rsidR="005E1996" w:rsidRPr="00024D82">
        <w:rPr>
          <w:rFonts w:ascii="PragmaticaCTT" w:hAnsi="PragmaticaCTT"/>
          <w:sz w:val="22"/>
          <w:szCs w:val="22"/>
        </w:rPr>
        <w:t>працездатності</w:t>
      </w:r>
      <w:r w:rsidR="00FB01FE" w:rsidRPr="00024D82">
        <w:rPr>
          <w:rFonts w:ascii="PragmaticaCTT" w:hAnsi="PragmaticaCTT"/>
          <w:sz w:val="22"/>
          <w:szCs w:val="22"/>
        </w:rPr>
        <w:t>»</w:t>
      </w:r>
      <w:r w:rsidR="006F38B6" w:rsidRPr="00024D82">
        <w:rPr>
          <w:rFonts w:ascii="PragmaticaCTT" w:hAnsi="PragmaticaCTT"/>
          <w:sz w:val="22"/>
          <w:szCs w:val="22"/>
        </w:rPr>
        <w:t>.</w:t>
      </w:r>
    </w:p>
    <w:p w14:paraId="78B78C60" w14:textId="77777777" w:rsidR="006C6933" w:rsidRPr="00024D82" w:rsidRDefault="006C6933" w:rsidP="00117434">
      <w:pPr>
        <w:spacing w:line="276" w:lineRule="auto"/>
        <w:jc w:val="both"/>
        <w:rPr>
          <w:rFonts w:ascii="PragmaticaCTT" w:hAnsi="PragmaticaCTT"/>
          <w:sz w:val="22"/>
          <w:szCs w:val="22"/>
          <w:u w:val="single"/>
          <w:lang w:val="uk-UA"/>
        </w:rPr>
      </w:pPr>
    </w:p>
    <w:p w14:paraId="34913843" w14:textId="77777777" w:rsidR="0063497F" w:rsidRPr="00024D82" w:rsidRDefault="0063497F" w:rsidP="00117434">
      <w:pPr>
        <w:spacing w:line="276" w:lineRule="auto"/>
        <w:jc w:val="both"/>
        <w:rPr>
          <w:rFonts w:ascii="PragmaticaCTT" w:hAnsi="PragmaticaCTT"/>
          <w:sz w:val="22"/>
          <w:szCs w:val="22"/>
          <w:u w:val="single"/>
          <w:lang w:val="uk-UA"/>
        </w:rPr>
      </w:pPr>
      <w:r w:rsidRPr="00024D82">
        <w:rPr>
          <w:rFonts w:ascii="PragmaticaCTT" w:hAnsi="PragmaticaCTT"/>
          <w:sz w:val="22"/>
          <w:szCs w:val="22"/>
          <w:u w:val="single"/>
          <w:lang w:val="uk-UA"/>
        </w:rPr>
        <w:t>Працівники підприємства зобов’язуються:</w:t>
      </w:r>
    </w:p>
    <w:p w14:paraId="42281FB5" w14:textId="65F80371" w:rsidR="0063497F" w:rsidRPr="00024D82" w:rsidRDefault="0063497F" w:rsidP="00EC1AB5">
      <w:pPr>
        <w:numPr>
          <w:ilvl w:val="0"/>
          <w:numId w:val="1"/>
        </w:numPr>
        <w:spacing w:line="276" w:lineRule="auto"/>
        <w:ind w:left="0" w:firstLine="0"/>
        <w:jc w:val="both"/>
        <w:rPr>
          <w:rFonts w:ascii="PragmaticaCTT" w:hAnsi="PragmaticaCTT"/>
          <w:sz w:val="22"/>
          <w:szCs w:val="22"/>
          <w:lang w:val="uk-UA"/>
        </w:rPr>
      </w:pPr>
      <w:r w:rsidRPr="00024D82">
        <w:rPr>
          <w:rFonts w:ascii="PragmaticaCTT" w:hAnsi="PragmaticaCTT"/>
          <w:sz w:val="22"/>
          <w:szCs w:val="22"/>
          <w:lang w:val="uk-UA"/>
        </w:rPr>
        <w:t xml:space="preserve">Вивчати та виконувати вимоги нормативних актів </w:t>
      </w:r>
      <w:r w:rsidR="00D20559">
        <w:rPr>
          <w:rFonts w:ascii="PragmaticaCTT" w:hAnsi="PragmaticaCTT"/>
          <w:sz w:val="22"/>
          <w:szCs w:val="22"/>
          <w:lang w:val="uk-UA"/>
        </w:rPr>
        <w:t>з</w:t>
      </w:r>
      <w:r w:rsidRPr="00024D82">
        <w:rPr>
          <w:rFonts w:ascii="PragmaticaCTT" w:hAnsi="PragmaticaCTT"/>
          <w:sz w:val="22"/>
          <w:szCs w:val="22"/>
          <w:lang w:val="uk-UA"/>
        </w:rPr>
        <w:t xml:space="preserve"> охорон</w:t>
      </w:r>
      <w:r w:rsidR="00D20559">
        <w:rPr>
          <w:rFonts w:ascii="PragmaticaCTT" w:hAnsi="PragmaticaCTT"/>
          <w:sz w:val="22"/>
          <w:szCs w:val="22"/>
          <w:lang w:val="uk-UA"/>
        </w:rPr>
        <w:t>и</w:t>
      </w:r>
      <w:r w:rsidRPr="00024D82">
        <w:rPr>
          <w:rFonts w:ascii="PragmaticaCTT" w:hAnsi="PragmaticaCTT"/>
          <w:sz w:val="22"/>
          <w:szCs w:val="22"/>
          <w:lang w:val="uk-UA"/>
        </w:rPr>
        <w:t xml:space="preserve"> праці, правил</w:t>
      </w:r>
      <w:r w:rsidR="00B10F20" w:rsidRPr="00024D82">
        <w:rPr>
          <w:rFonts w:ascii="PragmaticaCTT" w:hAnsi="PragmaticaCTT"/>
          <w:sz w:val="22"/>
          <w:szCs w:val="22"/>
          <w:lang w:val="uk-UA"/>
        </w:rPr>
        <w:t>а</w:t>
      </w:r>
      <w:r w:rsidRPr="00024D82">
        <w:rPr>
          <w:rFonts w:ascii="PragmaticaCTT" w:hAnsi="PragmaticaCTT"/>
          <w:sz w:val="22"/>
          <w:szCs w:val="22"/>
          <w:lang w:val="uk-UA"/>
        </w:rPr>
        <w:t xml:space="preserve"> експлуатації машин, механізмів, устаткування та інших засобів виробництва.</w:t>
      </w:r>
    </w:p>
    <w:p w14:paraId="18553388" w14:textId="47F55BC0" w:rsidR="0068273B" w:rsidRPr="00024D82" w:rsidRDefault="00BE6437" w:rsidP="00EC1AB5">
      <w:pPr>
        <w:numPr>
          <w:ilvl w:val="0"/>
          <w:numId w:val="1"/>
        </w:numPr>
        <w:spacing w:line="276" w:lineRule="auto"/>
        <w:ind w:left="0" w:firstLine="0"/>
        <w:jc w:val="both"/>
        <w:rPr>
          <w:rFonts w:ascii="PragmaticaCTT" w:hAnsi="PragmaticaCTT"/>
          <w:sz w:val="22"/>
          <w:szCs w:val="22"/>
          <w:lang w:val="uk-UA"/>
        </w:rPr>
      </w:pPr>
      <w:r w:rsidRPr="00024D82">
        <w:rPr>
          <w:rFonts w:ascii="PragmaticaCTT" w:hAnsi="PragmaticaCTT"/>
          <w:sz w:val="22"/>
          <w:szCs w:val="22"/>
          <w:lang w:val="uk-UA"/>
        </w:rPr>
        <w:t>В</w:t>
      </w:r>
      <w:r w:rsidR="0068273B" w:rsidRPr="00024D82">
        <w:rPr>
          <w:rFonts w:ascii="PragmaticaCTT" w:hAnsi="PragmaticaCTT"/>
          <w:sz w:val="22"/>
          <w:szCs w:val="22"/>
          <w:lang w:val="uk-UA"/>
        </w:rPr>
        <w:t xml:space="preserve">иконувати нормативні акти </w:t>
      </w:r>
      <w:r w:rsidR="00D20559">
        <w:rPr>
          <w:rFonts w:ascii="PragmaticaCTT" w:hAnsi="PragmaticaCTT"/>
          <w:sz w:val="22"/>
          <w:szCs w:val="22"/>
          <w:lang w:val="uk-UA"/>
        </w:rPr>
        <w:t xml:space="preserve">з </w:t>
      </w:r>
      <w:r w:rsidR="0068273B" w:rsidRPr="00024D82">
        <w:rPr>
          <w:rFonts w:ascii="PragmaticaCTT" w:hAnsi="PragmaticaCTT"/>
          <w:sz w:val="22"/>
          <w:szCs w:val="22"/>
          <w:lang w:val="uk-UA"/>
        </w:rPr>
        <w:t xml:space="preserve"> охорон</w:t>
      </w:r>
      <w:r w:rsidR="00D20559">
        <w:rPr>
          <w:rFonts w:ascii="PragmaticaCTT" w:hAnsi="PragmaticaCTT"/>
          <w:sz w:val="22"/>
          <w:szCs w:val="22"/>
          <w:lang w:val="uk-UA"/>
        </w:rPr>
        <w:t>и</w:t>
      </w:r>
      <w:r w:rsidR="0068273B" w:rsidRPr="00024D82">
        <w:rPr>
          <w:rFonts w:ascii="PragmaticaCTT" w:hAnsi="PragmaticaCTT"/>
          <w:sz w:val="22"/>
          <w:szCs w:val="22"/>
          <w:lang w:val="uk-UA"/>
        </w:rPr>
        <w:t xml:space="preserve"> праці.</w:t>
      </w:r>
    </w:p>
    <w:p w14:paraId="17A6948B" w14:textId="209AB3F2" w:rsidR="0063497F" w:rsidRPr="00024D82" w:rsidRDefault="0063497F" w:rsidP="00EC1AB5">
      <w:pPr>
        <w:numPr>
          <w:ilvl w:val="0"/>
          <w:numId w:val="1"/>
        </w:numPr>
        <w:spacing w:line="276" w:lineRule="auto"/>
        <w:ind w:left="0" w:firstLine="0"/>
        <w:jc w:val="both"/>
        <w:rPr>
          <w:rFonts w:ascii="PragmaticaCTT" w:hAnsi="PragmaticaCTT"/>
          <w:sz w:val="22"/>
          <w:szCs w:val="22"/>
          <w:lang w:val="uk-UA"/>
        </w:rPr>
      </w:pPr>
      <w:r w:rsidRPr="00024D82">
        <w:rPr>
          <w:rFonts w:ascii="PragmaticaCTT" w:hAnsi="PragmaticaCTT"/>
          <w:sz w:val="22"/>
          <w:szCs w:val="22"/>
          <w:lang w:val="uk-UA"/>
        </w:rPr>
        <w:t>Застосовувати засоби індивідуального</w:t>
      </w:r>
      <w:r w:rsidR="00D20559">
        <w:rPr>
          <w:rFonts w:ascii="PragmaticaCTT" w:hAnsi="PragmaticaCTT"/>
          <w:sz w:val="22"/>
          <w:szCs w:val="22"/>
          <w:lang w:val="uk-UA"/>
        </w:rPr>
        <w:t xml:space="preserve"> та колективного</w:t>
      </w:r>
      <w:r w:rsidRPr="00024D82">
        <w:rPr>
          <w:rFonts w:ascii="PragmaticaCTT" w:hAnsi="PragmaticaCTT"/>
          <w:sz w:val="22"/>
          <w:szCs w:val="22"/>
          <w:lang w:val="uk-UA"/>
        </w:rPr>
        <w:t xml:space="preserve"> захисту у випадках, передбачених правилами техніки безпеки праці.</w:t>
      </w:r>
    </w:p>
    <w:p w14:paraId="6C9D4B72" w14:textId="61048EB8" w:rsidR="0063497F" w:rsidRPr="00024D82" w:rsidRDefault="0063497F" w:rsidP="00EC1AB5">
      <w:pPr>
        <w:numPr>
          <w:ilvl w:val="0"/>
          <w:numId w:val="1"/>
        </w:numPr>
        <w:spacing w:line="276" w:lineRule="auto"/>
        <w:ind w:left="0" w:firstLine="0"/>
        <w:jc w:val="both"/>
        <w:rPr>
          <w:rFonts w:ascii="PragmaticaCTT" w:hAnsi="PragmaticaCTT"/>
          <w:sz w:val="22"/>
          <w:szCs w:val="22"/>
          <w:lang w:val="uk-UA"/>
        </w:rPr>
      </w:pPr>
      <w:r w:rsidRPr="00024D82">
        <w:rPr>
          <w:rFonts w:ascii="PragmaticaCTT" w:hAnsi="PragmaticaCTT"/>
          <w:sz w:val="22"/>
          <w:szCs w:val="22"/>
          <w:lang w:val="uk-UA"/>
        </w:rPr>
        <w:t>Проходити у встановленому порядку та в строки попередній і періодичні медичні огляди</w:t>
      </w:r>
      <w:r w:rsidR="008B445A">
        <w:rPr>
          <w:rFonts w:ascii="PragmaticaCTT" w:hAnsi="PragmaticaCTT"/>
          <w:sz w:val="22"/>
          <w:szCs w:val="22"/>
          <w:lang w:val="uk-UA"/>
        </w:rPr>
        <w:t xml:space="preserve"> та</w:t>
      </w:r>
      <w:r w:rsidR="00E24F54">
        <w:rPr>
          <w:rFonts w:ascii="PragmaticaCTT" w:hAnsi="PragmaticaCTT"/>
          <w:sz w:val="22"/>
          <w:szCs w:val="22"/>
          <w:lang w:val="uk-UA"/>
        </w:rPr>
        <w:t xml:space="preserve"> всі види </w:t>
      </w:r>
      <w:r w:rsidR="008B445A">
        <w:rPr>
          <w:rFonts w:ascii="PragmaticaCTT" w:hAnsi="PragmaticaCTT"/>
          <w:sz w:val="22"/>
          <w:szCs w:val="22"/>
          <w:lang w:val="uk-UA"/>
        </w:rPr>
        <w:t xml:space="preserve"> інструктажі</w:t>
      </w:r>
      <w:r w:rsidR="00E24F54">
        <w:rPr>
          <w:rFonts w:ascii="PragmaticaCTT" w:hAnsi="PragmaticaCTT"/>
          <w:sz w:val="22"/>
          <w:szCs w:val="22"/>
          <w:lang w:val="uk-UA"/>
        </w:rPr>
        <w:t>в</w:t>
      </w:r>
      <w:r w:rsidR="008B445A">
        <w:rPr>
          <w:rFonts w:ascii="PragmaticaCTT" w:hAnsi="PragmaticaCTT"/>
          <w:sz w:val="22"/>
          <w:szCs w:val="22"/>
          <w:lang w:val="uk-UA"/>
        </w:rPr>
        <w:t xml:space="preserve"> з охорони праці</w:t>
      </w:r>
      <w:r w:rsidRPr="00024D82">
        <w:rPr>
          <w:rFonts w:ascii="PragmaticaCTT" w:hAnsi="PragmaticaCTT"/>
          <w:sz w:val="22"/>
          <w:szCs w:val="22"/>
          <w:lang w:val="uk-UA"/>
        </w:rPr>
        <w:t>.</w:t>
      </w:r>
    </w:p>
    <w:p w14:paraId="69644208" w14:textId="448AB05D" w:rsidR="0063497F" w:rsidRDefault="0063497F" w:rsidP="00EC1AB5">
      <w:pPr>
        <w:numPr>
          <w:ilvl w:val="0"/>
          <w:numId w:val="1"/>
        </w:numPr>
        <w:spacing w:line="276" w:lineRule="auto"/>
        <w:ind w:left="0" w:firstLine="0"/>
        <w:jc w:val="both"/>
        <w:rPr>
          <w:rFonts w:ascii="PragmaticaCTT" w:hAnsi="PragmaticaCTT"/>
          <w:sz w:val="22"/>
          <w:szCs w:val="22"/>
          <w:lang w:val="uk-UA"/>
        </w:rPr>
      </w:pPr>
      <w:r w:rsidRPr="00024D82">
        <w:rPr>
          <w:rFonts w:ascii="PragmaticaCTT" w:hAnsi="PragmaticaCTT"/>
          <w:sz w:val="22"/>
          <w:szCs w:val="22"/>
          <w:lang w:val="uk-UA"/>
        </w:rPr>
        <w:t>Своєчасно інформувати відповідну посадову особу про виникнення небезпечних та аварійних ситуацій на робочому місці, дільниці, в структурному підрозділі. Особисто вживати посильних заходів щодо їх запобігання та усунення.</w:t>
      </w:r>
    </w:p>
    <w:p w14:paraId="179CC803" w14:textId="74B1E7F7" w:rsidR="003425F3" w:rsidRDefault="003425F3" w:rsidP="003425F3">
      <w:pPr>
        <w:spacing w:line="276" w:lineRule="auto"/>
        <w:jc w:val="both"/>
        <w:rPr>
          <w:rFonts w:ascii="PragmaticaCTT" w:hAnsi="PragmaticaCTT"/>
          <w:sz w:val="22"/>
          <w:szCs w:val="22"/>
          <w:lang w:val="uk-UA"/>
        </w:rPr>
      </w:pPr>
    </w:p>
    <w:p w14:paraId="681CD681" w14:textId="355E02BB" w:rsidR="003425F3" w:rsidRDefault="003425F3" w:rsidP="003425F3">
      <w:pPr>
        <w:spacing w:line="276" w:lineRule="auto"/>
        <w:jc w:val="both"/>
        <w:rPr>
          <w:rFonts w:ascii="PragmaticaCTT" w:hAnsi="PragmaticaCTT"/>
          <w:sz w:val="22"/>
          <w:szCs w:val="22"/>
          <w:lang w:val="uk-UA"/>
        </w:rPr>
      </w:pPr>
    </w:p>
    <w:p w14:paraId="13EF96CF" w14:textId="77777777" w:rsidR="003425F3" w:rsidRPr="00024D82" w:rsidRDefault="003425F3" w:rsidP="003425F3">
      <w:pPr>
        <w:spacing w:line="276" w:lineRule="auto"/>
        <w:jc w:val="both"/>
        <w:rPr>
          <w:rFonts w:ascii="PragmaticaCTT" w:hAnsi="PragmaticaCTT"/>
          <w:sz w:val="22"/>
          <w:szCs w:val="22"/>
          <w:lang w:val="uk-UA"/>
        </w:rPr>
      </w:pPr>
    </w:p>
    <w:p w14:paraId="46462338" w14:textId="77777777" w:rsidR="0063497F" w:rsidRPr="00024D82" w:rsidRDefault="0063497F" w:rsidP="00EC1AB5">
      <w:pPr>
        <w:numPr>
          <w:ilvl w:val="0"/>
          <w:numId w:val="1"/>
        </w:numPr>
        <w:spacing w:line="276" w:lineRule="auto"/>
        <w:ind w:left="0" w:firstLine="0"/>
        <w:jc w:val="both"/>
        <w:rPr>
          <w:rFonts w:ascii="PragmaticaCTT" w:hAnsi="PragmaticaCTT"/>
          <w:sz w:val="22"/>
          <w:szCs w:val="22"/>
          <w:lang w:val="uk-UA"/>
        </w:rPr>
      </w:pPr>
      <w:r w:rsidRPr="00024D82">
        <w:rPr>
          <w:rFonts w:ascii="PragmaticaCTT" w:hAnsi="PragmaticaCTT"/>
          <w:sz w:val="22"/>
          <w:szCs w:val="22"/>
          <w:lang w:val="uk-UA"/>
        </w:rPr>
        <w:lastRenderedPageBreak/>
        <w:t>Дбайливо та раціонально використовувати майно підприємства, не допускати його пошкодження чи знищення.</w:t>
      </w:r>
    </w:p>
    <w:p w14:paraId="0BC1EDEB" w14:textId="77777777" w:rsidR="0063497F" w:rsidRPr="00024D82" w:rsidRDefault="0063497F" w:rsidP="00117434">
      <w:pPr>
        <w:spacing w:line="276" w:lineRule="auto"/>
        <w:jc w:val="both"/>
        <w:rPr>
          <w:rFonts w:ascii="PragmaticaCTT" w:hAnsi="PragmaticaCTT"/>
          <w:sz w:val="22"/>
          <w:szCs w:val="22"/>
          <w:lang w:val="uk-UA"/>
        </w:rPr>
      </w:pPr>
    </w:p>
    <w:p w14:paraId="29D10A4B" w14:textId="77777777" w:rsidR="0063497F" w:rsidRPr="00024D82" w:rsidRDefault="0063497F" w:rsidP="00117434">
      <w:pPr>
        <w:spacing w:line="276" w:lineRule="auto"/>
        <w:jc w:val="both"/>
        <w:rPr>
          <w:rFonts w:ascii="PragmaticaCTT" w:hAnsi="PragmaticaCTT"/>
          <w:b/>
          <w:sz w:val="22"/>
          <w:szCs w:val="22"/>
          <w:lang w:val="uk-UA"/>
        </w:rPr>
      </w:pPr>
      <w:r w:rsidRPr="00024D82">
        <w:rPr>
          <w:rFonts w:ascii="PragmaticaCTT" w:hAnsi="PragmaticaCTT"/>
          <w:b/>
          <w:sz w:val="22"/>
          <w:szCs w:val="22"/>
          <w:lang w:val="uk-UA"/>
        </w:rPr>
        <w:t>Розділ VII.</w:t>
      </w:r>
    </w:p>
    <w:p w14:paraId="5384A262" w14:textId="77777777" w:rsidR="0063497F" w:rsidRDefault="0063497F" w:rsidP="00117434">
      <w:pPr>
        <w:spacing w:line="276" w:lineRule="auto"/>
        <w:jc w:val="both"/>
        <w:rPr>
          <w:rFonts w:ascii="PragmaticaCTT" w:hAnsi="PragmaticaCTT"/>
          <w:b/>
          <w:sz w:val="22"/>
          <w:szCs w:val="22"/>
          <w:lang w:val="uk-UA"/>
        </w:rPr>
      </w:pPr>
      <w:r w:rsidRPr="00024D82">
        <w:rPr>
          <w:rFonts w:ascii="PragmaticaCTT" w:hAnsi="PragmaticaCTT"/>
          <w:b/>
          <w:sz w:val="22"/>
          <w:szCs w:val="22"/>
          <w:lang w:val="uk-UA"/>
        </w:rPr>
        <w:t>СОЦІАЛЬНІ ГАРАНТІЇ ТА ПІЛЬГИ</w:t>
      </w:r>
    </w:p>
    <w:p w14:paraId="225659DA" w14:textId="77777777" w:rsidR="004E501D" w:rsidRPr="00024D82" w:rsidRDefault="004E501D" w:rsidP="00117434">
      <w:pPr>
        <w:spacing w:line="276" w:lineRule="auto"/>
        <w:jc w:val="both"/>
        <w:rPr>
          <w:rFonts w:ascii="PragmaticaCTT" w:hAnsi="PragmaticaCTT"/>
          <w:b/>
          <w:sz w:val="22"/>
          <w:szCs w:val="22"/>
          <w:lang w:val="uk-UA"/>
        </w:rPr>
      </w:pPr>
    </w:p>
    <w:p w14:paraId="65C1C846" w14:textId="77777777" w:rsidR="0063497F" w:rsidRPr="00024D82" w:rsidRDefault="000E28B7" w:rsidP="00117434">
      <w:pPr>
        <w:spacing w:line="276" w:lineRule="auto"/>
        <w:jc w:val="both"/>
        <w:rPr>
          <w:rFonts w:ascii="PragmaticaCTT" w:hAnsi="PragmaticaCTT"/>
          <w:sz w:val="22"/>
          <w:szCs w:val="22"/>
          <w:u w:val="single"/>
          <w:lang w:val="uk-UA"/>
        </w:rPr>
      </w:pPr>
      <w:r w:rsidRPr="00024D82">
        <w:rPr>
          <w:rFonts w:ascii="PragmaticaCTT" w:hAnsi="PragmaticaCTT"/>
          <w:sz w:val="22"/>
          <w:szCs w:val="22"/>
          <w:u w:val="single"/>
          <w:lang w:val="uk-UA"/>
        </w:rPr>
        <w:t>Адміністрація</w:t>
      </w:r>
      <w:r w:rsidR="0063497F" w:rsidRPr="00024D82">
        <w:rPr>
          <w:rFonts w:ascii="PragmaticaCTT" w:hAnsi="PragmaticaCTT"/>
          <w:sz w:val="22"/>
          <w:szCs w:val="22"/>
          <w:u w:val="single"/>
          <w:lang w:val="uk-UA"/>
        </w:rPr>
        <w:t xml:space="preserve"> зобов’язується:</w:t>
      </w:r>
    </w:p>
    <w:p w14:paraId="562D1B97" w14:textId="77777777" w:rsidR="00EA714F" w:rsidRPr="00024D82" w:rsidRDefault="00EA714F" w:rsidP="00EC1AB5">
      <w:pPr>
        <w:numPr>
          <w:ilvl w:val="0"/>
          <w:numId w:val="3"/>
        </w:numPr>
        <w:spacing w:line="276" w:lineRule="auto"/>
        <w:ind w:left="0" w:firstLine="0"/>
        <w:jc w:val="both"/>
        <w:rPr>
          <w:rFonts w:ascii="PragmaticaCTT" w:hAnsi="PragmaticaCTT"/>
          <w:sz w:val="22"/>
          <w:szCs w:val="22"/>
          <w:lang w:val="uk-UA"/>
        </w:rPr>
      </w:pPr>
      <w:r w:rsidRPr="00024D82">
        <w:rPr>
          <w:rFonts w:ascii="PragmaticaCTT" w:hAnsi="PragmaticaCTT"/>
          <w:sz w:val="22"/>
          <w:szCs w:val="22"/>
          <w:lang w:val="uk-UA"/>
        </w:rPr>
        <w:t>Перераховувати своєчасно та у повному обсязі єдиний внесок на загальнообов'язкове державне соціальне страхування.</w:t>
      </w:r>
    </w:p>
    <w:p w14:paraId="1B885ADB" w14:textId="77777777" w:rsidR="00EA714F" w:rsidRPr="00024D82" w:rsidRDefault="00EA714F" w:rsidP="00EC1AB5">
      <w:pPr>
        <w:numPr>
          <w:ilvl w:val="0"/>
          <w:numId w:val="3"/>
        </w:numPr>
        <w:spacing w:line="276" w:lineRule="auto"/>
        <w:ind w:left="0" w:firstLine="0"/>
        <w:jc w:val="both"/>
        <w:rPr>
          <w:rFonts w:ascii="PragmaticaCTT" w:hAnsi="PragmaticaCTT"/>
          <w:sz w:val="22"/>
          <w:szCs w:val="22"/>
          <w:lang w:val="uk-UA"/>
        </w:rPr>
      </w:pPr>
      <w:r w:rsidRPr="00024D82">
        <w:rPr>
          <w:rFonts w:ascii="PragmaticaCTT" w:hAnsi="PragmaticaCTT"/>
          <w:sz w:val="22"/>
          <w:szCs w:val="22"/>
          <w:lang w:val="uk-UA"/>
        </w:rPr>
        <w:t>Здійснювати оплату перших п'яти днів тимчасової непрацездатності внаслідок захворювання або травми, не пов'язаної з нещасним випадком на виробництві, за рахунок коштів підприємства.</w:t>
      </w:r>
    </w:p>
    <w:p w14:paraId="591245B8" w14:textId="77777777" w:rsidR="00EA714F" w:rsidRPr="00024D82" w:rsidRDefault="00EA714F" w:rsidP="00EC1AB5">
      <w:pPr>
        <w:numPr>
          <w:ilvl w:val="0"/>
          <w:numId w:val="3"/>
        </w:numPr>
        <w:spacing w:line="276" w:lineRule="auto"/>
        <w:ind w:left="0" w:firstLine="0"/>
        <w:jc w:val="both"/>
        <w:rPr>
          <w:rFonts w:ascii="PragmaticaCTT" w:hAnsi="PragmaticaCTT"/>
          <w:sz w:val="22"/>
          <w:szCs w:val="22"/>
          <w:lang w:val="uk-UA"/>
        </w:rPr>
      </w:pPr>
      <w:r w:rsidRPr="00024D82">
        <w:rPr>
          <w:rFonts w:ascii="PragmaticaCTT" w:hAnsi="PragmaticaCTT"/>
          <w:sz w:val="22"/>
          <w:szCs w:val="22"/>
          <w:lang w:val="uk-UA"/>
        </w:rPr>
        <w:t>Після отримання страхових коштів від Фонду соціального страхування з тимчасової втрати працездатності, здійснювати виплату допомоги по тимчасовій непрацездатності, допомоги по вагітності та пологах - в найближчий строк, встановлений на підприємстві для виплати заробітної плати, а допомоги на поховання – на наступний робочий день після отримання страхових коштів від Фонду.</w:t>
      </w:r>
    </w:p>
    <w:p w14:paraId="2D098C98" w14:textId="77777777" w:rsidR="00341E9D" w:rsidRPr="00024D82" w:rsidRDefault="00341E9D" w:rsidP="00EC1AB5">
      <w:pPr>
        <w:numPr>
          <w:ilvl w:val="0"/>
          <w:numId w:val="3"/>
        </w:numPr>
        <w:spacing w:line="276" w:lineRule="auto"/>
        <w:ind w:left="0" w:firstLine="0"/>
        <w:jc w:val="both"/>
        <w:rPr>
          <w:rFonts w:ascii="PragmaticaCTT" w:hAnsi="PragmaticaCTT"/>
          <w:sz w:val="22"/>
          <w:szCs w:val="22"/>
          <w:lang w:val="uk-UA"/>
        </w:rPr>
      </w:pPr>
      <w:r w:rsidRPr="00024D82">
        <w:rPr>
          <w:rFonts w:ascii="PragmaticaCTT" w:hAnsi="PragmaticaCTT"/>
          <w:sz w:val="22"/>
          <w:szCs w:val="22"/>
          <w:lang w:val="uk-UA"/>
        </w:rPr>
        <w:t>Створювати належні умови праці.</w:t>
      </w:r>
    </w:p>
    <w:p w14:paraId="62637A82" w14:textId="77777777" w:rsidR="0063497F" w:rsidRPr="00024D82" w:rsidRDefault="0063497F" w:rsidP="00EC1AB5">
      <w:pPr>
        <w:numPr>
          <w:ilvl w:val="0"/>
          <w:numId w:val="3"/>
        </w:numPr>
        <w:spacing w:line="276" w:lineRule="auto"/>
        <w:ind w:left="0" w:firstLine="0"/>
        <w:jc w:val="both"/>
        <w:rPr>
          <w:rFonts w:ascii="PragmaticaCTT" w:hAnsi="PragmaticaCTT"/>
          <w:sz w:val="22"/>
          <w:szCs w:val="22"/>
          <w:lang w:val="uk-UA"/>
        </w:rPr>
      </w:pPr>
      <w:r w:rsidRPr="00024D82">
        <w:rPr>
          <w:rFonts w:ascii="PragmaticaCTT" w:hAnsi="PragmaticaCTT"/>
          <w:sz w:val="22"/>
          <w:szCs w:val="22"/>
          <w:lang w:val="uk-UA"/>
        </w:rPr>
        <w:t>Забезпечити збереження архівних документів, згідно з якими здійснюється оформлення пенсій, інвалідності, отримання пільг і компенсацій, визначених законодавством.</w:t>
      </w:r>
    </w:p>
    <w:p w14:paraId="1D5FBE85" w14:textId="2EF7B0CE" w:rsidR="006A3854" w:rsidRPr="00245BB8" w:rsidRDefault="00411641" w:rsidP="00EC1AB5">
      <w:pPr>
        <w:numPr>
          <w:ilvl w:val="0"/>
          <w:numId w:val="3"/>
        </w:numPr>
        <w:spacing w:line="276" w:lineRule="auto"/>
        <w:jc w:val="both"/>
        <w:rPr>
          <w:rFonts w:ascii="PragmaticaCTT" w:hAnsi="PragmaticaCTT"/>
          <w:sz w:val="22"/>
          <w:szCs w:val="22"/>
          <w:lang w:val="uk-UA"/>
        </w:rPr>
      </w:pPr>
      <w:r w:rsidRPr="00411641">
        <w:rPr>
          <w:rFonts w:ascii="PragmaticaCTT" w:hAnsi="PragmaticaCTT"/>
          <w:sz w:val="22"/>
          <w:szCs w:val="22"/>
          <w:lang w:val="uk-UA"/>
        </w:rPr>
        <w:t xml:space="preserve">Надавати матеріальну допомогу працівникам </w:t>
      </w:r>
      <w:r w:rsidRPr="00411641">
        <w:rPr>
          <w:rFonts w:ascii="PragmaticaCTT" w:hAnsi="PragmaticaCTT"/>
          <w:bCs/>
          <w:spacing w:val="-10"/>
          <w:sz w:val="22"/>
          <w:szCs w:val="22"/>
          <w:lang w:val="uk-UA"/>
        </w:rPr>
        <w:t>Філії «Біловодський елеватор» СТОВ «Дружба Нова»</w:t>
      </w:r>
      <w:r w:rsidR="00097DE9" w:rsidRPr="00245BB8">
        <w:rPr>
          <w:rFonts w:ascii="PragmaticaCTT" w:hAnsi="PragmaticaCTT"/>
          <w:sz w:val="22"/>
          <w:szCs w:val="22"/>
          <w:lang w:val="uk-UA"/>
        </w:rPr>
        <w:t>:</w:t>
      </w:r>
    </w:p>
    <w:p w14:paraId="44B8476B" w14:textId="48622E45" w:rsidR="002E0170" w:rsidRPr="00024D82" w:rsidRDefault="00411641" w:rsidP="00A1149A">
      <w:pPr>
        <w:spacing w:line="276" w:lineRule="auto"/>
        <w:jc w:val="both"/>
        <w:rPr>
          <w:rFonts w:ascii="PragmaticaCTT" w:hAnsi="PragmaticaCTT"/>
          <w:snapToGrid w:val="0"/>
          <w:sz w:val="22"/>
          <w:szCs w:val="22"/>
        </w:rPr>
      </w:pPr>
      <w:r>
        <w:rPr>
          <w:rFonts w:ascii="PragmaticaCTT" w:hAnsi="PragmaticaCTT"/>
          <w:snapToGrid w:val="0"/>
          <w:sz w:val="22"/>
          <w:szCs w:val="22"/>
          <w:lang w:val="uk-UA"/>
        </w:rPr>
        <w:t>7</w:t>
      </w:r>
      <w:r w:rsidR="002E0170" w:rsidRPr="00024D82">
        <w:rPr>
          <w:rFonts w:ascii="PragmaticaCTT" w:hAnsi="PragmaticaCTT"/>
          <w:snapToGrid w:val="0"/>
          <w:sz w:val="22"/>
          <w:szCs w:val="22"/>
        </w:rPr>
        <w:t xml:space="preserve">. </w:t>
      </w:r>
      <w:proofErr w:type="spellStart"/>
      <w:r w:rsidR="002E0170" w:rsidRPr="00024D82">
        <w:rPr>
          <w:rFonts w:ascii="PragmaticaCTT" w:hAnsi="PragmaticaCTT"/>
          <w:snapToGrid w:val="0"/>
          <w:sz w:val="22"/>
          <w:szCs w:val="22"/>
        </w:rPr>
        <w:t>Надавати</w:t>
      </w:r>
      <w:proofErr w:type="spellEnd"/>
      <w:r w:rsidR="002E0170" w:rsidRPr="00024D82">
        <w:rPr>
          <w:rFonts w:ascii="PragmaticaCTT" w:hAnsi="PragmaticaCTT"/>
          <w:snapToGrid w:val="0"/>
          <w:sz w:val="22"/>
          <w:szCs w:val="22"/>
        </w:rPr>
        <w:t xml:space="preserve"> </w:t>
      </w:r>
      <w:proofErr w:type="spellStart"/>
      <w:r w:rsidR="002E0170" w:rsidRPr="00024D82">
        <w:rPr>
          <w:rFonts w:ascii="PragmaticaCTT" w:hAnsi="PragmaticaCTT"/>
          <w:snapToGrid w:val="0"/>
          <w:sz w:val="22"/>
          <w:szCs w:val="22"/>
        </w:rPr>
        <w:t>працівникам</w:t>
      </w:r>
      <w:proofErr w:type="spellEnd"/>
      <w:r w:rsidR="002E0170" w:rsidRPr="00024D82">
        <w:rPr>
          <w:rFonts w:ascii="PragmaticaCTT" w:hAnsi="PragmaticaCTT"/>
          <w:snapToGrid w:val="0"/>
          <w:sz w:val="22"/>
          <w:szCs w:val="22"/>
        </w:rPr>
        <w:t xml:space="preserve"> </w:t>
      </w:r>
      <w:proofErr w:type="spellStart"/>
      <w:r w:rsidR="002E0170" w:rsidRPr="00024D82">
        <w:rPr>
          <w:rFonts w:ascii="PragmaticaCTT" w:hAnsi="PragmaticaCTT"/>
          <w:snapToGrid w:val="0"/>
          <w:sz w:val="22"/>
          <w:szCs w:val="22"/>
        </w:rPr>
        <w:t>додаткові</w:t>
      </w:r>
      <w:proofErr w:type="spellEnd"/>
      <w:r w:rsidR="002E0170" w:rsidRPr="00024D82">
        <w:rPr>
          <w:rFonts w:ascii="PragmaticaCTT" w:hAnsi="PragmaticaCTT"/>
          <w:snapToGrid w:val="0"/>
          <w:sz w:val="22"/>
          <w:szCs w:val="22"/>
        </w:rPr>
        <w:t xml:space="preserve"> </w:t>
      </w:r>
      <w:proofErr w:type="spellStart"/>
      <w:r w:rsidR="002E0170" w:rsidRPr="00024D82">
        <w:rPr>
          <w:rFonts w:ascii="PragmaticaCTT" w:hAnsi="PragmaticaCTT"/>
          <w:snapToGrid w:val="0"/>
          <w:sz w:val="22"/>
          <w:szCs w:val="22"/>
        </w:rPr>
        <w:t>оплачувані</w:t>
      </w:r>
      <w:proofErr w:type="spellEnd"/>
      <w:r w:rsidR="002E0170" w:rsidRPr="00024D82">
        <w:rPr>
          <w:rFonts w:ascii="PragmaticaCTT" w:hAnsi="PragmaticaCTT"/>
          <w:snapToGrid w:val="0"/>
          <w:sz w:val="22"/>
          <w:szCs w:val="22"/>
        </w:rPr>
        <w:t xml:space="preserve"> </w:t>
      </w:r>
      <w:proofErr w:type="spellStart"/>
      <w:r w:rsidR="002E0170" w:rsidRPr="00024D82">
        <w:rPr>
          <w:rFonts w:ascii="PragmaticaCTT" w:hAnsi="PragmaticaCTT"/>
          <w:snapToGrid w:val="0"/>
          <w:sz w:val="22"/>
          <w:szCs w:val="22"/>
        </w:rPr>
        <w:t>відпустки</w:t>
      </w:r>
      <w:proofErr w:type="spellEnd"/>
      <w:r w:rsidR="002E0170" w:rsidRPr="00024D82">
        <w:rPr>
          <w:rFonts w:ascii="PragmaticaCTT" w:hAnsi="PragmaticaCTT"/>
          <w:snapToGrid w:val="0"/>
          <w:sz w:val="22"/>
          <w:szCs w:val="22"/>
        </w:rPr>
        <w:t>:</w:t>
      </w:r>
    </w:p>
    <w:p w14:paraId="6C98AAA3" w14:textId="77777777" w:rsidR="00F82867" w:rsidRPr="00024D82" w:rsidRDefault="002E0170" w:rsidP="00EC1AB5">
      <w:pPr>
        <w:pStyle w:val="a4"/>
        <w:widowControl w:val="0"/>
        <w:numPr>
          <w:ilvl w:val="0"/>
          <w:numId w:val="11"/>
        </w:numPr>
        <w:spacing w:line="276" w:lineRule="auto"/>
        <w:rPr>
          <w:rFonts w:ascii="PragmaticaCTT" w:hAnsi="PragmaticaCTT"/>
          <w:snapToGrid w:val="0"/>
          <w:sz w:val="22"/>
          <w:szCs w:val="22"/>
        </w:rPr>
      </w:pPr>
      <w:r w:rsidRPr="00024D82">
        <w:rPr>
          <w:rFonts w:ascii="PragmaticaCTT" w:hAnsi="PragmaticaCTT"/>
          <w:snapToGrid w:val="0"/>
          <w:sz w:val="22"/>
          <w:szCs w:val="22"/>
        </w:rPr>
        <w:t xml:space="preserve">при вступі до шлюбу </w:t>
      </w:r>
      <w:r w:rsidR="00497AFB" w:rsidRPr="00024D82">
        <w:rPr>
          <w:rFonts w:ascii="PragmaticaCTT" w:hAnsi="PragmaticaCTT"/>
          <w:snapToGrid w:val="0"/>
          <w:sz w:val="22"/>
          <w:szCs w:val="22"/>
        </w:rPr>
        <w:t xml:space="preserve"> - </w:t>
      </w:r>
      <w:r w:rsidR="007B7431" w:rsidRPr="00024D82">
        <w:rPr>
          <w:rFonts w:ascii="PragmaticaCTT" w:hAnsi="PragmaticaCTT"/>
          <w:snapToGrid w:val="0"/>
          <w:sz w:val="22"/>
          <w:szCs w:val="22"/>
        </w:rPr>
        <w:t>2 календарні дні;</w:t>
      </w:r>
    </w:p>
    <w:p w14:paraId="37D7218E" w14:textId="77777777" w:rsidR="002E0170" w:rsidRPr="00024D82" w:rsidRDefault="002E0170" w:rsidP="00EC1AB5">
      <w:pPr>
        <w:pStyle w:val="a4"/>
        <w:widowControl w:val="0"/>
        <w:numPr>
          <w:ilvl w:val="0"/>
          <w:numId w:val="11"/>
        </w:numPr>
        <w:spacing w:line="276" w:lineRule="auto"/>
        <w:rPr>
          <w:rFonts w:ascii="PragmaticaCTT" w:hAnsi="PragmaticaCTT"/>
          <w:snapToGrid w:val="0"/>
          <w:sz w:val="22"/>
          <w:szCs w:val="22"/>
        </w:rPr>
      </w:pPr>
      <w:r w:rsidRPr="00024D82">
        <w:rPr>
          <w:rFonts w:ascii="PragmaticaCTT" w:hAnsi="PragmaticaCTT"/>
          <w:snapToGrid w:val="0"/>
          <w:sz w:val="22"/>
          <w:szCs w:val="22"/>
        </w:rPr>
        <w:t>у зв’язку зі смертю близького родича</w:t>
      </w:r>
      <w:r w:rsidR="00497AFB" w:rsidRPr="00024D82">
        <w:rPr>
          <w:rFonts w:ascii="PragmaticaCTT" w:hAnsi="PragmaticaCTT"/>
          <w:snapToGrid w:val="0"/>
          <w:sz w:val="22"/>
          <w:szCs w:val="22"/>
        </w:rPr>
        <w:t xml:space="preserve"> - </w:t>
      </w:r>
      <w:r w:rsidRPr="00024D82">
        <w:rPr>
          <w:rFonts w:ascii="PragmaticaCTT" w:hAnsi="PragmaticaCTT"/>
          <w:snapToGrid w:val="0"/>
          <w:sz w:val="22"/>
          <w:szCs w:val="22"/>
        </w:rPr>
        <w:t>2 календарні дні;</w:t>
      </w:r>
    </w:p>
    <w:p w14:paraId="532F259E" w14:textId="3E1F4A21" w:rsidR="002E0170" w:rsidRPr="00024D82" w:rsidRDefault="002E0170" w:rsidP="00EC1AB5">
      <w:pPr>
        <w:pStyle w:val="a4"/>
        <w:widowControl w:val="0"/>
        <w:numPr>
          <w:ilvl w:val="0"/>
          <w:numId w:val="11"/>
        </w:numPr>
        <w:spacing w:line="276" w:lineRule="auto"/>
        <w:rPr>
          <w:rFonts w:ascii="PragmaticaCTT" w:hAnsi="PragmaticaCTT"/>
          <w:snapToGrid w:val="0"/>
          <w:sz w:val="22"/>
          <w:szCs w:val="22"/>
        </w:rPr>
      </w:pPr>
      <w:r w:rsidRPr="00024D82">
        <w:rPr>
          <w:rFonts w:ascii="PragmaticaCTT" w:hAnsi="PragmaticaCTT"/>
          <w:snapToGrid w:val="0"/>
          <w:sz w:val="22"/>
          <w:szCs w:val="22"/>
        </w:rPr>
        <w:t xml:space="preserve">у зв’язку з народженням дитини (батькові) </w:t>
      </w:r>
      <w:r w:rsidR="00497AFB" w:rsidRPr="00024D82">
        <w:rPr>
          <w:rFonts w:ascii="PragmaticaCTT" w:hAnsi="PragmaticaCTT"/>
          <w:snapToGrid w:val="0"/>
          <w:sz w:val="22"/>
          <w:szCs w:val="22"/>
        </w:rPr>
        <w:t xml:space="preserve"> - </w:t>
      </w:r>
      <w:r w:rsidR="007B7431" w:rsidRPr="00024D82">
        <w:rPr>
          <w:rFonts w:ascii="PragmaticaCTT" w:hAnsi="PragmaticaCTT"/>
          <w:snapToGrid w:val="0"/>
          <w:sz w:val="22"/>
          <w:szCs w:val="22"/>
        </w:rPr>
        <w:t>2 календарн</w:t>
      </w:r>
      <w:r w:rsidR="00382D4F">
        <w:rPr>
          <w:rFonts w:ascii="PragmaticaCTT" w:hAnsi="PragmaticaCTT"/>
          <w:snapToGrid w:val="0"/>
          <w:sz w:val="22"/>
          <w:szCs w:val="22"/>
        </w:rPr>
        <w:t>их</w:t>
      </w:r>
      <w:r w:rsidR="007B7431" w:rsidRPr="00024D82">
        <w:rPr>
          <w:rFonts w:ascii="PragmaticaCTT" w:hAnsi="PragmaticaCTT"/>
          <w:snapToGrid w:val="0"/>
          <w:sz w:val="22"/>
          <w:szCs w:val="22"/>
        </w:rPr>
        <w:t xml:space="preserve"> дні</w:t>
      </w:r>
      <w:r w:rsidRPr="00024D82">
        <w:rPr>
          <w:rFonts w:ascii="PragmaticaCTT" w:hAnsi="PragmaticaCTT"/>
          <w:snapToGrid w:val="0"/>
          <w:sz w:val="22"/>
          <w:szCs w:val="22"/>
        </w:rPr>
        <w:t>.</w:t>
      </w:r>
    </w:p>
    <w:p w14:paraId="52C300DA" w14:textId="081B54B2" w:rsidR="009425A0" w:rsidRPr="00024D82" w:rsidRDefault="00411641" w:rsidP="00584797">
      <w:pPr>
        <w:spacing w:line="276" w:lineRule="auto"/>
        <w:jc w:val="both"/>
        <w:rPr>
          <w:rFonts w:ascii="PragmaticaCTT" w:hAnsi="PragmaticaCTT"/>
          <w:sz w:val="22"/>
          <w:szCs w:val="22"/>
          <w:lang w:val="uk-UA"/>
        </w:rPr>
      </w:pPr>
      <w:r>
        <w:rPr>
          <w:rFonts w:ascii="PragmaticaCTT" w:hAnsi="PragmaticaCTT"/>
          <w:sz w:val="22"/>
          <w:szCs w:val="22"/>
          <w:lang w:val="uk-UA"/>
        </w:rPr>
        <w:t>8</w:t>
      </w:r>
      <w:r w:rsidR="00702ECC" w:rsidRPr="00024D82">
        <w:rPr>
          <w:rFonts w:ascii="PragmaticaCTT" w:hAnsi="PragmaticaCTT"/>
          <w:sz w:val="22"/>
          <w:szCs w:val="22"/>
          <w:lang w:val="uk-UA"/>
        </w:rPr>
        <w:t xml:space="preserve">. </w:t>
      </w:r>
      <w:r w:rsidR="00584797" w:rsidRPr="00024D82">
        <w:rPr>
          <w:rFonts w:ascii="PragmaticaCTT" w:hAnsi="PragmaticaCTT"/>
          <w:sz w:val="22"/>
          <w:szCs w:val="22"/>
          <w:lang w:val="uk-UA"/>
        </w:rPr>
        <w:t xml:space="preserve">Надавати до Дня перемоги </w:t>
      </w:r>
      <w:r w:rsidR="00D10D1C" w:rsidRPr="00024D82">
        <w:rPr>
          <w:rFonts w:ascii="PragmaticaCTT" w:hAnsi="PragmaticaCTT"/>
          <w:sz w:val="22"/>
          <w:szCs w:val="22"/>
          <w:lang w:val="uk-UA"/>
        </w:rPr>
        <w:t xml:space="preserve"> </w:t>
      </w:r>
      <w:r w:rsidR="00C76213">
        <w:rPr>
          <w:rFonts w:ascii="PragmaticaCTT" w:hAnsi="PragmaticaCTT"/>
          <w:sz w:val="22"/>
          <w:szCs w:val="22"/>
          <w:lang w:val="uk-UA"/>
        </w:rPr>
        <w:t>3</w:t>
      </w:r>
      <w:r w:rsidR="00702ECC" w:rsidRPr="00024D82">
        <w:rPr>
          <w:rFonts w:ascii="PragmaticaCTT" w:hAnsi="PragmaticaCTT"/>
          <w:sz w:val="22"/>
          <w:szCs w:val="22"/>
          <w:lang w:val="uk-UA"/>
        </w:rPr>
        <w:t>00 грн. ветеранам В</w:t>
      </w:r>
      <w:r w:rsidR="002E0170" w:rsidRPr="00024D82">
        <w:rPr>
          <w:rFonts w:ascii="PragmaticaCTT" w:hAnsi="PragmaticaCTT"/>
          <w:sz w:val="22"/>
          <w:szCs w:val="22"/>
          <w:lang w:val="uk-UA"/>
        </w:rPr>
        <w:t>В</w:t>
      </w:r>
      <w:r w:rsidR="00702ECC" w:rsidRPr="00024D82">
        <w:rPr>
          <w:rFonts w:ascii="PragmaticaCTT" w:hAnsi="PragmaticaCTT"/>
          <w:sz w:val="22"/>
          <w:szCs w:val="22"/>
          <w:lang w:val="uk-UA"/>
        </w:rPr>
        <w:t>В</w:t>
      </w:r>
      <w:r w:rsidR="002E0170" w:rsidRPr="00024D82">
        <w:rPr>
          <w:rFonts w:ascii="PragmaticaCTT" w:hAnsi="PragmaticaCTT"/>
          <w:sz w:val="22"/>
          <w:szCs w:val="22"/>
          <w:lang w:val="uk-UA"/>
        </w:rPr>
        <w:t xml:space="preserve">, що були учасниками бойових дій, </w:t>
      </w:r>
      <w:r w:rsidR="00D10D1C" w:rsidRPr="00024D82">
        <w:rPr>
          <w:rFonts w:ascii="PragmaticaCTT" w:hAnsi="PragmaticaCTT"/>
          <w:sz w:val="22"/>
          <w:szCs w:val="22"/>
          <w:lang w:val="uk-UA"/>
        </w:rPr>
        <w:t>100</w:t>
      </w:r>
      <w:r w:rsidR="00702ECC" w:rsidRPr="00024D82">
        <w:rPr>
          <w:rFonts w:ascii="PragmaticaCTT" w:hAnsi="PragmaticaCTT"/>
          <w:sz w:val="22"/>
          <w:szCs w:val="22"/>
          <w:lang w:val="uk-UA"/>
        </w:rPr>
        <w:t xml:space="preserve"> грн. </w:t>
      </w:r>
      <w:r w:rsidR="002E0170" w:rsidRPr="00024D82">
        <w:rPr>
          <w:rFonts w:ascii="PragmaticaCTT" w:hAnsi="PragmaticaCTT"/>
          <w:sz w:val="22"/>
          <w:szCs w:val="22"/>
          <w:lang w:val="uk-UA"/>
        </w:rPr>
        <w:t xml:space="preserve">- </w:t>
      </w:r>
      <w:r w:rsidR="00702ECC" w:rsidRPr="00024D82">
        <w:rPr>
          <w:rFonts w:ascii="PragmaticaCTT" w:hAnsi="PragmaticaCTT"/>
          <w:sz w:val="22"/>
          <w:szCs w:val="22"/>
          <w:lang w:val="uk-UA"/>
        </w:rPr>
        <w:t>ветеранам В</w:t>
      </w:r>
      <w:r w:rsidR="002E0170" w:rsidRPr="00024D82">
        <w:rPr>
          <w:rFonts w:ascii="PragmaticaCTT" w:hAnsi="PragmaticaCTT"/>
          <w:sz w:val="22"/>
          <w:szCs w:val="22"/>
          <w:lang w:val="uk-UA"/>
        </w:rPr>
        <w:t>В</w:t>
      </w:r>
      <w:r w:rsidR="00702ECC" w:rsidRPr="00024D82">
        <w:rPr>
          <w:rFonts w:ascii="PragmaticaCTT" w:hAnsi="PragmaticaCTT"/>
          <w:sz w:val="22"/>
          <w:szCs w:val="22"/>
          <w:lang w:val="uk-UA"/>
        </w:rPr>
        <w:t>В</w:t>
      </w:r>
      <w:r w:rsidR="002E0170" w:rsidRPr="00024D82">
        <w:rPr>
          <w:rFonts w:ascii="PragmaticaCTT" w:hAnsi="PragmaticaCTT"/>
          <w:sz w:val="22"/>
          <w:szCs w:val="22"/>
          <w:lang w:val="uk-UA"/>
        </w:rPr>
        <w:t>, що були робітниками тилу</w:t>
      </w:r>
      <w:r w:rsidR="00702ECC" w:rsidRPr="00024D82">
        <w:rPr>
          <w:rFonts w:ascii="PragmaticaCTT" w:hAnsi="PragmaticaCTT"/>
          <w:sz w:val="22"/>
          <w:szCs w:val="22"/>
          <w:lang w:val="uk-UA"/>
        </w:rPr>
        <w:t xml:space="preserve"> </w:t>
      </w:r>
    </w:p>
    <w:p w14:paraId="1E049EF6" w14:textId="720EC0C8" w:rsidR="00C87E50" w:rsidRPr="00024D82" w:rsidRDefault="00411641" w:rsidP="00CA4525">
      <w:pPr>
        <w:spacing w:line="276" w:lineRule="auto"/>
        <w:jc w:val="both"/>
        <w:rPr>
          <w:rFonts w:ascii="PragmaticaCTT" w:hAnsi="PragmaticaCTT"/>
          <w:sz w:val="22"/>
          <w:szCs w:val="22"/>
        </w:rPr>
      </w:pPr>
      <w:r>
        <w:rPr>
          <w:rFonts w:ascii="PragmaticaCTT" w:hAnsi="PragmaticaCTT"/>
          <w:sz w:val="22"/>
          <w:szCs w:val="22"/>
        </w:rPr>
        <w:t>9</w:t>
      </w:r>
      <w:r w:rsidR="00C87E50" w:rsidRPr="00024D82">
        <w:rPr>
          <w:rFonts w:ascii="PragmaticaCTT" w:hAnsi="PragmaticaCTT"/>
          <w:sz w:val="22"/>
          <w:szCs w:val="22"/>
        </w:rPr>
        <w:t xml:space="preserve">. </w:t>
      </w:r>
      <w:r w:rsidR="00C87E50" w:rsidRPr="00024D82">
        <w:rPr>
          <w:rFonts w:ascii="PragmaticaCTT" w:hAnsi="PragmaticaCTT"/>
          <w:sz w:val="22"/>
          <w:szCs w:val="22"/>
          <w:lang w:val="uk-UA"/>
        </w:rPr>
        <w:t>Забезпечувати житлово-побутове, культурне та меди</w:t>
      </w:r>
      <w:r w:rsidR="00536D80" w:rsidRPr="00024D82">
        <w:rPr>
          <w:rFonts w:ascii="PragmaticaCTT" w:hAnsi="PragmaticaCTT"/>
          <w:sz w:val="22"/>
          <w:szCs w:val="22"/>
          <w:lang w:val="uk-UA"/>
        </w:rPr>
        <w:t>чне обслуговування, організ</w:t>
      </w:r>
      <w:r w:rsidR="00D20559">
        <w:rPr>
          <w:rFonts w:ascii="PragmaticaCTT" w:hAnsi="PragmaticaCTT"/>
          <w:sz w:val="22"/>
          <w:szCs w:val="22"/>
          <w:lang w:val="uk-UA"/>
        </w:rPr>
        <w:t>овувати</w:t>
      </w:r>
      <w:r w:rsidR="00536D80" w:rsidRPr="00024D82">
        <w:rPr>
          <w:rFonts w:ascii="PragmaticaCTT" w:hAnsi="PragmaticaCTT"/>
          <w:sz w:val="22"/>
          <w:szCs w:val="22"/>
          <w:lang w:val="uk-UA"/>
        </w:rPr>
        <w:t xml:space="preserve"> </w:t>
      </w:r>
      <w:r w:rsidR="00C87E50" w:rsidRPr="00024D82">
        <w:rPr>
          <w:rFonts w:ascii="PragmaticaCTT" w:hAnsi="PragmaticaCTT"/>
          <w:sz w:val="22"/>
          <w:szCs w:val="22"/>
          <w:lang w:val="uk-UA"/>
        </w:rPr>
        <w:t>оздоровлення і відпочин</w:t>
      </w:r>
      <w:r w:rsidR="00D20559">
        <w:rPr>
          <w:rFonts w:ascii="PragmaticaCTT" w:hAnsi="PragmaticaCTT"/>
          <w:sz w:val="22"/>
          <w:szCs w:val="22"/>
          <w:lang w:val="uk-UA"/>
        </w:rPr>
        <w:t>о</w:t>
      </w:r>
      <w:r w:rsidR="00C87E50" w:rsidRPr="00024D82">
        <w:rPr>
          <w:rFonts w:ascii="PragmaticaCTT" w:hAnsi="PragmaticaCTT"/>
          <w:sz w:val="22"/>
          <w:szCs w:val="22"/>
          <w:lang w:val="uk-UA"/>
        </w:rPr>
        <w:t xml:space="preserve">к </w:t>
      </w:r>
      <w:proofErr w:type="gramStart"/>
      <w:r w:rsidR="00C87E50" w:rsidRPr="00024D82">
        <w:rPr>
          <w:rFonts w:ascii="PragmaticaCTT" w:hAnsi="PragmaticaCTT"/>
          <w:sz w:val="22"/>
          <w:szCs w:val="22"/>
          <w:lang w:val="uk-UA"/>
        </w:rPr>
        <w:t>працівників  відповідно</w:t>
      </w:r>
      <w:proofErr w:type="gramEnd"/>
      <w:r w:rsidR="00C87E50" w:rsidRPr="00024D82">
        <w:rPr>
          <w:rFonts w:ascii="PragmaticaCTT" w:hAnsi="PragmaticaCTT"/>
          <w:sz w:val="22"/>
          <w:szCs w:val="22"/>
          <w:lang w:val="uk-UA"/>
        </w:rPr>
        <w:t xml:space="preserve"> до чинного законодавства.</w:t>
      </w:r>
    </w:p>
    <w:p w14:paraId="32530F32" w14:textId="3B87F0BF" w:rsidR="00C87E50" w:rsidRPr="00024D82" w:rsidRDefault="00C87E50" w:rsidP="00C87E50">
      <w:pPr>
        <w:spacing w:line="276" w:lineRule="auto"/>
        <w:jc w:val="both"/>
        <w:rPr>
          <w:rFonts w:ascii="PragmaticaCTT" w:hAnsi="PragmaticaCTT"/>
          <w:sz w:val="22"/>
          <w:szCs w:val="22"/>
          <w:lang w:val="uk-UA"/>
        </w:rPr>
      </w:pPr>
      <w:r w:rsidRPr="00024D82">
        <w:rPr>
          <w:rFonts w:ascii="PragmaticaCTT" w:hAnsi="PragmaticaCTT"/>
          <w:sz w:val="22"/>
          <w:szCs w:val="22"/>
          <w:lang w:val="uk-UA"/>
        </w:rPr>
        <w:t>1</w:t>
      </w:r>
      <w:r w:rsidR="00411641">
        <w:rPr>
          <w:rFonts w:ascii="PragmaticaCTT" w:hAnsi="PragmaticaCTT"/>
          <w:sz w:val="22"/>
          <w:szCs w:val="22"/>
          <w:lang w:val="uk-UA"/>
        </w:rPr>
        <w:t>0</w:t>
      </w:r>
      <w:r w:rsidRPr="00024D82">
        <w:rPr>
          <w:rFonts w:ascii="PragmaticaCTT" w:hAnsi="PragmaticaCTT"/>
          <w:sz w:val="22"/>
          <w:szCs w:val="22"/>
          <w:lang w:val="uk-UA"/>
        </w:rPr>
        <w:t>. Забезпечувати  рівні права та можливості жінок і чоловіків.</w:t>
      </w:r>
    </w:p>
    <w:p w14:paraId="377AC41C" w14:textId="77777777" w:rsidR="0063497F" w:rsidRPr="00024D82" w:rsidRDefault="0063497F" w:rsidP="005E1996">
      <w:pPr>
        <w:spacing w:line="276" w:lineRule="auto"/>
        <w:jc w:val="both"/>
        <w:rPr>
          <w:rFonts w:ascii="PragmaticaCTT" w:hAnsi="PragmaticaCTT"/>
          <w:sz w:val="22"/>
          <w:szCs w:val="22"/>
          <w:lang w:val="uk-UA"/>
        </w:rPr>
      </w:pPr>
    </w:p>
    <w:p w14:paraId="668E9FB7" w14:textId="77777777" w:rsidR="0063497F" w:rsidRPr="00024D82" w:rsidRDefault="0063497F" w:rsidP="00117434">
      <w:pPr>
        <w:spacing w:line="276" w:lineRule="auto"/>
        <w:jc w:val="both"/>
        <w:rPr>
          <w:rFonts w:ascii="PragmaticaCTT" w:hAnsi="PragmaticaCTT"/>
          <w:b/>
          <w:sz w:val="22"/>
          <w:szCs w:val="22"/>
          <w:lang w:val="uk-UA"/>
        </w:rPr>
      </w:pPr>
      <w:r w:rsidRPr="00024D82">
        <w:rPr>
          <w:rFonts w:ascii="PragmaticaCTT" w:hAnsi="PragmaticaCTT"/>
          <w:b/>
          <w:sz w:val="22"/>
          <w:szCs w:val="22"/>
          <w:lang w:val="uk-UA"/>
        </w:rPr>
        <w:t xml:space="preserve">Розділ </w:t>
      </w:r>
      <w:r w:rsidR="008F4201" w:rsidRPr="00024D82">
        <w:rPr>
          <w:rFonts w:ascii="PragmaticaCTT" w:hAnsi="PragmaticaCTT"/>
          <w:b/>
          <w:sz w:val="22"/>
          <w:szCs w:val="22"/>
          <w:lang w:val="uk-UA"/>
        </w:rPr>
        <w:t>VII</w:t>
      </w:r>
      <w:r w:rsidR="008F4201">
        <w:rPr>
          <w:rFonts w:ascii="PragmaticaCTT" w:hAnsi="PragmaticaCTT"/>
          <w:b/>
          <w:sz w:val="22"/>
          <w:szCs w:val="22"/>
          <w:lang w:val="uk-UA"/>
        </w:rPr>
        <w:t>І</w:t>
      </w:r>
      <w:r w:rsidRPr="00024D82">
        <w:rPr>
          <w:rFonts w:ascii="PragmaticaCTT" w:hAnsi="PragmaticaCTT"/>
          <w:b/>
          <w:sz w:val="22"/>
          <w:szCs w:val="22"/>
          <w:lang w:val="uk-UA"/>
        </w:rPr>
        <w:t>.</w:t>
      </w:r>
    </w:p>
    <w:p w14:paraId="0892280B" w14:textId="77777777" w:rsidR="0063497F" w:rsidRPr="00024D82" w:rsidRDefault="0063497F" w:rsidP="00117434">
      <w:pPr>
        <w:pStyle w:val="6"/>
        <w:spacing w:line="276" w:lineRule="auto"/>
        <w:ind w:left="0" w:firstLine="0"/>
        <w:jc w:val="both"/>
        <w:rPr>
          <w:rFonts w:ascii="PragmaticaCTT" w:hAnsi="PragmaticaCTT"/>
          <w:sz w:val="22"/>
          <w:szCs w:val="22"/>
        </w:rPr>
      </w:pPr>
      <w:r w:rsidRPr="00024D82">
        <w:rPr>
          <w:rFonts w:ascii="PragmaticaCTT" w:hAnsi="PragmaticaCTT"/>
          <w:sz w:val="22"/>
          <w:szCs w:val="22"/>
        </w:rPr>
        <w:t>КОНТРОЛЬ ЗА ВИКОНАННЯМ КОЛЕКТИВНОГО ДОГОВОРУ</w:t>
      </w:r>
    </w:p>
    <w:p w14:paraId="6A16EB6F" w14:textId="77777777" w:rsidR="0063497F" w:rsidRPr="00024D82" w:rsidRDefault="0063497F" w:rsidP="00117434">
      <w:pPr>
        <w:spacing w:line="276" w:lineRule="auto"/>
        <w:jc w:val="both"/>
        <w:rPr>
          <w:rFonts w:ascii="PragmaticaCTT" w:hAnsi="PragmaticaCTT"/>
          <w:sz w:val="22"/>
          <w:szCs w:val="22"/>
          <w:lang w:val="uk-UA"/>
        </w:rPr>
      </w:pPr>
    </w:p>
    <w:p w14:paraId="0C52FF6F" w14:textId="77777777" w:rsidR="0063497F" w:rsidRPr="00024D82" w:rsidRDefault="0063497F" w:rsidP="00117434">
      <w:pPr>
        <w:pStyle w:val="4"/>
        <w:spacing w:line="276" w:lineRule="auto"/>
        <w:ind w:left="0" w:firstLine="0"/>
        <w:rPr>
          <w:rFonts w:ascii="PragmaticaCTT" w:hAnsi="PragmaticaCTT"/>
          <w:sz w:val="22"/>
          <w:szCs w:val="22"/>
        </w:rPr>
      </w:pPr>
      <w:r w:rsidRPr="00024D82">
        <w:rPr>
          <w:rFonts w:ascii="PragmaticaCTT" w:hAnsi="PragmaticaCTT"/>
          <w:sz w:val="22"/>
          <w:szCs w:val="22"/>
        </w:rPr>
        <w:t>З метою забезпечення реалізації положень цього договору, здійснення контролю за його виконанням сторони зобов’язуються:</w:t>
      </w:r>
    </w:p>
    <w:p w14:paraId="671DED55" w14:textId="77777777" w:rsidR="003B1A22" w:rsidRPr="00024D82" w:rsidRDefault="003B1A22" w:rsidP="00117434">
      <w:pPr>
        <w:jc w:val="both"/>
        <w:rPr>
          <w:rFonts w:ascii="PragmaticaCTT" w:hAnsi="PragmaticaCTT"/>
          <w:sz w:val="22"/>
          <w:szCs w:val="22"/>
          <w:lang w:val="uk-UA"/>
        </w:rPr>
      </w:pPr>
    </w:p>
    <w:p w14:paraId="0226D5EF" w14:textId="77777777" w:rsidR="0063497F" w:rsidRPr="00024D82" w:rsidRDefault="0063497F" w:rsidP="00EC1AB5">
      <w:pPr>
        <w:pStyle w:val="20"/>
        <w:numPr>
          <w:ilvl w:val="0"/>
          <w:numId w:val="4"/>
        </w:numPr>
        <w:spacing w:line="276" w:lineRule="auto"/>
        <w:ind w:left="0" w:firstLine="0"/>
        <w:jc w:val="both"/>
        <w:rPr>
          <w:rFonts w:ascii="PragmaticaCTT" w:hAnsi="PragmaticaCTT"/>
          <w:sz w:val="22"/>
          <w:szCs w:val="22"/>
        </w:rPr>
      </w:pPr>
      <w:r w:rsidRPr="00024D82">
        <w:rPr>
          <w:rFonts w:ascii="PragmaticaCTT" w:hAnsi="PragmaticaCTT"/>
          <w:sz w:val="22"/>
          <w:szCs w:val="22"/>
        </w:rPr>
        <w:t>Забезпечити здійснення контролю за виконанням договору робочою комісією представників сторін, яка вела переговори</w:t>
      </w:r>
      <w:r w:rsidR="003B1A22" w:rsidRPr="00024D82">
        <w:rPr>
          <w:rFonts w:ascii="PragmaticaCTT" w:hAnsi="PragmaticaCTT"/>
          <w:sz w:val="22"/>
          <w:szCs w:val="22"/>
        </w:rPr>
        <w:t xml:space="preserve"> з його укладення </w:t>
      </w:r>
      <w:r w:rsidRPr="00024D82">
        <w:rPr>
          <w:rFonts w:ascii="PragmaticaCTT" w:hAnsi="PragmaticaCTT"/>
          <w:sz w:val="22"/>
          <w:szCs w:val="22"/>
        </w:rPr>
        <w:t>в узгодженому нею порядку.</w:t>
      </w:r>
    </w:p>
    <w:p w14:paraId="26E9F590" w14:textId="77777777" w:rsidR="0063497F" w:rsidRPr="00024D82" w:rsidRDefault="0063497F" w:rsidP="00955224">
      <w:pPr>
        <w:pStyle w:val="20"/>
        <w:spacing w:line="276" w:lineRule="auto"/>
        <w:jc w:val="both"/>
        <w:rPr>
          <w:rFonts w:ascii="PragmaticaCTT" w:hAnsi="PragmaticaCTT"/>
          <w:sz w:val="22"/>
          <w:szCs w:val="22"/>
        </w:rPr>
      </w:pPr>
      <w:r w:rsidRPr="00024D82">
        <w:rPr>
          <w:rFonts w:ascii="PragmaticaCTT" w:hAnsi="PragmaticaCTT"/>
          <w:sz w:val="22"/>
          <w:szCs w:val="22"/>
        </w:rPr>
        <w:t>Результати перевірки виконанн</w:t>
      </w:r>
      <w:r w:rsidR="00791252" w:rsidRPr="00024D82">
        <w:rPr>
          <w:rFonts w:ascii="PragmaticaCTT" w:hAnsi="PragmaticaCTT"/>
          <w:sz w:val="22"/>
          <w:szCs w:val="22"/>
        </w:rPr>
        <w:t>я зобов’язань договору оформля</w:t>
      </w:r>
      <w:r w:rsidRPr="00024D82">
        <w:rPr>
          <w:rFonts w:ascii="PragmaticaCTT" w:hAnsi="PragmaticaCTT"/>
          <w:sz w:val="22"/>
          <w:szCs w:val="22"/>
        </w:rPr>
        <w:t>ти</w:t>
      </w:r>
      <w:r w:rsidR="003B1A22" w:rsidRPr="00024D82">
        <w:rPr>
          <w:rFonts w:ascii="PragmaticaCTT" w:hAnsi="PragmaticaCTT"/>
          <w:sz w:val="22"/>
          <w:szCs w:val="22"/>
        </w:rPr>
        <w:t xml:space="preserve"> відповідним актом</w:t>
      </w:r>
      <w:r w:rsidRPr="00024D82">
        <w:rPr>
          <w:rFonts w:ascii="PragmaticaCTT" w:hAnsi="PragmaticaCTT"/>
          <w:sz w:val="22"/>
          <w:szCs w:val="22"/>
        </w:rPr>
        <w:t>, який доводити до відома сторін договору.</w:t>
      </w:r>
    </w:p>
    <w:p w14:paraId="787E5094" w14:textId="77777777" w:rsidR="0063497F" w:rsidRPr="00024D82" w:rsidRDefault="0063497F" w:rsidP="00EC1AB5">
      <w:pPr>
        <w:numPr>
          <w:ilvl w:val="0"/>
          <w:numId w:val="4"/>
        </w:numPr>
        <w:spacing w:line="276" w:lineRule="auto"/>
        <w:ind w:left="0" w:firstLine="0"/>
        <w:jc w:val="both"/>
        <w:rPr>
          <w:rFonts w:ascii="PragmaticaCTT" w:hAnsi="PragmaticaCTT"/>
          <w:sz w:val="22"/>
          <w:szCs w:val="22"/>
          <w:lang w:val="uk-UA"/>
        </w:rPr>
      </w:pPr>
      <w:r w:rsidRPr="00024D82">
        <w:rPr>
          <w:rFonts w:ascii="PragmaticaCTT" w:hAnsi="PragmaticaCTT"/>
          <w:sz w:val="22"/>
          <w:szCs w:val="22"/>
          <w:lang w:val="uk-UA"/>
        </w:rPr>
        <w:t>Надавати повноважним представникам сторін наявну інформацію та документи, необхідні для здійснення контролю за виконанням договору.</w:t>
      </w:r>
    </w:p>
    <w:p w14:paraId="20E6489C" w14:textId="1858E3D7" w:rsidR="0063497F" w:rsidRPr="00024D82" w:rsidRDefault="0063497F" w:rsidP="00EC1AB5">
      <w:pPr>
        <w:numPr>
          <w:ilvl w:val="0"/>
          <w:numId w:val="4"/>
        </w:numPr>
        <w:spacing w:line="276" w:lineRule="auto"/>
        <w:ind w:left="0" w:firstLine="0"/>
        <w:jc w:val="both"/>
        <w:rPr>
          <w:rFonts w:ascii="PragmaticaCTT" w:hAnsi="PragmaticaCTT"/>
          <w:sz w:val="22"/>
          <w:szCs w:val="22"/>
          <w:lang w:val="uk-UA"/>
        </w:rPr>
      </w:pPr>
      <w:r w:rsidRPr="00024D82">
        <w:rPr>
          <w:rFonts w:ascii="PragmaticaCTT" w:hAnsi="PragmaticaCTT"/>
          <w:sz w:val="22"/>
          <w:szCs w:val="22"/>
          <w:lang w:val="uk-UA"/>
        </w:rPr>
        <w:t>Розглядати підсумки виконання колективного договору (висновки робочої комісії та звіти перших осіб сторін, що підписали договір</w:t>
      </w:r>
      <w:r w:rsidR="003B1A22" w:rsidRPr="00024D82">
        <w:rPr>
          <w:rFonts w:ascii="PragmaticaCTT" w:hAnsi="PragmaticaCTT"/>
          <w:sz w:val="22"/>
          <w:szCs w:val="22"/>
          <w:lang w:val="uk-UA"/>
        </w:rPr>
        <w:t>)</w:t>
      </w:r>
      <w:r w:rsidRPr="00024D82">
        <w:rPr>
          <w:rFonts w:ascii="PragmaticaCTT" w:hAnsi="PragmaticaCTT"/>
          <w:sz w:val="22"/>
          <w:szCs w:val="22"/>
          <w:lang w:val="uk-UA"/>
        </w:rPr>
        <w:t xml:space="preserve"> на загальних зборах трудового колективу </w:t>
      </w:r>
      <w:r w:rsidR="00D20559">
        <w:rPr>
          <w:rFonts w:ascii="PragmaticaCTT" w:hAnsi="PragmaticaCTT"/>
          <w:sz w:val="22"/>
          <w:szCs w:val="22"/>
          <w:lang w:val="uk-UA"/>
        </w:rPr>
        <w:t xml:space="preserve">один </w:t>
      </w:r>
      <w:r w:rsidRPr="00024D82">
        <w:rPr>
          <w:rFonts w:ascii="PragmaticaCTT" w:hAnsi="PragmaticaCTT"/>
          <w:sz w:val="22"/>
          <w:szCs w:val="22"/>
          <w:lang w:val="uk-UA"/>
        </w:rPr>
        <w:t xml:space="preserve">раз на рік </w:t>
      </w:r>
      <w:r w:rsidR="003B1A22" w:rsidRPr="00024D82">
        <w:rPr>
          <w:rFonts w:ascii="PragmaticaCTT" w:hAnsi="PragmaticaCTT"/>
          <w:sz w:val="22"/>
          <w:szCs w:val="22"/>
          <w:lang w:val="uk-UA"/>
        </w:rPr>
        <w:t>.</w:t>
      </w:r>
    </w:p>
    <w:p w14:paraId="3D7C527A" w14:textId="2C7B8FF1" w:rsidR="0063497F" w:rsidRPr="00024D82" w:rsidRDefault="0063497F" w:rsidP="00EC1AB5">
      <w:pPr>
        <w:numPr>
          <w:ilvl w:val="0"/>
          <w:numId w:val="4"/>
        </w:numPr>
        <w:spacing w:line="276" w:lineRule="auto"/>
        <w:ind w:left="0" w:firstLine="0"/>
        <w:jc w:val="both"/>
        <w:rPr>
          <w:rFonts w:ascii="PragmaticaCTT" w:hAnsi="PragmaticaCTT"/>
          <w:sz w:val="22"/>
          <w:szCs w:val="22"/>
          <w:lang w:val="uk-UA"/>
        </w:rPr>
      </w:pPr>
      <w:r w:rsidRPr="00024D82">
        <w:rPr>
          <w:rFonts w:ascii="PragmaticaCTT" w:hAnsi="PragmaticaCTT"/>
          <w:sz w:val="22"/>
          <w:szCs w:val="22"/>
          <w:lang w:val="uk-UA"/>
        </w:rPr>
        <w:t>Особи, які ухиляються від участі в переговорах про укладення, зміну або доповнення колективного договору чи навмисно порушили строк початку переговорів</w:t>
      </w:r>
      <w:r w:rsidR="00571DA3" w:rsidRPr="00024D82">
        <w:rPr>
          <w:rFonts w:ascii="PragmaticaCTT" w:hAnsi="PragmaticaCTT"/>
          <w:sz w:val="22"/>
          <w:szCs w:val="22"/>
          <w:lang w:val="uk-UA"/>
        </w:rPr>
        <w:t>,</w:t>
      </w:r>
      <w:r w:rsidRPr="00024D82">
        <w:rPr>
          <w:rFonts w:ascii="PragmaticaCTT" w:hAnsi="PragmaticaCTT"/>
          <w:sz w:val="22"/>
          <w:szCs w:val="22"/>
          <w:lang w:val="uk-UA"/>
        </w:rPr>
        <w:t xml:space="preserve"> або не </w:t>
      </w:r>
      <w:r w:rsidR="003B1A22" w:rsidRPr="00024D82">
        <w:rPr>
          <w:rFonts w:ascii="PragmaticaCTT" w:hAnsi="PragmaticaCTT"/>
          <w:sz w:val="22"/>
          <w:szCs w:val="22"/>
          <w:lang w:val="uk-UA"/>
        </w:rPr>
        <w:t>забезпечили</w:t>
      </w:r>
      <w:r w:rsidRPr="00024D82">
        <w:rPr>
          <w:rFonts w:ascii="PragmaticaCTT" w:hAnsi="PragmaticaCTT"/>
          <w:sz w:val="22"/>
          <w:szCs w:val="22"/>
          <w:lang w:val="uk-UA"/>
        </w:rPr>
        <w:t xml:space="preserve"> роботу комісії у визначені сторонами строки, несуть адміністративну</w:t>
      </w:r>
      <w:r w:rsidR="00D20559">
        <w:rPr>
          <w:rFonts w:ascii="PragmaticaCTT" w:hAnsi="PragmaticaCTT"/>
          <w:sz w:val="22"/>
          <w:szCs w:val="22"/>
          <w:lang w:val="uk-UA"/>
        </w:rPr>
        <w:t xml:space="preserve"> та дисциплінарну </w:t>
      </w:r>
      <w:r w:rsidRPr="00024D82">
        <w:rPr>
          <w:rFonts w:ascii="PragmaticaCTT" w:hAnsi="PragmaticaCTT"/>
          <w:sz w:val="22"/>
          <w:szCs w:val="22"/>
          <w:lang w:val="uk-UA"/>
        </w:rPr>
        <w:t xml:space="preserve"> відповідальність (ст. 17 Закону України “Про колективні договори і </w:t>
      </w:r>
      <w:r w:rsidR="005E1996" w:rsidRPr="00024D82">
        <w:rPr>
          <w:rFonts w:ascii="PragmaticaCTT" w:hAnsi="PragmaticaCTT"/>
          <w:sz w:val="22"/>
          <w:szCs w:val="22"/>
          <w:lang w:val="uk-UA"/>
        </w:rPr>
        <w:t>угоди</w:t>
      </w:r>
      <w:r w:rsidRPr="00024D82">
        <w:rPr>
          <w:rFonts w:ascii="PragmaticaCTT" w:hAnsi="PragmaticaCTT"/>
          <w:sz w:val="22"/>
          <w:szCs w:val="22"/>
          <w:lang w:val="uk-UA"/>
        </w:rPr>
        <w:t>).</w:t>
      </w:r>
    </w:p>
    <w:p w14:paraId="6574E8EF" w14:textId="3B06BB42" w:rsidR="0063497F" w:rsidRPr="00024D82" w:rsidRDefault="0063497F" w:rsidP="00EC1AB5">
      <w:pPr>
        <w:numPr>
          <w:ilvl w:val="0"/>
          <w:numId w:val="4"/>
        </w:numPr>
        <w:spacing w:line="276" w:lineRule="auto"/>
        <w:ind w:left="0" w:firstLine="0"/>
        <w:jc w:val="both"/>
        <w:rPr>
          <w:rFonts w:ascii="PragmaticaCTT" w:hAnsi="PragmaticaCTT"/>
          <w:sz w:val="22"/>
          <w:szCs w:val="22"/>
          <w:lang w:val="uk-UA"/>
        </w:rPr>
      </w:pPr>
      <w:r w:rsidRPr="00F7394B">
        <w:rPr>
          <w:rFonts w:ascii="PragmaticaCTT" w:hAnsi="PragmaticaCTT"/>
          <w:sz w:val="22"/>
          <w:szCs w:val="22"/>
          <w:lang w:val="uk-UA"/>
        </w:rPr>
        <w:lastRenderedPageBreak/>
        <w:t xml:space="preserve">Особи, які представляють </w:t>
      </w:r>
      <w:r w:rsidR="003B1A22" w:rsidRPr="00F7394B">
        <w:rPr>
          <w:rFonts w:ascii="PragmaticaCTT" w:hAnsi="PragmaticaCTT"/>
          <w:sz w:val="22"/>
          <w:szCs w:val="22"/>
          <w:lang w:val="uk-UA"/>
        </w:rPr>
        <w:t xml:space="preserve">Адміністрацію або </w:t>
      </w:r>
      <w:r w:rsidR="00F7394B" w:rsidRPr="00F7394B">
        <w:rPr>
          <w:rFonts w:ascii="PragmaticaCTT" w:hAnsi="PragmaticaCTT"/>
          <w:sz w:val="22"/>
          <w:szCs w:val="22"/>
          <w:lang w:val="uk-UA"/>
        </w:rPr>
        <w:t>Трудовий колектив</w:t>
      </w:r>
      <w:r w:rsidRPr="00F7394B">
        <w:rPr>
          <w:rFonts w:ascii="PragmaticaCTT" w:hAnsi="PragmaticaCTT"/>
          <w:sz w:val="22"/>
          <w:szCs w:val="22"/>
          <w:lang w:val="uk-UA"/>
        </w:rPr>
        <w:t>, з вини яких порушено</w:t>
      </w:r>
      <w:r w:rsidRPr="00024D82">
        <w:rPr>
          <w:rFonts w:ascii="PragmaticaCTT" w:hAnsi="PragmaticaCTT"/>
          <w:sz w:val="22"/>
          <w:szCs w:val="22"/>
          <w:lang w:val="uk-UA"/>
        </w:rPr>
        <w:t xml:space="preserve"> чи не виконано зобов’язання щодо колективного договору, доповнень до нього притягу</w:t>
      </w:r>
      <w:r w:rsidR="00D20559">
        <w:rPr>
          <w:rFonts w:ascii="PragmaticaCTT" w:hAnsi="PragmaticaCTT"/>
          <w:sz w:val="22"/>
          <w:szCs w:val="22"/>
          <w:lang w:val="uk-UA"/>
        </w:rPr>
        <w:t>ю</w:t>
      </w:r>
      <w:r w:rsidRPr="00024D82">
        <w:rPr>
          <w:rFonts w:ascii="PragmaticaCTT" w:hAnsi="PragmaticaCTT"/>
          <w:sz w:val="22"/>
          <w:szCs w:val="22"/>
          <w:lang w:val="uk-UA"/>
        </w:rPr>
        <w:t xml:space="preserve">ться до відповідальності (ст. 18 Закону України “Про колективні договори і </w:t>
      </w:r>
      <w:r w:rsidR="005E1996" w:rsidRPr="00024D82">
        <w:rPr>
          <w:rFonts w:ascii="PragmaticaCTT" w:hAnsi="PragmaticaCTT"/>
          <w:sz w:val="22"/>
          <w:szCs w:val="22"/>
          <w:lang w:val="uk-UA"/>
        </w:rPr>
        <w:t>угоди</w:t>
      </w:r>
      <w:r w:rsidRPr="00024D82">
        <w:rPr>
          <w:rFonts w:ascii="PragmaticaCTT" w:hAnsi="PragmaticaCTT"/>
          <w:sz w:val="22"/>
          <w:szCs w:val="22"/>
          <w:lang w:val="uk-UA"/>
        </w:rPr>
        <w:t>).</w:t>
      </w:r>
    </w:p>
    <w:p w14:paraId="51191820" w14:textId="5A5EA27C" w:rsidR="0043719C" w:rsidRDefault="0043719C" w:rsidP="00117434">
      <w:pPr>
        <w:spacing w:line="276" w:lineRule="auto"/>
        <w:jc w:val="both"/>
        <w:rPr>
          <w:rFonts w:ascii="PragmaticaCTT" w:hAnsi="PragmaticaCTT"/>
          <w:sz w:val="22"/>
          <w:szCs w:val="22"/>
          <w:lang w:val="uk-UA"/>
        </w:rPr>
      </w:pPr>
    </w:p>
    <w:p w14:paraId="7B8C5E76" w14:textId="1150D606" w:rsidR="00D20559" w:rsidRPr="00FB16F4" w:rsidRDefault="00D20559" w:rsidP="00117434">
      <w:pPr>
        <w:spacing w:line="276" w:lineRule="auto"/>
        <w:jc w:val="both"/>
        <w:rPr>
          <w:rFonts w:ascii="PragmaticaCTT" w:hAnsi="PragmaticaCTT"/>
          <w:b/>
          <w:bCs/>
          <w:sz w:val="22"/>
          <w:szCs w:val="22"/>
          <w:lang w:val="uk-UA"/>
        </w:rPr>
      </w:pPr>
      <w:r w:rsidRPr="00FB16F4">
        <w:rPr>
          <w:rFonts w:ascii="PragmaticaCTT" w:hAnsi="PragmaticaCTT"/>
          <w:b/>
          <w:bCs/>
          <w:sz w:val="22"/>
          <w:szCs w:val="22"/>
          <w:lang w:val="uk-UA"/>
        </w:rPr>
        <w:t>Додатки:</w:t>
      </w:r>
    </w:p>
    <w:p w14:paraId="652F6A16" w14:textId="33CE7556" w:rsidR="00D20559" w:rsidRDefault="00D20559" w:rsidP="00EC1AB5">
      <w:pPr>
        <w:pStyle w:val="a9"/>
        <w:numPr>
          <w:ilvl w:val="0"/>
          <w:numId w:val="12"/>
        </w:numPr>
        <w:spacing w:line="276" w:lineRule="auto"/>
        <w:jc w:val="both"/>
        <w:rPr>
          <w:rFonts w:ascii="PragmaticaCTT" w:hAnsi="PragmaticaCTT"/>
          <w:sz w:val="22"/>
          <w:szCs w:val="22"/>
          <w:lang w:val="uk-UA"/>
        </w:rPr>
      </w:pPr>
      <w:r w:rsidRPr="00D20559">
        <w:rPr>
          <w:rFonts w:ascii="PragmaticaCTT" w:hAnsi="PragmaticaCTT"/>
          <w:sz w:val="22"/>
          <w:szCs w:val="22"/>
          <w:lang w:val="uk-UA"/>
        </w:rPr>
        <w:t xml:space="preserve">Перелік професій і посад працівників, яким надаються пільги за роботу із шкідливими і важкими умовами праці по  </w:t>
      </w:r>
      <w:bookmarkStart w:id="1" w:name="_Hlk80004154"/>
      <w:r w:rsidRPr="00D20559">
        <w:rPr>
          <w:rFonts w:ascii="PragmaticaCTT" w:hAnsi="PragmaticaCTT"/>
          <w:sz w:val="22"/>
          <w:szCs w:val="22"/>
          <w:lang w:val="uk-UA"/>
        </w:rPr>
        <w:t>Ф</w:t>
      </w:r>
      <w:r w:rsidR="00382D4F">
        <w:rPr>
          <w:rFonts w:ascii="PragmaticaCTT" w:hAnsi="PragmaticaCTT"/>
          <w:sz w:val="22"/>
          <w:szCs w:val="22"/>
          <w:lang w:val="uk-UA"/>
        </w:rPr>
        <w:t>ІЛІЇ</w:t>
      </w:r>
      <w:r w:rsidRPr="00D20559">
        <w:rPr>
          <w:rFonts w:ascii="PragmaticaCTT" w:hAnsi="PragmaticaCTT"/>
          <w:sz w:val="22"/>
          <w:szCs w:val="22"/>
          <w:lang w:val="uk-UA"/>
        </w:rPr>
        <w:t xml:space="preserve"> «</w:t>
      </w:r>
      <w:r w:rsidR="00382D4F">
        <w:rPr>
          <w:rFonts w:ascii="PragmaticaCTT" w:hAnsi="PragmaticaCTT"/>
          <w:sz w:val="22"/>
          <w:szCs w:val="22"/>
          <w:lang w:val="uk-UA"/>
        </w:rPr>
        <w:t>НІЖИНСЬКИЙ ЕЛЕВАТОР</w:t>
      </w:r>
      <w:r w:rsidRPr="00D20559">
        <w:rPr>
          <w:rFonts w:ascii="PragmaticaCTT" w:hAnsi="PragmaticaCTT"/>
          <w:sz w:val="22"/>
          <w:szCs w:val="22"/>
          <w:lang w:val="uk-UA"/>
        </w:rPr>
        <w:t>» СТОВ «</w:t>
      </w:r>
      <w:r w:rsidR="00382D4F">
        <w:rPr>
          <w:rFonts w:ascii="PragmaticaCTT" w:hAnsi="PragmaticaCTT"/>
          <w:sz w:val="22"/>
          <w:szCs w:val="22"/>
          <w:lang w:val="uk-UA"/>
        </w:rPr>
        <w:t>ДРУЖБА-НОВА</w:t>
      </w:r>
      <w:r w:rsidRPr="00D20559">
        <w:rPr>
          <w:rFonts w:ascii="PragmaticaCTT" w:hAnsi="PragmaticaCTT"/>
          <w:sz w:val="22"/>
          <w:szCs w:val="22"/>
          <w:lang w:val="uk-UA"/>
        </w:rPr>
        <w:t>»</w:t>
      </w:r>
      <w:r>
        <w:rPr>
          <w:rFonts w:ascii="PragmaticaCTT" w:hAnsi="PragmaticaCTT"/>
          <w:sz w:val="22"/>
          <w:szCs w:val="22"/>
          <w:lang w:val="uk-UA"/>
        </w:rPr>
        <w:t xml:space="preserve"> </w:t>
      </w:r>
      <w:bookmarkEnd w:id="1"/>
      <w:r w:rsidRPr="00D20559">
        <w:rPr>
          <w:rFonts w:ascii="PragmaticaCTT" w:hAnsi="PragmaticaCTT"/>
          <w:sz w:val="22"/>
          <w:szCs w:val="22"/>
          <w:lang w:val="uk-UA"/>
        </w:rPr>
        <w:t>за результатами атестації робочого місця</w:t>
      </w:r>
      <w:r>
        <w:rPr>
          <w:rFonts w:ascii="PragmaticaCTT" w:hAnsi="PragmaticaCTT"/>
          <w:sz w:val="22"/>
          <w:szCs w:val="22"/>
          <w:lang w:val="uk-UA"/>
        </w:rPr>
        <w:t>;</w:t>
      </w:r>
    </w:p>
    <w:p w14:paraId="23B16AFE" w14:textId="77777777" w:rsidR="00DF2C6D" w:rsidRDefault="00D20559" w:rsidP="00EC1AB5">
      <w:pPr>
        <w:pStyle w:val="a9"/>
        <w:numPr>
          <w:ilvl w:val="0"/>
          <w:numId w:val="12"/>
        </w:numPr>
        <w:spacing w:line="276" w:lineRule="auto"/>
        <w:jc w:val="both"/>
        <w:rPr>
          <w:rFonts w:ascii="PragmaticaCTT" w:hAnsi="PragmaticaCTT"/>
          <w:sz w:val="22"/>
          <w:szCs w:val="22"/>
          <w:lang w:val="uk-UA"/>
        </w:rPr>
      </w:pPr>
      <w:r w:rsidRPr="00D20559">
        <w:rPr>
          <w:rFonts w:ascii="PragmaticaCTT" w:hAnsi="PragmaticaCTT"/>
          <w:sz w:val="22"/>
          <w:szCs w:val="22"/>
          <w:lang w:val="uk-UA"/>
        </w:rPr>
        <w:t>Правила внутрішнього трудового розпорядку</w:t>
      </w:r>
      <w:r>
        <w:rPr>
          <w:rFonts w:ascii="PragmaticaCTT" w:hAnsi="PragmaticaCTT"/>
          <w:sz w:val="22"/>
          <w:szCs w:val="22"/>
          <w:lang w:val="uk-UA"/>
        </w:rPr>
        <w:t xml:space="preserve"> </w:t>
      </w:r>
      <w:r w:rsidR="00382D4F" w:rsidRPr="00D20559">
        <w:rPr>
          <w:rFonts w:ascii="PragmaticaCTT" w:hAnsi="PragmaticaCTT"/>
          <w:sz w:val="22"/>
          <w:szCs w:val="22"/>
          <w:lang w:val="uk-UA"/>
        </w:rPr>
        <w:t>Ф</w:t>
      </w:r>
      <w:r w:rsidR="00382D4F">
        <w:rPr>
          <w:rFonts w:ascii="PragmaticaCTT" w:hAnsi="PragmaticaCTT"/>
          <w:sz w:val="22"/>
          <w:szCs w:val="22"/>
          <w:lang w:val="uk-UA"/>
        </w:rPr>
        <w:t>ІЛІЇ</w:t>
      </w:r>
      <w:r w:rsidR="00382D4F" w:rsidRPr="00D20559">
        <w:rPr>
          <w:rFonts w:ascii="PragmaticaCTT" w:hAnsi="PragmaticaCTT"/>
          <w:sz w:val="22"/>
          <w:szCs w:val="22"/>
          <w:lang w:val="uk-UA"/>
        </w:rPr>
        <w:t xml:space="preserve"> «</w:t>
      </w:r>
      <w:r w:rsidR="00382D4F">
        <w:rPr>
          <w:rFonts w:ascii="PragmaticaCTT" w:hAnsi="PragmaticaCTT"/>
          <w:sz w:val="22"/>
          <w:szCs w:val="22"/>
          <w:lang w:val="uk-UA"/>
        </w:rPr>
        <w:t>НІЖИНСЬКИЙ ЕЛЕВАТОР</w:t>
      </w:r>
      <w:r w:rsidR="00382D4F" w:rsidRPr="00D20559">
        <w:rPr>
          <w:rFonts w:ascii="PragmaticaCTT" w:hAnsi="PragmaticaCTT"/>
          <w:sz w:val="22"/>
          <w:szCs w:val="22"/>
          <w:lang w:val="uk-UA"/>
        </w:rPr>
        <w:t xml:space="preserve">» </w:t>
      </w:r>
    </w:p>
    <w:p w14:paraId="53B8E168" w14:textId="055186EA" w:rsidR="00D20559" w:rsidRDefault="00382D4F" w:rsidP="00DF2C6D">
      <w:pPr>
        <w:pStyle w:val="a9"/>
        <w:spacing w:line="276" w:lineRule="auto"/>
        <w:ind w:left="720"/>
        <w:jc w:val="both"/>
        <w:rPr>
          <w:rFonts w:ascii="PragmaticaCTT" w:hAnsi="PragmaticaCTT"/>
          <w:sz w:val="22"/>
          <w:szCs w:val="22"/>
          <w:lang w:val="uk-UA"/>
        </w:rPr>
      </w:pPr>
      <w:r w:rsidRPr="00D20559">
        <w:rPr>
          <w:rFonts w:ascii="PragmaticaCTT" w:hAnsi="PragmaticaCTT"/>
          <w:sz w:val="22"/>
          <w:szCs w:val="22"/>
          <w:lang w:val="uk-UA"/>
        </w:rPr>
        <w:t>СТОВ «</w:t>
      </w:r>
      <w:r>
        <w:rPr>
          <w:rFonts w:ascii="PragmaticaCTT" w:hAnsi="PragmaticaCTT"/>
          <w:sz w:val="22"/>
          <w:szCs w:val="22"/>
          <w:lang w:val="uk-UA"/>
        </w:rPr>
        <w:t>ДРУЖБА-НОВА</w:t>
      </w:r>
      <w:r w:rsidRPr="00D20559">
        <w:rPr>
          <w:rFonts w:ascii="PragmaticaCTT" w:hAnsi="PragmaticaCTT"/>
          <w:sz w:val="22"/>
          <w:szCs w:val="22"/>
          <w:lang w:val="uk-UA"/>
        </w:rPr>
        <w:t>»</w:t>
      </w:r>
      <w:r w:rsidR="00D20559">
        <w:rPr>
          <w:rFonts w:ascii="PragmaticaCTT" w:hAnsi="PragmaticaCTT"/>
          <w:sz w:val="22"/>
          <w:szCs w:val="22"/>
          <w:lang w:val="uk-UA"/>
        </w:rPr>
        <w:t>;</w:t>
      </w:r>
    </w:p>
    <w:p w14:paraId="3D296AE9" w14:textId="0555A13F" w:rsidR="00D20559" w:rsidRPr="00D20559" w:rsidRDefault="00D20559" w:rsidP="00EC1AB5">
      <w:pPr>
        <w:pStyle w:val="a9"/>
        <w:numPr>
          <w:ilvl w:val="0"/>
          <w:numId w:val="12"/>
        </w:numPr>
        <w:spacing w:line="276" w:lineRule="auto"/>
        <w:jc w:val="both"/>
        <w:rPr>
          <w:rFonts w:ascii="PragmaticaCTT" w:hAnsi="PragmaticaCTT"/>
          <w:sz w:val="22"/>
          <w:szCs w:val="22"/>
          <w:lang w:val="uk-UA"/>
        </w:rPr>
      </w:pPr>
      <w:r w:rsidRPr="00D20559">
        <w:rPr>
          <w:rFonts w:ascii="PragmaticaCTT" w:hAnsi="PragmaticaCTT"/>
          <w:sz w:val="22"/>
          <w:szCs w:val="22"/>
          <w:lang w:val="uk-UA"/>
        </w:rPr>
        <w:t>Комплексні заходи</w:t>
      </w:r>
      <w:r w:rsidRPr="00310B04">
        <w:rPr>
          <w:rFonts w:ascii="PragmaticaCTT" w:hAnsi="PragmaticaCTT"/>
          <w:sz w:val="22"/>
          <w:szCs w:val="22"/>
          <w:lang w:val="uk-UA"/>
        </w:rPr>
        <w:t xml:space="preserve"> щодо досягнення встановлених нормативів безпеки, гігієни праці та виробничого середовища, </w:t>
      </w:r>
      <w:r w:rsidRPr="00D20559">
        <w:rPr>
          <w:rFonts w:ascii="PragmaticaCTT" w:hAnsi="PragmaticaCTT"/>
          <w:sz w:val="22"/>
          <w:szCs w:val="22"/>
          <w:lang w:val="uk-UA"/>
        </w:rPr>
        <w:t xml:space="preserve">підвищення існуючого рівня охорони праці, запобіганням випадкам виробничого травматизму, професійного захворювання, аваріям і пожежам по </w:t>
      </w:r>
      <w:r w:rsidR="00382D4F" w:rsidRPr="00D20559">
        <w:rPr>
          <w:rFonts w:ascii="PragmaticaCTT" w:hAnsi="PragmaticaCTT"/>
          <w:sz w:val="22"/>
          <w:szCs w:val="22"/>
          <w:lang w:val="uk-UA"/>
        </w:rPr>
        <w:t>Ф</w:t>
      </w:r>
      <w:r w:rsidR="00382D4F">
        <w:rPr>
          <w:rFonts w:ascii="PragmaticaCTT" w:hAnsi="PragmaticaCTT"/>
          <w:sz w:val="22"/>
          <w:szCs w:val="22"/>
          <w:lang w:val="uk-UA"/>
        </w:rPr>
        <w:t>ІЛІЇ</w:t>
      </w:r>
      <w:r w:rsidR="00382D4F" w:rsidRPr="00D20559">
        <w:rPr>
          <w:rFonts w:ascii="PragmaticaCTT" w:hAnsi="PragmaticaCTT"/>
          <w:sz w:val="22"/>
          <w:szCs w:val="22"/>
          <w:lang w:val="uk-UA"/>
        </w:rPr>
        <w:t xml:space="preserve"> «</w:t>
      </w:r>
      <w:r w:rsidR="00382D4F">
        <w:rPr>
          <w:rFonts w:ascii="PragmaticaCTT" w:hAnsi="PragmaticaCTT"/>
          <w:sz w:val="22"/>
          <w:szCs w:val="22"/>
          <w:lang w:val="uk-UA"/>
        </w:rPr>
        <w:t>НІЖИНСЬКИЙ ЕЛЕВАТОР</w:t>
      </w:r>
      <w:r w:rsidR="00382D4F" w:rsidRPr="00D20559">
        <w:rPr>
          <w:rFonts w:ascii="PragmaticaCTT" w:hAnsi="PragmaticaCTT"/>
          <w:sz w:val="22"/>
          <w:szCs w:val="22"/>
          <w:lang w:val="uk-UA"/>
        </w:rPr>
        <w:t>» СТОВ «</w:t>
      </w:r>
      <w:r w:rsidR="00382D4F">
        <w:rPr>
          <w:rFonts w:ascii="PragmaticaCTT" w:hAnsi="PragmaticaCTT"/>
          <w:sz w:val="22"/>
          <w:szCs w:val="22"/>
          <w:lang w:val="uk-UA"/>
        </w:rPr>
        <w:t>ДРУЖБА-НОВА</w:t>
      </w:r>
      <w:r w:rsidR="00382D4F" w:rsidRPr="00D20559">
        <w:rPr>
          <w:rFonts w:ascii="PragmaticaCTT" w:hAnsi="PragmaticaCTT"/>
          <w:sz w:val="22"/>
          <w:szCs w:val="22"/>
          <w:lang w:val="uk-UA"/>
        </w:rPr>
        <w:t>»</w:t>
      </w:r>
      <w:r w:rsidR="00382D4F">
        <w:rPr>
          <w:rFonts w:ascii="PragmaticaCTT" w:hAnsi="PragmaticaCTT"/>
          <w:sz w:val="22"/>
          <w:szCs w:val="22"/>
          <w:lang w:val="uk-UA"/>
        </w:rPr>
        <w:t xml:space="preserve"> </w:t>
      </w:r>
      <w:r w:rsidRPr="00310B04">
        <w:rPr>
          <w:rFonts w:ascii="PragmaticaCTT" w:hAnsi="PragmaticaCTT"/>
          <w:sz w:val="22"/>
          <w:szCs w:val="22"/>
          <w:lang w:val="uk-UA"/>
        </w:rPr>
        <w:t>на 202</w:t>
      </w:r>
      <w:r w:rsidR="00382D4F">
        <w:rPr>
          <w:rFonts w:ascii="PragmaticaCTT" w:hAnsi="PragmaticaCTT"/>
          <w:sz w:val="22"/>
          <w:szCs w:val="22"/>
          <w:lang w:val="uk-UA"/>
        </w:rPr>
        <w:t>1</w:t>
      </w:r>
      <w:r w:rsidRPr="00310B04">
        <w:rPr>
          <w:rFonts w:ascii="PragmaticaCTT" w:hAnsi="PragmaticaCTT"/>
          <w:sz w:val="22"/>
          <w:szCs w:val="22"/>
          <w:lang w:val="uk-UA"/>
        </w:rPr>
        <w:t>-202</w:t>
      </w:r>
      <w:r w:rsidR="00382D4F">
        <w:rPr>
          <w:rFonts w:ascii="PragmaticaCTT" w:hAnsi="PragmaticaCTT"/>
          <w:sz w:val="22"/>
          <w:szCs w:val="22"/>
          <w:lang w:val="uk-UA"/>
        </w:rPr>
        <w:t xml:space="preserve">3 </w:t>
      </w:r>
      <w:proofErr w:type="spellStart"/>
      <w:r w:rsidRPr="00310B04">
        <w:rPr>
          <w:rFonts w:ascii="PragmaticaCTT" w:hAnsi="PragmaticaCTT"/>
          <w:sz w:val="22"/>
          <w:szCs w:val="22"/>
          <w:lang w:val="uk-UA"/>
        </w:rPr>
        <w:t>р.р</w:t>
      </w:r>
      <w:proofErr w:type="spellEnd"/>
      <w:r w:rsidRPr="00310B04">
        <w:rPr>
          <w:rFonts w:ascii="PragmaticaCTT" w:hAnsi="PragmaticaCTT"/>
          <w:sz w:val="22"/>
          <w:szCs w:val="22"/>
          <w:lang w:val="uk-UA"/>
        </w:rPr>
        <w:t>.</w:t>
      </w:r>
    </w:p>
    <w:p w14:paraId="04F226DC" w14:textId="77777777" w:rsidR="00D20559" w:rsidRPr="00FB16F4" w:rsidRDefault="00D20559" w:rsidP="00FB16F4">
      <w:pPr>
        <w:pStyle w:val="a9"/>
        <w:spacing w:line="276" w:lineRule="auto"/>
        <w:ind w:left="720"/>
        <w:jc w:val="both"/>
        <w:rPr>
          <w:rFonts w:ascii="PragmaticaCTT" w:hAnsi="PragmaticaCTT"/>
          <w:sz w:val="22"/>
          <w:szCs w:val="22"/>
          <w:lang w:val="uk-UA"/>
        </w:rPr>
      </w:pPr>
    </w:p>
    <w:p w14:paraId="4ABF74C4" w14:textId="77777777" w:rsidR="00E719CC" w:rsidRPr="00024D82" w:rsidRDefault="00E719CC" w:rsidP="00117434">
      <w:pPr>
        <w:spacing w:line="276" w:lineRule="auto"/>
        <w:jc w:val="both"/>
        <w:rPr>
          <w:rFonts w:ascii="PragmaticaCTT" w:hAnsi="PragmaticaCTT"/>
          <w:sz w:val="22"/>
          <w:szCs w:val="22"/>
          <w:lang w:val="uk-UA"/>
        </w:rPr>
      </w:pPr>
    </w:p>
    <w:p w14:paraId="2DEF67AF" w14:textId="77777777" w:rsidR="0063497F" w:rsidRPr="00F14602" w:rsidRDefault="0063497F" w:rsidP="00117434">
      <w:pPr>
        <w:spacing w:line="276" w:lineRule="auto"/>
        <w:jc w:val="both"/>
        <w:rPr>
          <w:rFonts w:ascii="PragmaticaCTT" w:hAnsi="PragmaticaCTT"/>
          <w:sz w:val="22"/>
          <w:szCs w:val="22"/>
          <w:lang w:val="uk-UA"/>
        </w:rPr>
      </w:pPr>
      <w:r w:rsidRPr="00F14602">
        <w:rPr>
          <w:rFonts w:ascii="PragmaticaCTT" w:hAnsi="PragmaticaCTT"/>
          <w:sz w:val="22"/>
          <w:szCs w:val="22"/>
          <w:lang w:val="uk-UA"/>
        </w:rPr>
        <w:t>Колективний договір підписали:</w:t>
      </w:r>
    </w:p>
    <w:p w14:paraId="54696E4E" w14:textId="77777777" w:rsidR="0072040F" w:rsidRPr="00983009" w:rsidRDefault="0072040F" w:rsidP="0072040F">
      <w:pPr>
        <w:jc w:val="both"/>
        <w:rPr>
          <w:rFonts w:ascii="PragmaticaCTT" w:hAnsi="PragmaticaCTT"/>
          <w:sz w:val="22"/>
          <w:szCs w:val="22"/>
          <w:lang w:val="uk-UA"/>
        </w:rPr>
      </w:pPr>
    </w:p>
    <w:p w14:paraId="6BB975FB" w14:textId="258A39FB" w:rsidR="001614BB" w:rsidRPr="00FB16F4" w:rsidRDefault="0072040F" w:rsidP="0072040F">
      <w:pPr>
        <w:jc w:val="both"/>
        <w:rPr>
          <w:rFonts w:ascii="PragmaticaCTT" w:hAnsi="PragmaticaCTT"/>
          <w:b/>
          <w:bCs/>
          <w:sz w:val="22"/>
          <w:szCs w:val="22"/>
          <w:lang w:val="uk-UA"/>
        </w:rPr>
      </w:pPr>
      <w:r w:rsidRPr="00FB16F4">
        <w:rPr>
          <w:rFonts w:ascii="PragmaticaCTT" w:hAnsi="PragmaticaCTT"/>
          <w:b/>
          <w:bCs/>
          <w:sz w:val="22"/>
          <w:szCs w:val="22"/>
          <w:lang w:val="uk-UA"/>
        </w:rPr>
        <w:t xml:space="preserve">Від </w:t>
      </w:r>
      <w:r w:rsidR="00903B68">
        <w:rPr>
          <w:rFonts w:ascii="PragmaticaCTT" w:hAnsi="PragmaticaCTT"/>
          <w:b/>
          <w:bCs/>
          <w:sz w:val="22"/>
          <w:szCs w:val="22"/>
          <w:lang w:val="uk-UA"/>
        </w:rPr>
        <w:t>А</w:t>
      </w:r>
      <w:r w:rsidRPr="00FB16F4">
        <w:rPr>
          <w:rFonts w:ascii="PragmaticaCTT" w:hAnsi="PragmaticaCTT"/>
          <w:b/>
          <w:bCs/>
          <w:sz w:val="22"/>
          <w:szCs w:val="22"/>
          <w:lang w:val="uk-UA"/>
        </w:rPr>
        <w:t xml:space="preserve">дміністрації:                                         </w:t>
      </w:r>
      <w:r w:rsidR="00520FF2" w:rsidRPr="00FB16F4">
        <w:rPr>
          <w:rFonts w:ascii="PragmaticaCTT" w:hAnsi="PragmaticaCTT"/>
          <w:b/>
          <w:bCs/>
          <w:sz w:val="22"/>
          <w:szCs w:val="22"/>
          <w:lang w:val="uk-UA"/>
        </w:rPr>
        <w:t xml:space="preserve">                               </w:t>
      </w:r>
      <w:r w:rsidRPr="00FB16F4">
        <w:rPr>
          <w:rFonts w:ascii="PragmaticaCTT" w:hAnsi="PragmaticaCTT"/>
          <w:b/>
          <w:bCs/>
          <w:sz w:val="22"/>
          <w:szCs w:val="22"/>
          <w:lang w:val="uk-UA"/>
        </w:rPr>
        <w:t xml:space="preserve">Від </w:t>
      </w:r>
      <w:r w:rsidR="00A7654A">
        <w:rPr>
          <w:rFonts w:ascii="PragmaticaCTT" w:hAnsi="PragmaticaCTT"/>
          <w:b/>
          <w:bCs/>
          <w:sz w:val="22"/>
          <w:szCs w:val="22"/>
          <w:lang w:val="uk-UA"/>
        </w:rPr>
        <w:t>Т</w:t>
      </w:r>
      <w:r w:rsidR="003D42AE" w:rsidRPr="00FB16F4">
        <w:rPr>
          <w:rFonts w:ascii="PragmaticaCTT" w:hAnsi="PragmaticaCTT"/>
          <w:b/>
          <w:bCs/>
          <w:sz w:val="22"/>
          <w:szCs w:val="22"/>
          <w:lang w:val="uk-UA"/>
        </w:rPr>
        <w:t>рудового колективу</w:t>
      </w:r>
      <w:r w:rsidR="00CA2BDD" w:rsidRPr="00FB16F4">
        <w:rPr>
          <w:rFonts w:ascii="PragmaticaCTT" w:hAnsi="PragmaticaCTT"/>
          <w:b/>
          <w:bCs/>
          <w:sz w:val="22"/>
          <w:szCs w:val="22"/>
          <w:lang w:val="uk-UA"/>
        </w:rPr>
        <w:t>:</w:t>
      </w:r>
    </w:p>
    <w:p w14:paraId="44F0219C" w14:textId="77777777" w:rsidR="0072040F" w:rsidRPr="00FB16F4" w:rsidRDefault="0072040F" w:rsidP="0072040F">
      <w:pPr>
        <w:jc w:val="both"/>
        <w:rPr>
          <w:rFonts w:ascii="PragmaticaCTT" w:hAnsi="PragmaticaCTT"/>
          <w:b/>
          <w:bCs/>
          <w:sz w:val="22"/>
          <w:szCs w:val="22"/>
          <w:lang w:val="uk-UA"/>
        </w:rPr>
      </w:pPr>
    </w:p>
    <w:p w14:paraId="4B46283A" w14:textId="70826980" w:rsidR="005814EE" w:rsidRPr="00FB16F4" w:rsidRDefault="005814EE" w:rsidP="005814EE">
      <w:pPr>
        <w:rPr>
          <w:rFonts w:ascii="PragmaticaCTT" w:hAnsi="PragmaticaCTT"/>
          <w:b/>
          <w:bCs/>
          <w:sz w:val="22"/>
          <w:szCs w:val="22"/>
          <w:lang w:val="uk-UA"/>
        </w:rPr>
      </w:pPr>
      <w:r w:rsidRPr="00FB16F4">
        <w:rPr>
          <w:rFonts w:ascii="PragmaticaCTT" w:hAnsi="PragmaticaCTT"/>
          <w:b/>
          <w:bCs/>
          <w:sz w:val="22"/>
          <w:szCs w:val="22"/>
          <w:lang w:val="uk-UA"/>
        </w:rPr>
        <w:t xml:space="preserve">Директор                                                         </w:t>
      </w:r>
      <w:r w:rsidR="00222A73" w:rsidRPr="00FB16F4">
        <w:rPr>
          <w:rFonts w:ascii="PragmaticaCTT" w:hAnsi="PragmaticaCTT"/>
          <w:b/>
          <w:bCs/>
          <w:sz w:val="22"/>
          <w:szCs w:val="22"/>
          <w:lang w:val="uk-UA"/>
        </w:rPr>
        <w:t xml:space="preserve">         </w:t>
      </w:r>
      <w:r w:rsidRPr="00FB16F4">
        <w:rPr>
          <w:rFonts w:ascii="PragmaticaCTT" w:hAnsi="PragmaticaCTT"/>
          <w:b/>
          <w:bCs/>
          <w:sz w:val="22"/>
          <w:szCs w:val="22"/>
          <w:lang w:val="uk-UA"/>
        </w:rPr>
        <w:t xml:space="preserve">                  </w:t>
      </w:r>
      <w:r w:rsidR="003D42AE" w:rsidRPr="00FB16F4">
        <w:rPr>
          <w:rFonts w:ascii="PragmaticaCTT" w:hAnsi="PragmaticaCTT"/>
          <w:b/>
          <w:bCs/>
          <w:sz w:val="22"/>
          <w:szCs w:val="22"/>
          <w:lang w:val="uk-UA"/>
        </w:rPr>
        <w:t xml:space="preserve">   Представник трудового колективу</w:t>
      </w:r>
    </w:p>
    <w:p w14:paraId="3BBFEA59" w14:textId="77777777" w:rsidR="009C5564" w:rsidRPr="00FB16F4" w:rsidRDefault="009C5564" w:rsidP="00D950C1">
      <w:pPr>
        <w:rPr>
          <w:rFonts w:ascii="PragmaticaCTT" w:hAnsi="PragmaticaCTT"/>
          <w:b/>
          <w:bCs/>
          <w:sz w:val="22"/>
          <w:szCs w:val="22"/>
          <w:lang w:val="uk-UA"/>
        </w:rPr>
      </w:pPr>
      <w:r w:rsidRPr="00FB16F4">
        <w:rPr>
          <w:rFonts w:ascii="PragmaticaCTT" w:hAnsi="PragmaticaCTT"/>
          <w:b/>
          <w:bCs/>
          <w:sz w:val="22"/>
          <w:szCs w:val="22"/>
          <w:lang w:val="uk-UA"/>
        </w:rPr>
        <w:t xml:space="preserve">ФІЛІЇ «НІЖИНСЬКИЙ ЕЛЕВАТОР» </w:t>
      </w:r>
    </w:p>
    <w:p w14:paraId="299485ED" w14:textId="2EEAABA4" w:rsidR="009C5564" w:rsidRPr="00413712" w:rsidRDefault="009C5564" w:rsidP="009C5564">
      <w:pPr>
        <w:rPr>
          <w:rFonts w:ascii="PragmaticaCTT" w:hAnsi="PragmaticaCTT"/>
          <w:b/>
          <w:bCs/>
          <w:sz w:val="22"/>
          <w:szCs w:val="22"/>
          <w:lang w:val="uk-UA"/>
        </w:rPr>
      </w:pPr>
      <w:r w:rsidRPr="00FB16F4">
        <w:rPr>
          <w:rFonts w:ascii="PragmaticaCTT" w:hAnsi="PragmaticaCTT"/>
          <w:b/>
          <w:bCs/>
          <w:sz w:val="22"/>
          <w:szCs w:val="22"/>
          <w:lang w:val="uk-UA"/>
        </w:rPr>
        <w:t xml:space="preserve">СТОВ «ДРУЖБА-НОВА» </w:t>
      </w:r>
      <w:r w:rsidR="006F3331" w:rsidRPr="00FB16F4">
        <w:rPr>
          <w:rFonts w:ascii="PragmaticaCTT" w:hAnsi="PragmaticaCTT"/>
          <w:b/>
          <w:bCs/>
          <w:sz w:val="22"/>
          <w:szCs w:val="22"/>
          <w:lang w:val="uk-UA"/>
        </w:rPr>
        <w:tab/>
      </w:r>
      <w:r w:rsidR="00D950C1" w:rsidRPr="00FB16F4">
        <w:rPr>
          <w:rFonts w:ascii="PragmaticaCTT" w:hAnsi="PragmaticaCTT"/>
          <w:b/>
          <w:bCs/>
          <w:sz w:val="22"/>
          <w:szCs w:val="22"/>
          <w:lang w:val="uk-UA"/>
        </w:rPr>
        <w:tab/>
      </w:r>
      <w:r w:rsidR="00D950C1" w:rsidRPr="00FB16F4">
        <w:rPr>
          <w:rFonts w:ascii="PragmaticaCTT" w:hAnsi="PragmaticaCTT"/>
          <w:b/>
          <w:bCs/>
          <w:sz w:val="22"/>
          <w:szCs w:val="22"/>
          <w:lang w:val="uk-UA"/>
        </w:rPr>
        <w:tab/>
      </w:r>
      <w:r w:rsidR="00D950C1" w:rsidRPr="00FB16F4">
        <w:rPr>
          <w:rFonts w:ascii="PragmaticaCTT" w:hAnsi="PragmaticaCTT"/>
          <w:b/>
          <w:bCs/>
          <w:sz w:val="22"/>
          <w:szCs w:val="22"/>
          <w:lang w:val="uk-UA"/>
        </w:rPr>
        <w:tab/>
        <w:t xml:space="preserve">         </w:t>
      </w:r>
      <w:r w:rsidRPr="00413712">
        <w:rPr>
          <w:rFonts w:ascii="PragmaticaCTT" w:hAnsi="PragmaticaCTT"/>
          <w:b/>
          <w:bCs/>
          <w:sz w:val="22"/>
          <w:szCs w:val="22"/>
          <w:lang w:val="uk-UA"/>
        </w:rPr>
        <w:t xml:space="preserve">ФІЛІЇ «НІЖИНСЬКИЙ ЕЛЕВАТОР» </w:t>
      </w:r>
    </w:p>
    <w:p w14:paraId="6E13BFCB" w14:textId="7E709B17" w:rsidR="00D950C1" w:rsidRPr="00FB16F4" w:rsidRDefault="009C5564" w:rsidP="009C5564">
      <w:pPr>
        <w:rPr>
          <w:rFonts w:ascii="PragmaticaCTT" w:hAnsi="PragmaticaCTT"/>
          <w:b/>
          <w:bCs/>
          <w:sz w:val="22"/>
          <w:szCs w:val="22"/>
        </w:rPr>
      </w:pPr>
      <w:r>
        <w:rPr>
          <w:rFonts w:ascii="PragmaticaCTT" w:hAnsi="PragmaticaCTT"/>
          <w:b/>
          <w:bCs/>
          <w:sz w:val="22"/>
          <w:szCs w:val="22"/>
          <w:lang w:val="uk-UA"/>
        </w:rPr>
        <w:t xml:space="preserve">                                                                                                             </w:t>
      </w:r>
      <w:r w:rsidRPr="00413712">
        <w:rPr>
          <w:rFonts w:ascii="PragmaticaCTT" w:hAnsi="PragmaticaCTT"/>
          <w:b/>
          <w:bCs/>
          <w:sz w:val="22"/>
          <w:szCs w:val="22"/>
          <w:lang w:val="uk-UA"/>
        </w:rPr>
        <w:t xml:space="preserve">СТОВ «ДРУЖБА-НОВА» </w:t>
      </w:r>
      <w:r w:rsidR="006F3331" w:rsidRPr="00FB16F4">
        <w:rPr>
          <w:rFonts w:ascii="PragmaticaCTT" w:hAnsi="PragmaticaCTT"/>
          <w:b/>
          <w:bCs/>
          <w:sz w:val="22"/>
          <w:szCs w:val="22"/>
          <w:lang w:val="uk-UA"/>
        </w:rPr>
        <w:tab/>
      </w:r>
      <w:r w:rsidR="006F3331" w:rsidRPr="00FB16F4">
        <w:rPr>
          <w:rFonts w:ascii="PragmaticaCTT" w:hAnsi="PragmaticaCTT"/>
          <w:b/>
          <w:bCs/>
          <w:sz w:val="22"/>
          <w:szCs w:val="22"/>
          <w:lang w:val="uk-UA"/>
        </w:rPr>
        <w:tab/>
        <w:t xml:space="preserve">         </w:t>
      </w:r>
      <w:r w:rsidR="00D950C1" w:rsidRPr="00FB16F4">
        <w:rPr>
          <w:rFonts w:ascii="PragmaticaCTT" w:hAnsi="PragmaticaCTT"/>
          <w:b/>
          <w:bCs/>
          <w:sz w:val="22"/>
          <w:szCs w:val="22"/>
          <w:lang w:val="uk-UA"/>
        </w:rPr>
        <w:tab/>
      </w:r>
      <w:r w:rsidR="00D950C1" w:rsidRPr="00FB16F4">
        <w:rPr>
          <w:rFonts w:ascii="PragmaticaCTT" w:hAnsi="PragmaticaCTT"/>
          <w:b/>
          <w:bCs/>
          <w:sz w:val="22"/>
          <w:szCs w:val="22"/>
          <w:lang w:val="uk-UA"/>
        </w:rPr>
        <w:tab/>
      </w:r>
      <w:r w:rsidR="00D950C1" w:rsidRPr="00FB16F4">
        <w:rPr>
          <w:rFonts w:ascii="PragmaticaCTT" w:hAnsi="PragmaticaCTT"/>
          <w:b/>
          <w:bCs/>
          <w:sz w:val="22"/>
          <w:szCs w:val="22"/>
        </w:rPr>
        <w:t xml:space="preserve"> </w:t>
      </w:r>
    </w:p>
    <w:p w14:paraId="06B1B660" w14:textId="77777777" w:rsidR="005814EE" w:rsidRPr="00FB16F4" w:rsidRDefault="005814EE" w:rsidP="005814EE">
      <w:pPr>
        <w:rPr>
          <w:rFonts w:ascii="PragmaticaCTT" w:hAnsi="PragmaticaCTT"/>
          <w:b/>
          <w:bCs/>
          <w:sz w:val="22"/>
          <w:szCs w:val="22"/>
          <w:lang w:val="uk-UA"/>
        </w:rPr>
      </w:pPr>
    </w:p>
    <w:p w14:paraId="6AAE3C71" w14:textId="77777777" w:rsidR="005814EE" w:rsidRPr="00FB16F4" w:rsidRDefault="005814EE" w:rsidP="005814EE">
      <w:pPr>
        <w:pStyle w:val="a7"/>
        <w:spacing w:line="276" w:lineRule="auto"/>
        <w:jc w:val="both"/>
        <w:rPr>
          <w:rFonts w:ascii="PragmaticaCTT" w:hAnsi="PragmaticaCTT"/>
          <w:b/>
          <w:bCs/>
          <w:sz w:val="22"/>
          <w:szCs w:val="22"/>
        </w:rPr>
      </w:pPr>
    </w:p>
    <w:p w14:paraId="0C1CC5BC" w14:textId="4B4D1DAB" w:rsidR="005814EE" w:rsidRDefault="005814EE" w:rsidP="000850A0">
      <w:pPr>
        <w:pStyle w:val="a7"/>
        <w:spacing w:line="276" w:lineRule="auto"/>
        <w:jc w:val="both"/>
        <w:rPr>
          <w:rFonts w:ascii="PragmaticaCTT" w:hAnsi="PragmaticaCTT"/>
          <w:b/>
          <w:bCs/>
          <w:sz w:val="22"/>
          <w:szCs w:val="22"/>
        </w:rPr>
      </w:pPr>
      <w:r w:rsidRPr="00FB16F4">
        <w:rPr>
          <w:rFonts w:ascii="PragmaticaCTT" w:hAnsi="PragmaticaCTT"/>
          <w:b/>
          <w:bCs/>
          <w:sz w:val="22"/>
          <w:szCs w:val="22"/>
        </w:rPr>
        <w:t xml:space="preserve">________________ </w:t>
      </w:r>
      <w:r w:rsidR="009C5564">
        <w:rPr>
          <w:rFonts w:ascii="PragmaticaCTT" w:hAnsi="PragmaticaCTT"/>
          <w:b/>
          <w:bCs/>
          <w:sz w:val="22"/>
          <w:szCs w:val="22"/>
        </w:rPr>
        <w:t>Є.М. Деркач</w:t>
      </w:r>
      <w:r w:rsidRPr="00FB16F4">
        <w:rPr>
          <w:rFonts w:ascii="PragmaticaCTT" w:hAnsi="PragmaticaCTT"/>
          <w:b/>
          <w:bCs/>
          <w:sz w:val="22"/>
          <w:szCs w:val="22"/>
        </w:rPr>
        <w:t xml:space="preserve">                                       </w:t>
      </w:r>
      <w:r w:rsidR="00E719CC" w:rsidRPr="00FB16F4">
        <w:rPr>
          <w:rFonts w:ascii="PragmaticaCTT" w:hAnsi="PragmaticaCTT"/>
          <w:b/>
          <w:bCs/>
          <w:sz w:val="22"/>
          <w:szCs w:val="22"/>
        </w:rPr>
        <w:t xml:space="preserve">         </w:t>
      </w:r>
      <w:r w:rsidRPr="00586FB6">
        <w:rPr>
          <w:rFonts w:ascii="PragmaticaCTT" w:hAnsi="PragmaticaCTT"/>
          <w:b/>
          <w:bCs/>
          <w:sz w:val="22"/>
          <w:szCs w:val="22"/>
        </w:rPr>
        <w:t xml:space="preserve">________________ </w:t>
      </w:r>
      <w:r w:rsidR="00586FB6">
        <w:rPr>
          <w:rFonts w:ascii="PragmaticaCTT" w:hAnsi="PragmaticaCTT"/>
          <w:b/>
          <w:bCs/>
          <w:sz w:val="22"/>
          <w:szCs w:val="22"/>
        </w:rPr>
        <w:t xml:space="preserve">К.С. </w:t>
      </w:r>
      <w:proofErr w:type="spellStart"/>
      <w:r w:rsidR="00586FB6">
        <w:rPr>
          <w:rFonts w:ascii="PragmaticaCTT" w:hAnsi="PragmaticaCTT"/>
          <w:b/>
          <w:bCs/>
          <w:sz w:val="22"/>
          <w:szCs w:val="22"/>
        </w:rPr>
        <w:t>Манюкова</w:t>
      </w:r>
      <w:proofErr w:type="spellEnd"/>
      <w:r w:rsidR="00AC7029" w:rsidRPr="00FB16F4">
        <w:rPr>
          <w:rFonts w:ascii="PragmaticaCTT" w:hAnsi="PragmaticaCTT"/>
          <w:b/>
          <w:bCs/>
          <w:sz w:val="22"/>
          <w:szCs w:val="22"/>
        </w:rPr>
        <w:t xml:space="preserve"> </w:t>
      </w:r>
    </w:p>
    <w:p w14:paraId="687815B1" w14:textId="61E508B5" w:rsidR="00586FB6" w:rsidRDefault="00586FB6" w:rsidP="000850A0">
      <w:pPr>
        <w:pStyle w:val="a7"/>
        <w:spacing w:line="276" w:lineRule="auto"/>
        <w:jc w:val="both"/>
        <w:rPr>
          <w:rFonts w:ascii="PragmaticaCTT" w:hAnsi="PragmaticaCTT"/>
          <w:b/>
          <w:bCs/>
          <w:sz w:val="22"/>
          <w:szCs w:val="22"/>
        </w:rPr>
      </w:pPr>
    </w:p>
    <w:p w14:paraId="2A8BE6B1" w14:textId="77777777" w:rsidR="00586FB6" w:rsidRPr="00FB16F4" w:rsidRDefault="00586FB6" w:rsidP="000850A0">
      <w:pPr>
        <w:pStyle w:val="a7"/>
        <w:spacing w:line="276" w:lineRule="auto"/>
        <w:jc w:val="both"/>
        <w:rPr>
          <w:rFonts w:ascii="PragmaticaCTT" w:hAnsi="PragmaticaCTT"/>
          <w:b/>
          <w:bCs/>
          <w:sz w:val="22"/>
          <w:szCs w:val="22"/>
        </w:rPr>
      </w:pPr>
    </w:p>
    <w:p w14:paraId="46DA6742" w14:textId="77777777" w:rsidR="004F5035" w:rsidRDefault="004F5035" w:rsidP="0072040F">
      <w:pPr>
        <w:jc w:val="both"/>
        <w:rPr>
          <w:rFonts w:ascii="PragmaticaCTT" w:hAnsi="PragmaticaCTT"/>
          <w:sz w:val="22"/>
          <w:szCs w:val="22"/>
          <w:lang w:val="uk-UA"/>
        </w:rPr>
      </w:pPr>
    </w:p>
    <w:p w14:paraId="43B81E07" w14:textId="28344F5A" w:rsidR="004F5035" w:rsidRPr="000404E9" w:rsidRDefault="00586FB6" w:rsidP="004F5035">
      <w:pPr>
        <w:pStyle w:val="a7"/>
        <w:spacing w:line="276" w:lineRule="auto"/>
        <w:jc w:val="both"/>
        <w:rPr>
          <w:rFonts w:ascii="PragmaticaCTT" w:hAnsi="PragmaticaCTT"/>
          <w:sz w:val="22"/>
          <w:szCs w:val="22"/>
        </w:rPr>
      </w:pPr>
      <w:r w:rsidRPr="0091433A">
        <w:rPr>
          <w:rFonts w:ascii="PragmaticaCTT" w:hAnsi="PragmaticaCTT"/>
          <w:sz w:val="22"/>
          <w:szCs w:val="22"/>
          <w:u w:val="single"/>
        </w:rPr>
        <w:t xml:space="preserve"> «</w:t>
      </w:r>
      <w:r w:rsidR="00DF2C6D">
        <w:rPr>
          <w:rFonts w:ascii="PragmaticaCTT" w:hAnsi="PragmaticaCTT"/>
          <w:sz w:val="22"/>
          <w:szCs w:val="22"/>
          <w:u w:val="single"/>
          <w:lang w:val="ru-RU"/>
        </w:rPr>
        <w:t>25</w:t>
      </w:r>
      <w:r w:rsidRPr="0091433A">
        <w:rPr>
          <w:rFonts w:ascii="PragmaticaCTT" w:hAnsi="PragmaticaCTT"/>
          <w:sz w:val="22"/>
          <w:szCs w:val="22"/>
          <w:u w:val="single"/>
        </w:rPr>
        <w:t>»</w:t>
      </w:r>
      <w:r w:rsidR="00DF2C6D">
        <w:rPr>
          <w:rFonts w:ascii="PragmaticaCTT" w:hAnsi="PragmaticaCTT"/>
          <w:sz w:val="22"/>
          <w:szCs w:val="22"/>
          <w:u w:val="single"/>
          <w:lang w:val="ru-RU"/>
        </w:rPr>
        <w:t xml:space="preserve"> </w:t>
      </w:r>
      <w:proofErr w:type="spellStart"/>
      <w:r w:rsidR="00DF2C6D">
        <w:rPr>
          <w:rFonts w:ascii="PragmaticaCTT" w:hAnsi="PragmaticaCTT"/>
          <w:sz w:val="22"/>
          <w:szCs w:val="22"/>
          <w:u w:val="single"/>
          <w:lang w:val="ru-RU"/>
        </w:rPr>
        <w:t>серпня</w:t>
      </w:r>
      <w:proofErr w:type="spellEnd"/>
      <w:r w:rsidR="0091433A" w:rsidRPr="0091433A">
        <w:rPr>
          <w:rFonts w:ascii="PragmaticaCTT" w:hAnsi="PragmaticaCTT"/>
          <w:sz w:val="22"/>
          <w:szCs w:val="22"/>
          <w:u w:val="single"/>
          <w:lang w:val="ru-RU"/>
        </w:rPr>
        <w:t xml:space="preserve"> </w:t>
      </w:r>
      <w:r w:rsidRPr="0091433A">
        <w:rPr>
          <w:rFonts w:ascii="PragmaticaCTT" w:hAnsi="PragmaticaCTT"/>
          <w:sz w:val="22"/>
          <w:szCs w:val="22"/>
          <w:u w:val="single"/>
          <w:lang w:val="ru-RU"/>
        </w:rPr>
        <w:t xml:space="preserve"> 2021</w:t>
      </w:r>
      <w:r w:rsidRPr="0091433A">
        <w:rPr>
          <w:rFonts w:ascii="PragmaticaCTT" w:hAnsi="PragmaticaCTT"/>
          <w:sz w:val="22"/>
          <w:szCs w:val="22"/>
          <w:u w:val="single"/>
        </w:rPr>
        <w:t>р</w:t>
      </w:r>
      <w:r w:rsidR="00B27A09">
        <w:rPr>
          <w:rFonts w:ascii="PragmaticaCTT" w:hAnsi="PragmaticaCTT"/>
          <w:sz w:val="22"/>
          <w:szCs w:val="22"/>
        </w:rPr>
        <w:t>.</w:t>
      </w:r>
      <w:r>
        <w:rPr>
          <w:rFonts w:ascii="PragmaticaCTT" w:hAnsi="PragmaticaCTT"/>
          <w:sz w:val="22"/>
          <w:szCs w:val="22"/>
        </w:rPr>
        <w:t xml:space="preserve">                                                    </w:t>
      </w:r>
      <w:r w:rsidR="0091433A">
        <w:rPr>
          <w:rFonts w:ascii="PragmaticaCTT" w:hAnsi="PragmaticaCTT"/>
          <w:sz w:val="22"/>
          <w:szCs w:val="22"/>
        </w:rPr>
        <w:t xml:space="preserve">                  </w:t>
      </w:r>
      <w:r w:rsidRPr="000404E9">
        <w:rPr>
          <w:rFonts w:ascii="PragmaticaCTT" w:hAnsi="PragmaticaCTT"/>
          <w:sz w:val="22"/>
          <w:szCs w:val="22"/>
        </w:rPr>
        <w:t xml:space="preserve"> </w:t>
      </w:r>
      <w:r w:rsidR="0091433A" w:rsidRPr="0091433A">
        <w:rPr>
          <w:rFonts w:ascii="PragmaticaCTT" w:hAnsi="PragmaticaCTT"/>
          <w:sz w:val="22"/>
          <w:szCs w:val="22"/>
          <w:u w:val="single"/>
        </w:rPr>
        <w:t>«</w:t>
      </w:r>
      <w:r w:rsidR="00DF2C6D">
        <w:rPr>
          <w:rFonts w:ascii="PragmaticaCTT" w:hAnsi="PragmaticaCTT"/>
          <w:sz w:val="22"/>
          <w:szCs w:val="22"/>
          <w:u w:val="single"/>
          <w:lang w:val="ru-RU"/>
        </w:rPr>
        <w:t>25</w:t>
      </w:r>
      <w:r w:rsidR="0091433A" w:rsidRPr="0091433A">
        <w:rPr>
          <w:rFonts w:ascii="PragmaticaCTT" w:hAnsi="PragmaticaCTT"/>
          <w:sz w:val="22"/>
          <w:szCs w:val="22"/>
          <w:u w:val="single"/>
        </w:rPr>
        <w:t xml:space="preserve">» </w:t>
      </w:r>
      <w:proofErr w:type="spellStart"/>
      <w:r w:rsidR="00DF2C6D">
        <w:rPr>
          <w:rFonts w:ascii="PragmaticaCTT" w:hAnsi="PragmaticaCTT"/>
          <w:sz w:val="22"/>
          <w:szCs w:val="22"/>
          <w:u w:val="single"/>
          <w:lang w:val="ru-RU"/>
        </w:rPr>
        <w:t>серпня</w:t>
      </w:r>
      <w:proofErr w:type="spellEnd"/>
      <w:r w:rsidR="0091433A" w:rsidRPr="0091433A">
        <w:rPr>
          <w:rFonts w:ascii="PragmaticaCTT" w:hAnsi="PragmaticaCTT"/>
          <w:sz w:val="22"/>
          <w:szCs w:val="22"/>
          <w:u w:val="single"/>
          <w:lang w:val="ru-RU"/>
        </w:rPr>
        <w:t xml:space="preserve">  2021</w:t>
      </w:r>
      <w:r w:rsidR="0091433A" w:rsidRPr="0091433A">
        <w:rPr>
          <w:rFonts w:ascii="PragmaticaCTT" w:hAnsi="PragmaticaCTT"/>
          <w:sz w:val="22"/>
          <w:szCs w:val="22"/>
          <w:u w:val="single"/>
        </w:rPr>
        <w:t>р</w:t>
      </w:r>
      <w:r w:rsidR="00EE428C">
        <w:rPr>
          <w:rFonts w:ascii="PragmaticaCTT" w:hAnsi="PragmaticaCTT"/>
          <w:sz w:val="22"/>
          <w:szCs w:val="22"/>
        </w:rPr>
        <w:t>.</w:t>
      </w:r>
    </w:p>
    <w:p w14:paraId="0964BE39" w14:textId="5A610928" w:rsidR="004F5035" w:rsidRDefault="004F5035" w:rsidP="004F5035">
      <w:pPr>
        <w:pStyle w:val="a7"/>
        <w:spacing w:line="276" w:lineRule="auto"/>
        <w:jc w:val="both"/>
        <w:rPr>
          <w:rFonts w:ascii="PragmaticaCTT" w:hAnsi="PragmaticaCTT"/>
          <w:sz w:val="22"/>
          <w:szCs w:val="22"/>
        </w:rPr>
      </w:pPr>
    </w:p>
    <w:p w14:paraId="57A93499" w14:textId="53232550" w:rsidR="00252727" w:rsidRDefault="00252727" w:rsidP="004F5035">
      <w:pPr>
        <w:pStyle w:val="a7"/>
        <w:spacing w:line="276" w:lineRule="auto"/>
        <w:jc w:val="both"/>
        <w:rPr>
          <w:rFonts w:ascii="PragmaticaCTT" w:hAnsi="PragmaticaCTT"/>
          <w:sz w:val="22"/>
          <w:szCs w:val="22"/>
        </w:rPr>
      </w:pPr>
    </w:p>
    <w:p w14:paraId="065B4EA6" w14:textId="77E4EEF3" w:rsidR="00252727" w:rsidRDefault="00252727" w:rsidP="004F5035">
      <w:pPr>
        <w:pStyle w:val="a7"/>
        <w:spacing w:line="276" w:lineRule="auto"/>
        <w:jc w:val="both"/>
        <w:rPr>
          <w:rFonts w:ascii="PragmaticaCTT" w:hAnsi="PragmaticaCTT"/>
          <w:sz w:val="22"/>
          <w:szCs w:val="22"/>
        </w:rPr>
      </w:pPr>
    </w:p>
    <w:p w14:paraId="24AFC668" w14:textId="065B4D71" w:rsidR="00252727" w:rsidRDefault="00252727" w:rsidP="004F5035">
      <w:pPr>
        <w:pStyle w:val="a7"/>
        <w:spacing w:line="276" w:lineRule="auto"/>
        <w:jc w:val="both"/>
        <w:rPr>
          <w:rFonts w:ascii="PragmaticaCTT" w:hAnsi="PragmaticaCTT"/>
          <w:sz w:val="22"/>
          <w:szCs w:val="22"/>
        </w:rPr>
      </w:pPr>
    </w:p>
    <w:p w14:paraId="77B68A5D" w14:textId="30E71955" w:rsidR="00252727" w:rsidRDefault="00252727" w:rsidP="004F5035">
      <w:pPr>
        <w:pStyle w:val="a7"/>
        <w:spacing w:line="276" w:lineRule="auto"/>
        <w:jc w:val="both"/>
        <w:rPr>
          <w:rFonts w:ascii="PragmaticaCTT" w:hAnsi="PragmaticaCTT"/>
          <w:sz w:val="22"/>
          <w:szCs w:val="22"/>
        </w:rPr>
      </w:pPr>
    </w:p>
    <w:p w14:paraId="2CC39BFC" w14:textId="6743DEAC" w:rsidR="00252727" w:rsidRDefault="00252727" w:rsidP="004F5035">
      <w:pPr>
        <w:pStyle w:val="a7"/>
        <w:spacing w:line="276" w:lineRule="auto"/>
        <w:jc w:val="both"/>
        <w:rPr>
          <w:rFonts w:ascii="PragmaticaCTT" w:hAnsi="PragmaticaCTT"/>
          <w:sz w:val="22"/>
          <w:szCs w:val="22"/>
        </w:rPr>
      </w:pPr>
    </w:p>
    <w:p w14:paraId="31C25B4E" w14:textId="08358B9E" w:rsidR="00252727" w:rsidRDefault="00252727" w:rsidP="004F5035">
      <w:pPr>
        <w:pStyle w:val="a7"/>
        <w:spacing w:line="276" w:lineRule="auto"/>
        <w:jc w:val="both"/>
        <w:rPr>
          <w:rFonts w:ascii="PragmaticaCTT" w:hAnsi="PragmaticaCTT"/>
          <w:sz w:val="22"/>
          <w:szCs w:val="22"/>
        </w:rPr>
      </w:pPr>
    </w:p>
    <w:p w14:paraId="0939DC6E" w14:textId="0BCA2C00" w:rsidR="00252727" w:rsidRDefault="00252727" w:rsidP="004F5035">
      <w:pPr>
        <w:pStyle w:val="a7"/>
        <w:spacing w:line="276" w:lineRule="auto"/>
        <w:jc w:val="both"/>
        <w:rPr>
          <w:rFonts w:ascii="PragmaticaCTT" w:hAnsi="PragmaticaCTT"/>
          <w:sz w:val="22"/>
          <w:szCs w:val="22"/>
        </w:rPr>
      </w:pPr>
    </w:p>
    <w:p w14:paraId="6606ACC7" w14:textId="291F31A6" w:rsidR="00252727" w:rsidRDefault="00252727" w:rsidP="004F5035">
      <w:pPr>
        <w:pStyle w:val="a7"/>
        <w:spacing w:line="276" w:lineRule="auto"/>
        <w:jc w:val="both"/>
        <w:rPr>
          <w:rFonts w:ascii="PragmaticaCTT" w:hAnsi="PragmaticaCTT"/>
          <w:sz w:val="22"/>
          <w:szCs w:val="22"/>
        </w:rPr>
      </w:pPr>
    </w:p>
    <w:p w14:paraId="2CC0819A" w14:textId="7038B1AE" w:rsidR="00252727" w:rsidRDefault="00252727" w:rsidP="004F5035">
      <w:pPr>
        <w:pStyle w:val="a7"/>
        <w:spacing w:line="276" w:lineRule="auto"/>
        <w:jc w:val="both"/>
        <w:rPr>
          <w:rFonts w:ascii="PragmaticaCTT" w:hAnsi="PragmaticaCTT"/>
          <w:sz w:val="22"/>
          <w:szCs w:val="22"/>
        </w:rPr>
      </w:pPr>
    </w:p>
    <w:p w14:paraId="4A055E04" w14:textId="4AF49865" w:rsidR="00252727" w:rsidRDefault="00252727" w:rsidP="004F5035">
      <w:pPr>
        <w:pStyle w:val="a7"/>
        <w:spacing w:line="276" w:lineRule="auto"/>
        <w:jc w:val="both"/>
        <w:rPr>
          <w:rFonts w:ascii="PragmaticaCTT" w:hAnsi="PragmaticaCTT"/>
          <w:sz w:val="22"/>
          <w:szCs w:val="22"/>
        </w:rPr>
      </w:pPr>
    </w:p>
    <w:p w14:paraId="24872579" w14:textId="6FB55112" w:rsidR="00252727" w:rsidRDefault="00252727" w:rsidP="004F5035">
      <w:pPr>
        <w:pStyle w:val="a7"/>
        <w:spacing w:line="276" w:lineRule="auto"/>
        <w:jc w:val="both"/>
        <w:rPr>
          <w:rFonts w:ascii="PragmaticaCTT" w:hAnsi="PragmaticaCTT"/>
          <w:sz w:val="22"/>
          <w:szCs w:val="22"/>
        </w:rPr>
      </w:pPr>
    </w:p>
    <w:p w14:paraId="19F40FA2" w14:textId="43088980" w:rsidR="00252727" w:rsidRDefault="00252727" w:rsidP="004F5035">
      <w:pPr>
        <w:pStyle w:val="a7"/>
        <w:spacing w:line="276" w:lineRule="auto"/>
        <w:jc w:val="both"/>
        <w:rPr>
          <w:rFonts w:ascii="PragmaticaCTT" w:hAnsi="PragmaticaCTT"/>
          <w:sz w:val="22"/>
          <w:szCs w:val="22"/>
        </w:rPr>
      </w:pPr>
    </w:p>
    <w:p w14:paraId="398FD090" w14:textId="5D40EEB7" w:rsidR="00252727" w:rsidRDefault="00252727" w:rsidP="004F5035">
      <w:pPr>
        <w:pStyle w:val="a7"/>
        <w:spacing w:line="276" w:lineRule="auto"/>
        <w:jc w:val="both"/>
        <w:rPr>
          <w:rFonts w:ascii="PragmaticaCTT" w:hAnsi="PragmaticaCTT"/>
          <w:sz w:val="22"/>
          <w:szCs w:val="22"/>
        </w:rPr>
      </w:pPr>
    </w:p>
    <w:p w14:paraId="1F12CA7C" w14:textId="2EEEAF05" w:rsidR="00252727" w:rsidRDefault="00252727" w:rsidP="004F5035">
      <w:pPr>
        <w:pStyle w:val="a7"/>
        <w:spacing w:line="276" w:lineRule="auto"/>
        <w:jc w:val="both"/>
        <w:rPr>
          <w:rFonts w:ascii="PragmaticaCTT" w:hAnsi="PragmaticaCTT"/>
          <w:sz w:val="22"/>
          <w:szCs w:val="22"/>
        </w:rPr>
      </w:pPr>
    </w:p>
    <w:p w14:paraId="15BD2098" w14:textId="13982F87" w:rsidR="00252727" w:rsidRDefault="00252727" w:rsidP="004F5035">
      <w:pPr>
        <w:pStyle w:val="a7"/>
        <w:spacing w:line="276" w:lineRule="auto"/>
        <w:jc w:val="both"/>
        <w:rPr>
          <w:rFonts w:ascii="PragmaticaCTT" w:hAnsi="PragmaticaCTT"/>
          <w:sz w:val="22"/>
          <w:szCs w:val="22"/>
        </w:rPr>
      </w:pPr>
    </w:p>
    <w:p w14:paraId="50640C62" w14:textId="77777777" w:rsidR="00252727" w:rsidRPr="000404E9" w:rsidRDefault="00252727" w:rsidP="004F5035">
      <w:pPr>
        <w:pStyle w:val="a7"/>
        <w:spacing w:line="276" w:lineRule="auto"/>
        <w:jc w:val="both"/>
        <w:rPr>
          <w:rFonts w:ascii="PragmaticaCTT" w:hAnsi="PragmaticaCTT"/>
          <w:sz w:val="22"/>
          <w:szCs w:val="22"/>
        </w:rPr>
      </w:pPr>
    </w:p>
    <w:p w14:paraId="1E1B5520" w14:textId="77777777" w:rsidR="008A5401" w:rsidRDefault="008A5401" w:rsidP="00252727">
      <w:pPr>
        <w:suppressAutoHyphens/>
        <w:jc w:val="right"/>
        <w:rPr>
          <w:rFonts w:ascii="PragmaticaCTT" w:hAnsi="PragmaticaCTT"/>
          <w:sz w:val="18"/>
          <w:szCs w:val="18"/>
          <w:lang w:val="uk-UA" w:eastAsia="ar-SA"/>
        </w:rPr>
      </w:pPr>
    </w:p>
    <w:p w14:paraId="46D58799" w14:textId="77777777" w:rsidR="008A5401" w:rsidRDefault="008A5401" w:rsidP="00252727">
      <w:pPr>
        <w:suppressAutoHyphens/>
        <w:jc w:val="right"/>
        <w:rPr>
          <w:rFonts w:ascii="PragmaticaCTT" w:hAnsi="PragmaticaCTT"/>
          <w:sz w:val="18"/>
          <w:szCs w:val="18"/>
          <w:lang w:val="uk-UA" w:eastAsia="ar-SA"/>
        </w:rPr>
      </w:pPr>
    </w:p>
    <w:p w14:paraId="22375A06" w14:textId="199D6918" w:rsidR="00252727" w:rsidRPr="00DE45D3" w:rsidRDefault="00252727" w:rsidP="00252727">
      <w:pPr>
        <w:suppressAutoHyphens/>
        <w:jc w:val="right"/>
        <w:rPr>
          <w:rFonts w:ascii="PragmaticaCTT" w:hAnsi="PragmaticaCTT"/>
          <w:lang w:val="uk-UA" w:eastAsia="ar-SA"/>
        </w:rPr>
      </w:pPr>
      <w:r w:rsidRPr="00DE45D3">
        <w:rPr>
          <w:rFonts w:ascii="PragmaticaCTT" w:hAnsi="PragmaticaCTT"/>
          <w:lang w:val="uk-UA" w:eastAsia="ar-SA"/>
        </w:rPr>
        <w:t>Додаток №1</w:t>
      </w:r>
    </w:p>
    <w:p w14:paraId="4085649B" w14:textId="77777777" w:rsidR="00252727" w:rsidRPr="00252727" w:rsidRDefault="00252727" w:rsidP="00252727">
      <w:pPr>
        <w:suppressAutoHyphens/>
        <w:jc w:val="both"/>
        <w:rPr>
          <w:rFonts w:ascii="PragmaticaCTT" w:hAnsi="PragmaticaCTT"/>
          <w:sz w:val="22"/>
          <w:szCs w:val="22"/>
          <w:lang w:val="uk-UA" w:eastAsia="ar-SA"/>
        </w:rPr>
      </w:pPr>
    </w:p>
    <w:p w14:paraId="587172A3" w14:textId="77777777" w:rsidR="00252727" w:rsidRPr="00252727" w:rsidRDefault="00252727" w:rsidP="00252727">
      <w:pPr>
        <w:suppressAutoHyphens/>
        <w:jc w:val="center"/>
        <w:rPr>
          <w:rFonts w:ascii="PragmaticaCTT" w:hAnsi="PragmaticaCTT"/>
          <w:b/>
          <w:sz w:val="24"/>
          <w:szCs w:val="24"/>
          <w:lang w:val="uk-UA" w:eastAsia="ar-SA"/>
        </w:rPr>
      </w:pPr>
      <w:r w:rsidRPr="00252727">
        <w:rPr>
          <w:rFonts w:ascii="PragmaticaCTT" w:hAnsi="PragmaticaCTT"/>
          <w:b/>
          <w:sz w:val="24"/>
          <w:szCs w:val="24"/>
          <w:lang w:val="uk-UA" w:eastAsia="ar-SA"/>
        </w:rPr>
        <w:t>Перелік професій і посад працівників, яким надаються пільги</w:t>
      </w:r>
    </w:p>
    <w:p w14:paraId="1347B960" w14:textId="77777777" w:rsidR="00252727" w:rsidRPr="00252727" w:rsidRDefault="00252727" w:rsidP="00252727">
      <w:pPr>
        <w:suppressAutoHyphens/>
        <w:jc w:val="center"/>
        <w:rPr>
          <w:rFonts w:ascii="PragmaticaCTT" w:hAnsi="PragmaticaCTT"/>
          <w:b/>
          <w:sz w:val="24"/>
          <w:szCs w:val="24"/>
          <w:lang w:val="uk-UA" w:eastAsia="ar-SA"/>
        </w:rPr>
      </w:pPr>
      <w:r w:rsidRPr="00252727">
        <w:rPr>
          <w:rFonts w:ascii="PragmaticaCTT" w:hAnsi="PragmaticaCTT"/>
          <w:b/>
          <w:sz w:val="24"/>
          <w:szCs w:val="24"/>
          <w:lang w:val="uk-UA" w:eastAsia="ar-SA"/>
        </w:rPr>
        <w:t>за роботу із шкідливими і важкими умовами праці</w:t>
      </w:r>
    </w:p>
    <w:p w14:paraId="419F4967" w14:textId="77777777" w:rsidR="00252727" w:rsidRPr="00252727" w:rsidRDefault="00252727" w:rsidP="00252727">
      <w:pPr>
        <w:suppressAutoHyphens/>
        <w:jc w:val="center"/>
        <w:rPr>
          <w:rFonts w:ascii="PragmaticaCTT" w:hAnsi="PragmaticaCTT"/>
          <w:b/>
          <w:sz w:val="22"/>
          <w:szCs w:val="22"/>
          <w:lang w:val="uk-UA" w:eastAsia="ar-SA"/>
        </w:rPr>
      </w:pPr>
      <w:r w:rsidRPr="00252727">
        <w:rPr>
          <w:rFonts w:ascii="PragmaticaCTT" w:hAnsi="PragmaticaCTT"/>
          <w:b/>
          <w:sz w:val="22"/>
          <w:szCs w:val="22"/>
          <w:lang w:val="uk-UA" w:eastAsia="ar-SA"/>
        </w:rPr>
        <w:t>по  ФІЛІЇ «НІЖИНСЬКИЙ ЕЛЕВАТОР» СТОВ «ДРУЖБА-НОВА»</w:t>
      </w:r>
    </w:p>
    <w:p w14:paraId="16CFD0BC" w14:textId="77777777" w:rsidR="00252727" w:rsidRPr="00252727" w:rsidRDefault="00252727" w:rsidP="00252727">
      <w:pPr>
        <w:suppressAutoHyphens/>
        <w:jc w:val="center"/>
        <w:rPr>
          <w:rFonts w:ascii="PragmaticaCTT" w:hAnsi="PragmaticaCTT"/>
          <w:b/>
          <w:sz w:val="24"/>
          <w:szCs w:val="24"/>
          <w:lang w:val="uk-UA" w:eastAsia="ar-SA"/>
        </w:rPr>
      </w:pPr>
      <w:r w:rsidRPr="00252727">
        <w:rPr>
          <w:rFonts w:ascii="PragmaticaCTT" w:hAnsi="PragmaticaCTT"/>
          <w:b/>
          <w:sz w:val="24"/>
          <w:szCs w:val="24"/>
          <w:lang w:val="uk-UA" w:eastAsia="ar-SA"/>
        </w:rPr>
        <w:t>за результатами атестації робочого місця</w:t>
      </w:r>
    </w:p>
    <w:p w14:paraId="3D876762" w14:textId="77777777" w:rsidR="00252727" w:rsidRPr="00252727" w:rsidRDefault="00252727" w:rsidP="00252727">
      <w:pPr>
        <w:suppressAutoHyphens/>
        <w:rPr>
          <w:rFonts w:ascii="PragmaticaCTT" w:hAnsi="PragmaticaCTT"/>
          <w:sz w:val="22"/>
          <w:szCs w:val="22"/>
          <w:lang w:eastAsia="ar-SA"/>
        </w:rPr>
      </w:pPr>
      <w:bookmarkStart w:id="2" w:name="_Hlk517880139"/>
    </w:p>
    <w:p w14:paraId="0E95DF17" w14:textId="77777777" w:rsidR="00252727" w:rsidRPr="00252727" w:rsidRDefault="00252727" w:rsidP="00252727">
      <w:pPr>
        <w:suppressAutoHyphens/>
        <w:rPr>
          <w:rFonts w:ascii="PragmaticaCTT" w:hAnsi="PragmaticaCTT"/>
          <w:sz w:val="22"/>
          <w:szCs w:val="22"/>
          <w:lang w:val="uk-UA" w:eastAsia="ar-SA"/>
        </w:rPr>
      </w:pPr>
    </w:p>
    <w:tbl>
      <w:tblPr>
        <w:tblW w:w="10495" w:type="dxa"/>
        <w:tblInd w:w="-147" w:type="dxa"/>
        <w:tblLayout w:type="fixed"/>
        <w:tblLook w:val="04A0" w:firstRow="1" w:lastRow="0" w:firstColumn="1" w:lastColumn="0" w:noHBand="0" w:noVBand="1"/>
      </w:tblPr>
      <w:tblGrid>
        <w:gridCol w:w="572"/>
        <w:gridCol w:w="4505"/>
        <w:gridCol w:w="1417"/>
        <w:gridCol w:w="1134"/>
        <w:gridCol w:w="1166"/>
        <w:gridCol w:w="1701"/>
      </w:tblGrid>
      <w:tr w:rsidR="00252727" w:rsidRPr="00252727" w14:paraId="5BAA91C9" w14:textId="77777777" w:rsidTr="00EA2CEE">
        <w:trPr>
          <w:cantSplit/>
        </w:trPr>
        <w:tc>
          <w:tcPr>
            <w:tcW w:w="572" w:type="dxa"/>
            <w:vMerge w:val="restart"/>
            <w:tcBorders>
              <w:top w:val="single" w:sz="4" w:space="0" w:color="000000"/>
              <w:left w:val="single" w:sz="4" w:space="0" w:color="000000"/>
              <w:bottom w:val="single" w:sz="4" w:space="0" w:color="000000"/>
              <w:right w:val="nil"/>
            </w:tcBorders>
            <w:vAlign w:val="center"/>
            <w:hideMark/>
          </w:tcPr>
          <w:p w14:paraId="269C2995"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 з/п</w:t>
            </w:r>
          </w:p>
        </w:tc>
        <w:tc>
          <w:tcPr>
            <w:tcW w:w="4505" w:type="dxa"/>
            <w:vMerge w:val="restart"/>
            <w:tcBorders>
              <w:top w:val="single" w:sz="4" w:space="0" w:color="000000"/>
              <w:left w:val="single" w:sz="4" w:space="0" w:color="000000"/>
              <w:bottom w:val="single" w:sz="4" w:space="0" w:color="000000"/>
              <w:right w:val="nil"/>
            </w:tcBorders>
            <w:vAlign w:val="center"/>
            <w:hideMark/>
          </w:tcPr>
          <w:p w14:paraId="4FF403C2"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Професія</w:t>
            </w:r>
          </w:p>
        </w:tc>
        <w:tc>
          <w:tcPr>
            <w:tcW w:w="5418" w:type="dxa"/>
            <w:gridSpan w:val="4"/>
            <w:tcBorders>
              <w:top w:val="single" w:sz="4" w:space="0" w:color="000000"/>
              <w:left w:val="single" w:sz="4" w:space="0" w:color="000000"/>
              <w:bottom w:val="single" w:sz="4" w:space="0" w:color="000000"/>
              <w:right w:val="single" w:sz="4" w:space="0" w:color="000000"/>
            </w:tcBorders>
            <w:hideMark/>
          </w:tcPr>
          <w:p w14:paraId="5F410004" w14:textId="77777777" w:rsidR="00252727" w:rsidRPr="00252727" w:rsidRDefault="00252727" w:rsidP="00455A55">
            <w:pPr>
              <w:suppressAutoHyphens/>
              <w:jc w:val="center"/>
              <w:rPr>
                <w:rFonts w:ascii="PragmaticaCTT" w:hAnsi="PragmaticaCTT"/>
                <w:lang w:val="uk-UA" w:eastAsia="ar-SA"/>
              </w:rPr>
            </w:pPr>
            <w:r w:rsidRPr="00252727">
              <w:rPr>
                <w:rFonts w:ascii="PragmaticaCTT" w:hAnsi="PragmaticaCTT"/>
                <w:lang w:val="uk-UA" w:eastAsia="ar-SA"/>
              </w:rPr>
              <w:t>Встановлені пільги</w:t>
            </w:r>
          </w:p>
        </w:tc>
      </w:tr>
      <w:tr w:rsidR="00252727" w:rsidRPr="00252727" w14:paraId="0F1E80C6" w14:textId="77777777" w:rsidTr="00EA2CEE">
        <w:trPr>
          <w:cantSplit/>
          <w:trHeight w:val="550"/>
        </w:trPr>
        <w:tc>
          <w:tcPr>
            <w:tcW w:w="572" w:type="dxa"/>
            <w:vMerge/>
            <w:tcBorders>
              <w:top w:val="single" w:sz="4" w:space="0" w:color="000000"/>
              <w:left w:val="single" w:sz="4" w:space="0" w:color="000000"/>
              <w:bottom w:val="single" w:sz="4" w:space="0" w:color="000000"/>
              <w:right w:val="nil"/>
            </w:tcBorders>
            <w:vAlign w:val="center"/>
            <w:hideMark/>
          </w:tcPr>
          <w:p w14:paraId="39A7C148" w14:textId="77777777" w:rsidR="00252727" w:rsidRPr="00252727" w:rsidRDefault="00252727" w:rsidP="00252727">
            <w:pPr>
              <w:suppressAutoHyphens/>
              <w:rPr>
                <w:rFonts w:ascii="PragmaticaCTT" w:hAnsi="PragmaticaCTT"/>
                <w:lang w:val="uk-UA" w:eastAsia="ar-SA"/>
              </w:rPr>
            </w:pPr>
          </w:p>
        </w:tc>
        <w:tc>
          <w:tcPr>
            <w:tcW w:w="4505" w:type="dxa"/>
            <w:vMerge/>
            <w:tcBorders>
              <w:top w:val="single" w:sz="4" w:space="0" w:color="000000"/>
              <w:left w:val="single" w:sz="4" w:space="0" w:color="000000"/>
              <w:bottom w:val="single" w:sz="4" w:space="0" w:color="000000"/>
              <w:right w:val="nil"/>
            </w:tcBorders>
            <w:vAlign w:val="center"/>
            <w:hideMark/>
          </w:tcPr>
          <w:p w14:paraId="73AECB42" w14:textId="77777777" w:rsidR="00252727" w:rsidRPr="00252727" w:rsidRDefault="00252727" w:rsidP="00252727">
            <w:pPr>
              <w:suppressAutoHyphens/>
              <w:rPr>
                <w:rFonts w:ascii="PragmaticaCTT" w:hAnsi="PragmaticaCTT"/>
                <w:lang w:val="uk-UA" w:eastAsia="ar-SA"/>
              </w:rPr>
            </w:pPr>
          </w:p>
        </w:tc>
        <w:tc>
          <w:tcPr>
            <w:tcW w:w="1417" w:type="dxa"/>
            <w:tcBorders>
              <w:top w:val="single" w:sz="4" w:space="0" w:color="000000"/>
              <w:left w:val="single" w:sz="4" w:space="0" w:color="000000"/>
              <w:bottom w:val="single" w:sz="4" w:space="0" w:color="000000"/>
              <w:right w:val="nil"/>
            </w:tcBorders>
            <w:hideMark/>
          </w:tcPr>
          <w:p w14:paraId="13B89698"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Додаткова відпустка, календарні дні</w:t>
            </w:r>
          </w:p>
        </w:tc>
        <w:tc>
          <w:tcPr>
            <w:tcW w:w="1134" w:type="dxa"/>
            <w:tcBorders>
              <w:top w:val="single" w:sz="4" w:space="0" w:color="000000"/>
              <w:left w:val="single" w:sz="4" w:space="0" w:color="000000"/>
              <w:bottom w:val="single" w:sz="4" w:space="0" w:color="000000"/>
              <w:right w:val="nil"/>
            </w:tcBorders>
          </w:tcPr>
          <w:p w14:paraId="2B760330"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Доплати %</w:t>
            </w:r>
          </w:p>
          <w:p w14:paraId="6965043A" w14:textId="77777777" w:rsidR="00252727" w:rsidRPr="00252727" w:rsidRDefault="00252727" w:rsidP="00252727">
            <w:pPr>
              <w:suppressAutoHyphens/>
              <w:rPr>
                <w:rFonts w:ascii="PragmaticaCTT" w:hAnsi="PragmaticaCTT"/>
                <w:lang w:val="uk-UA" w:eastAsia="ar-SA"/>
              </w:rPr>
            </w:pPr>
          </w:p>
        </w:tc>
        <w:tc>
          <w:tcPr>
            <w:tcW w:w="1166" w:type="dxa"/>
            <w:tcBorders>
              <w:top w:val="single" w:sz="4" w:space="0" w:color="000000"/>
              <w:left w:val="single" w:sz="4" w:space="0" w:color="000000"/>
              <w:bottom w:val="single" w:sz="4" w:space="0" w:color="000000"/>
              <w:right w:val="single" w:sz="4" w:space="0" w:color="000000"/>
            </w:tcBorders>
          </w:tcPr>
          <w:p w14:paraId="63602353"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Молоко, літрів за зміну</w:t>
            </w:r>
          </w:p>
          <w:p w14:paraId="7A380376" w14:textId="77777777" w:rsidR="00252727" w:rsidRPr="00252727" w:rsidRDefault="00252727" w:rsidP="00252727">
            <w:pPr>
              <w:suppressAutoHyphens/>
              <w:rPr>
                <w:rFonts w:ascii="PragmaticaCTT" w:hAnsi="PragmaticaCTT"/>
                <w:lang w:val="uk-UA" w:eastAsia="ar-SA"/>
              </w:rPr>
            </w:pPr>
          </w:p>
        </w:tc>
        <w:tc>
          <w:tcPr>
            <w:tcW w:w="1701" w:type="dxa"/>
            <w:tcBorders>
              <w:top w:val="single" w:sz="4" w:space="0" w:color="000000"/>
              <w:left w:val="single" w:sz="4" w:space="0" w:color="000000"/>
              <w:bottom w:val="single" w:sz="4" w:space="0" w:color="000000"/>
              <w:right w:val="single" w:sz="4" w:space="0" w:color="000000"/>
            </w:tcBorders>
            <w:hideMark/>
          </w:tcPr>
          <w:p w14:paraId="51E9BDAD" w14:textId="77777777" w:rsidR="00252727" w:rsidRPr="00252727" w:rsidRDefault="00252727" w:rsidP="00252727">
            <w:pPr>
              <w:suppressAutoHyphens/>
              <w:jc w:val="both"/>
              <w:rPr>
                <w:rFonts w:ascii="PragmaticaCTT" w:hAnsi="PragmaticaCTT"/>
                <w:lang w:val="uk-UA" w:eastAsia="ar-SA"/>
              </w:rPr>
            </w:pPr>
            <w:r w:rsidRPr="00252727">
              <w:rPr>
                <w:rFonts w:ascii="PragmaticaCTT" w:hAnsi="PragmaticaCTT"/>
                <w:lang w:val="uk-UA" w:eastAsia="ar-SA"/>
              </w:rPr>
              <w:t>Пільгове пенсійне забезпечення</w:t>
            </w:r>
          </w:p>
        </w:tc>
      </w:tr>
      <w:tr w:rsidR="00252727" w:rsidRPr="00252727" w14:paraId="5DE2690D" w14:textId="77777777" w:rsidTr="00EA2CEE">
        <w:tc>
          <w:tcPr>
            <w:tcW w:w="572" w:type="dxa"/>
            <w:tcBorders>
              <w:top w:val="single" w:sz="4" w:space="0" w:color="000000"/>
              <w:left w:val="single" w:sz="4" w:space="0" w:color="000000"/>
              <w:bottom w:val="single" w:sz="4" w:space="0" w:color="000000"/>
              <w:right w:val="nil"/>
            </w:tcBorders>
            <w:hideMark/>
          </w:tcPr>
          <w:p w14:paraId="203EE720"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1</w:t>
            </w:r>
          </w:p>
        </w:tc>
        <w:tc>
          <w:tcPr>
            <w:tcW w:w="4505" w:type="dxa"/>
            <w:tcBorders>
              <w:top w:val="single" w:sz="4" w:space="0" w:color="000000"/>
              <w:left w:val="single" w:sz="4" w:space="0" w:color="000000"/>
              <w:bottom w:val="single" w:sz="4" w:space="0" w:color="000000"/>
              <w:right w:val="nil"/>
            </w:tcBorders>
            <w:hideMark/>
          </w:tcPr>
          <w:p w14:paraId="28357D22"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Апаратник оброблення зерна 3 розряду</w:t>
            </w:r>
          </w:p>
        </w:tc>
        <w:tc>
          <w:tcPr>
            <w:tcW w:w="1417" w:type="dxa"/>
            <w:tcBorders>
              <w:top w:val="single" w:sz="4" w:space="0" w:color="000000"/>
              <w:left w:val="single" w:sz="4" w:space="0" w:color="000000"/>
              <w:bottom w:val="single" w:sz="4" w:space="0" w:color="000000"/>
              <w:right w:val="nil"/>
            </w:tcBorders>
            <w:hideMark/>
          </w:tcPr>
          <w:p w14:paraId="270E5845"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7 к. д.</w:t>
            </w:r>
          </w:p>
        </w:tc>
        <w:tc>
          <w:tcPr>
            <w:tcW w:w="1134" w:type="dxa"/>
            <w:tcBorders>
              <w:top w:val="single" w:sz="4" w:space="0" w:color="000000"/>
              <w:left w:val="single" w:sz="4" w:space="0" w:color="000000"/>
              <w:bottom w:val="single" w:sz="4" w:space="0" w:color="000000"/>
              <w:right w:val="nil"/>
            </w:tcBorders>
            <w:hideMark/>
          </w:tcPr>
          <w:p w14:paraId="6C5D1D84"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12 %</w:t>
            </w:r>
          </w:p>
        </w:tc>
        <w:tc>
          <w:tcPr>
            <w:tcW w:w="1166" w:type="dxa"/>
            <w:tcBorders>
              <w:top w:val="single" w:sz="4" w:space="0" w:color="000000"/>
              <w:left w:val="single" w:sz="4" w:space="0" w:color="000000"/>
              <w:bottom w:val="single" w:sz="4" w:space="0" w:color="000000"/>
              <w:right w:val="single" w:sz="4" w:space="0" w:color="000000"/>
            </w:tcBorders>
            <w:hideMark/>
          </w:tcPr>
          <w:p w14:paraId="4B42319C"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w:t>
            </w:r>
          </w:p>
        </w:tc>
        <w:tc>
          <w:tcPr>
            <w:tcW w:w="1701" w:type="dxa"/>
            <w:tcBorders>
              <w:top w:val="single" w:sz="4" w:space="0" w:color="000000"/>
              <w:left w:val="single" w:sz="4" w:space="0" w:color="000000"/>
              <w:bottom w:val="single" w:sz="4" w:space="0" w:color="000000"/>
              <w:right w:val="single" w:sz="4" w:space="0" w:color="000000"/>
            </w:tcBorders>
            <w:hideMark/>
          </w:tcPr>
          <w:p w14:paraId="457613CD"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w:t>
            </w:r>
          </w:p>
        </w:tc>
      </w:tr>
      <w:tr w:rsidR="00252727" w:rsidRPr="00252727" w14:paraId="48AA3CA8" w14:textId="77777777" w:rsidTr="00EA2CEE">
        <w:tc>
          <w:tcPr>
            <w:tcW w:w="572" w:type="dxa"/>
            <w:tcBorders>
              <w:top w:val="single" w:sz="4" w:space="0" w:color="000000"/>
              <w:left w:val="single" w:sz="4" w:space="0" w:color="000000"/>
              <w:bottom w:val="single" w:sz="4" w:space="0" w:color="000000"/>
              <w:right w:val="nil"/>
            </w:tcBorders>
            <w:hideMark/>
          </w:tcPr>
          <w:p w14:paraId="51E4FFCC"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2</w:t>
            </w:r>
          </w:p>
        </w:tc>
        <w:tc>
          <w:tcPr>
            <w:tcW w:w="4505" w:type="dxa"/>
            <w:tcBorders>
              <w:top w:val="single" w:sz="4" w:space="0" w:color="000000"/>
              <w:left w:val="single" w:sz="4" w:space="0" w:color="000000"/>
              <w:bottom w:val="single" w:sz="4" w:space="0" w:color="000000"/>
              <w:right w:val="nil"/>
            </w:tcBorders>
            <w:hideMark/>
          </w:tcPr>
          <w:p w14:paraId="59361A69"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 xml:space="preserve">Апаратник оброблення зерна 4 розряду </w:t>
            </w:r>
          </w:p>
        </w:tc>
        <w:tc>
          <w:tcPr>
            <w:tcW w:w="1417" w:type="dxa"/>
            <w:tcBorders>
              <w:top w:val="single" w:sz="4" w:space="0" w:color="000000"/>
              <w:left w:val="single" w:sz="4" w:space="0" w:color="000000"/>
              <w:bottom w:val="single" w:sz="4" w:space="0" w:color="000000"/>
              <w:right w:val="nil"/>
            </w:tcBorders>
            <w:hideMark/>
          </w:tcPr>
          <w:p w14:paraId="0BA01E2A"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7 к. д.</w:t>
            </w:r>
          </w:p>
        </w:tc>
        <w:tc>
          <w:tcPr>
            <w:tcW w:w="1134" w:type="dxa"/>
            <w:tcBorders>
              <w:top w:val="single" w:sz="4" w:space="0" w:color="000000"/>
              <w:left w:val="single" w:sz="4" w:space="0" w:color="000000"/>
              <w:bottom w:val="single" w:sz="4" w:space="0" w:color="000000"/>
              <w:right w:val="nil"/>
            </w:tcBorders>
            <w:hideMark/>
          </w:tcPr>
          <w:p w14:paraId="18B1F9F1"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12 %</w:t>
            </w:r>
          </w:p>
        </w:tc>
        <w:tc>
          <w:tcPr>
            <w:tcW w:w="1166" w:type="dxa"/>
            <w:tcBorders>
              <w:top w:val="single" w:sz="4" w:space="0" w:color="000000"/>
              <w:left w:val="single" w:sz="4" w:space="0" w:color="000000"/>
              <w:bottom w:val="single" w:sz="4" w:space="0" w:color="000000"/>
              <w:right w:val="single" w:sz="4" w:space="0" w:color="000000"/>
            </w:tcBorders>
          </w:tcPr>
          <w:p w14:paraId="7ECE4D5E" w14:textId="77777777" w:rsidR="00252727" w:rsidRPr="00252727" w:rsidRDefault="00252727" w:rsidP="00252727">
            <w:pPr>
              <w:suppressAutoHyphens/>
              <w:rPr>
                <w:rFonts w:ascii="PragmaticaCTT" w:hAnsi="PragmaticaCTT"/>
                <w:lang w:val="uk-UA" w:eastAsia="ar-SA"/>
              </w:rPr>
            </w:pPr>
          </w:p>
        </w:tc>
        <w:tc>
          <w:tcPr>
            <w:tcW w:w="1701" w:type="dxa"/>
            <w:tcBorders>
              <w:top w:val="single" w:sz="4" w:space="0" w:color="000000"/>
              <w:left w:val="single" w:sz="4" w:space="0" w:color="000000"/>
              <w:bottom w:val="single" w:sz="4" w:space="0" w:color="000000"/>
              <w:right w:val="single" w:sz="4" w:space="0" w:color="000000"/>
            </w:tcBorders>
            <w:hideMark/>
          </w:tcPr>
          <w:p w14:paraId="4B7AFF8A"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w:t>
            </w:r>
          </w:p>
        </w:tc>
      </w:tr>
      <w:tr w:rsidR="00252727" w:rsidRPr="00252727" w14:paraId="631BF4AF" w14:textId="77777777" w:rsidTr="00EA2CEE">
        <w:tc>
          <w:tcPr>
            <w:tcW w:w="572" w:type="dxa"/>
            <w:tcBorders>
              <w:top w:val="single" w:sz="4" w:space="0" w:color="000000"/>
              <w:left w:val="single" w:sz="4" w:space="0" w:color="000000"/>
              <w:bottom w:val="single" w:sz="4" w:space="0" w:color="000000"/>
              <w:right w:val="nil"/>
            </w:tcBorders>
            <w:hideMark/>
          </w:tcPr>
          <w:p w14:paraId="45E5C59C"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3</w:t>
            </w:r>
          </w:p>
        </w:tc>
        <w:tc>
          <w:tcPr>
            <w:tcW w:w="4505" w:type="dxa"/>
            <w:tcBorders>
              <w:top w:val="single" w:sz="4" w:space="0" w:color="000000"/>
              <w:left w:val="single" w:sz="4" w:space="0" w:color="000000"/>
              <w:bottom w:val="single" w:sz="4" w:space="0" w:color="000000"/>
              <w:right w:val="nil"/>
            </w:tcBorders>
            <w:hideMark/>
          </w:tcPr>
          <w:p w14:paraId="1ADABD94"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Апаратник оброблення зерна 5 розряду (обслуговування зерносушарок)</w:t>
            </w:r>
          </w:p>
        </w:tc>
        <w:tc>
          <w:tcPr>
            <w:tcW w:w="1417" w:type="dxa"/>
            <w:tcBorders>
              <w:top w:val="single" w:sz="4" w:space="0" w:color="000000"/>
              <w:left w:val="single" w:sz="4" w:space="0" w:color="000000"/>
              <w:bottom w:val="single" w:sz="4" w:space="0" w:color="000000"/>
              <w:right w:val="nil"/>
            </w:tcBorders>
            <w:hideMark/>
          </w:tcPr>
          <w:p w14:paraId="54A78A51"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7 к. д.</w:t>
            </w:r>
          </w:p>
        </w:tc>
        <w:tc>
          <w:tcPr>
            <w:tcW w:w="1134" w:type="dxa"/>
            <w:tcBorders>
              <w:top w:val="single" w:sz="4" w:space="0" w:color="000000"/>
              <w:left w:val="single" w:sz="4" w:space="0" w:color="000000"/>
              <w:bottom w:val="single" w:sz="4" w:space="0" w:color="000000"/>
              <w:right w:val="nil"/>
            </w:tcBorders>
            <w:hideMark/>
          </w:tcPr>
          <w:p w14:paraId="3A721E11"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12 %</w:t>
            </w:r>
          </w:p>
        </w:tc>
        <w:tc>
          <w:tcPr>
            <w:tcW w:w="1166" w:type="dxa"/>
            <w:tcBorders>
              <w:top w:val="single" w:sz="4" w:space="0" w:color="000000"/>
              <w:left w:val="single" w:sz="4" w:space="0" w:color="000000"/>
              <w:bottom w:val="single" w:sz="4" w:space="0" w:color="000000"/>
              <w:right w:val="single" w:sz="4" w:space="0" w:color="000000"/>
            </w:tcBorders>
            <w:hideMark/>
          </w:tcPr>
          <w:p w14:paraId="46F84772"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w:t>
            </w:r>
          </w:p>
        </w:tc>
        <w:tc>
          <w:tcPr>
            <w:tcW w:w="1701" w:type="dxa"/>
            <w:tcBorders>
              <w:top w:val="single" w:sz="4" w:space="0" w:color="000000"/>
              <w:left w:val="single" w:sz="4" w:space="0" w:color="000000"/>
              <w:bottom w:val="single" w:sz="4" w:space="0" w:color="000000"/>
              <w:right w:val="single" w:sz="4" w:space="0" w:color="000000"/>
            </w:tcBorders>
            <w:hideMark/>
          </w:tcPr>
          <w:p w14:paraId="3DD9AF04"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w:t>
            </w:r>
          </w:p>
        </w:tc>
      </w:tr>
      <w:tr w:rsidR="00252727" w:rsidRPr="00252727" w14:paraId="624A19A1" w14:textId="77777777" w:rsidTr="00EA2CEE">
        <w:tc>
          <w:tcPr>
            <w:tcW w:w="572" w:type="dxa"/>
            <w:tcBorders>
              <w:top w:val="single" w:sz="4" w:space="0" w:color="000000"/>
              <w:left w:val="single" w:sz="4" w:space="0" w:color="000000"/>
              <w:bottom w:val="single" w:sz="4" w:space="0" w:color="000000"/>
              <w:right w:val="nil"/>
            </w:tcBorders>
            <w:hideMark/>
          </w:tcPr>
          <w:p w14:paraId="4286BB4F"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4</w:t>
            </w:r>
          </w:p>
        </w:tc>
        <w:tc>
          <w:tcPr>
            <w:tcW w:w="4505" w:type="dxa"/>
            <w:tcBorders>
              <w:top w:val="single" w:sz="4" w:space="0" w:color="000000"/>
              <w:left w:val="single" w:sz="4" w:space="0" w:color="000000"/>
              <w:bottom w:val="single" w:sz="4" w:space="0" w:color="000000"/>
              <w:right w:val="nil"/>
            </w:tcBorders>
            <w:hideMark/>
          </w:tcPr>
          <w:p w14:paraId="45CCA874"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Апаратник оброблення зерна 5 розряду (обслуговування пульта керування)</w:t>
            </w:r>
          </w:p>
        </w:tc>
        <w:tc>
          <w:tcPr>
            <w:tcW w:w="1417" w:type="dxa"/>
            <w:tcBorders>
              <w:top w:val="single" w:sz="4" w:space="0" w:color="000000"/>
              <w:left w:val="single" w:sz="4" w:space="0" w:color="000000"/>
              <w:bottom w:val="single" w:sz="4" w:space="0" w:color="000000"/>
              <w:right w:val="nil"/>
            </w:tcBorders>
            <w:hideMark/>
          </w:tcPr>
          <w:p w14:paraId="5767536A"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4 к. д.</w:t>
            </w:r>
          </w:p>
        </w:tc>
        <w:tc>
          <w:tcPr>
            <w:tcW w:w="1134" w:type="dxa"/>
            <w:tcBorders>
              <w:top w:val="single" w:sz="4" w:space="0" w:color="000000"/>
              <w:left w:val="single" w:sz="4" w:space="0" w:color="000000"/>
              <w:bottom w:val="single" w:sz="4" w:space="0" w:color="000000"/>
              <w:right w:val="nil"/>
            </w:tcBorders>
            <w:hideMark/>
          </w:tcPr>
          <w:p w14:paraId="31F7EB37"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4 %</w:t>
            </w:r>
          </w:p>
        </w:tc>
        <w:tc>
          <w:tcPr>
            <w:tcW w:w="1166" w:type="dxa"/>
            <w:tcBorders>
              <w:top w:val="single" w:sz="4" w:space="0" w:color="000000"/>
              <w:left w:val="single" w:sz="4" w:space="0" w:color="000000"/>
              <w:bottom w:val="single" w:sz="4" w:space="0" w:color="000000"/>
              <w:right w:val="single" w:sz="4" w:space="0" w:color="000000"/>
            </w:tcBorders>
            <w:hideMark/>
          </w:tcPr>
          <w:p w14:paraId="0F07716E"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w:t>
            </w:r>
          </w:p>
        </w:tc>
        <w:tc>
          <w:tcPr>
            <w:tcW w:w="1701" w:type="dxa"/>
            <w:tcBorders>
              <w:top w:val="single" w:sz="4" w:space="0" w:color="000000"/>
              <w:left w:val="single" w:sz="4" w:space="0" w:color="000000"/>
              <w:bottom w:val="single" w:sz="4" w:space="0" w:color="000000"/>
              <w:right w:val="single" w:sz="4" w:space="0" w:color="000000"/>
            </w:tcBorders>
            <w:hideMark/>
          </w:tcPr>
          <w:p w14:paraId="2B973146"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w:t>
            </w:r>
          </w:p>
        </w:tc>
      </w:tr>
      <w:tr w:rsidR="00252727" w:rsidRPr="00252727" w14:paraId="4CE39148" w14:textId="77777777" w:rsidTr="00EA2CEE">
        <w:tc>
          <w:tcPr>
            <w:tcW w:w="572" w:type="dxa"/>
            <w:tcBorders>
              <w:top w:val="single" w:sz="4" w:space="0" w:color="000000"/>
              <w:left w:val="single" w:sz="4" w:space="0" w:color="000000"/>
              <w:bottom w:val="single" w:sz="4" w:space="0" w:color="000000"/>
              <w:right w:val="nil"/>
            </w:tcBorders>
            <w:hideMark/>
          </w:tcPr>
          <w:p w14:paraId="4FC60F1A"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6</w:t>
            </w:r>
          </w:p>
        </w:tc>
        <w:tc>
          <w:tcPr>
            <w:tcW w:w="4505" w:type="dxa"/>
            <w:tcBorders>
              <w:top w:val="single" w:sz="4" w:space="0" w:color="000000"/>
              <w:left w:val="single" w:sz="4" w:space="0" w:color="000000"/>
              <w:bottom w:val="single" w:sz="4" w:space="0" w:color="000000"/>
              <w:right w:val="nil"/>
            </w:tcBorders>
            <w:hideMark/>
          </w:tcPr>
          <w:p w14:paraId="7C3E3B92"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Слюсар-ремонтник 5 розряду</w:t>
            </w:r>
          </w:p>
        </w:tc>
        <w:tc>
          <w:tcPr>
            <w:tcW w:w="1417" w:type="dxa"/>
            <w:tcBorders>
              <w:top w:val="single" w:sz="4" w:space="0" w:color="000000"/>
              <w:left w:val="single" w:sz="4" w:space="0" w:color="000000"/>
              <w:bottom w:val="single" w:sz="4" w:space="0" w:color="000000"/>
              <w:right w:val="nil"/>
            </w:tcBorders>
            <w:hideMark/>
          </w:tcPr>
          <w:p w14:paraId="7A805C27"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w:t>
            </w:r>
          </w:p>
        </w:tc>
        <w:tc>
          <w:tcPr>
            <w:tcW w:w="1134" w:type="dxa"/>
            <w:tcBorders>
              <w:top w:val="single" w:sz="4" w:space="0" w:color="000000"/>
              <w:left w:val="single" w:sz="4" w:space="0" w:color="000000"/>
              <w:bottom w:val="single" w:sz="4" w:space="0" w:color="000000"/>
              <w:right w:val="nil"/>
            </w:tcBorders>
            <w:hideMark/>
          </w:tcPr>
          <w:p w14:paraId="295C37C9"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8  %</w:t>
            </w:r>
          </w:p>
        </w:tc>
        <w:tc>
          <w:tcPr>
            <w:tcW w:w="1166" w:type="dxa"/>
            <w:tcBorders>
              <w:top w:val="single" w:sz="4" w:space="0" w:color="000000"/>
              <w:left w:val="single" w:sz="4" w:space="0" w:color="000000"/>
              <w:bottom w:val="single" w:sz="4" w:space="0" w:color="000000"/>
              <w:right w:val="single" w:sz="4" w:space="0" w:color="000000"/>
            </w:tcBorders>
            <w:hideMark/>
          </w:tcPr>
          <w:p w14:paraId="51D4D7FC"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w:t>
            </w:r>
          </w:p>
        </w:tc>
        <w:tc>
          <w:tcPr>
            <w:tcW w:w="1701" w:type="dxa"/>
            <w:tcBorders>
              <w:top w:val="single" w:sz="4" w:space="0" w:color="000000"/>
              <w:left w:val="single" w:sz="4" w:space="0" w:color="000000"/>
              <w:bottom w:val="single" w:sz="4" w:space="0" w:color="000000"/>
              <w:right w:val="single" w:sz="4" w:space="0" w:color="000000"/>
            </w:tcBorders>
            <w:hideMark/>
          </w:tcPr>
          <w:p w14:paraId="6D6EC0B3"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w:t>
            </w:r>
          </w:p>
        </w:tc>
      </w:tr>
      <w:tr w:rsidR="00252727" w:rsidRPr="00252727" w14:paraId="4F07A666" w14:textId="77777777" w:rsidTr="00EA2CEE">
        <w:tc>
          <w:tcPr>
            <w:tcW w:w="572" w:type="dxa"/>
            <w:tcBorders>
              <w:top w:val="single" w:sz="4" w:space="0" w:color="000000"/>
              <w:left w:val="single" w:sz="4" w:space="0" w:color="000000"/>
              <w:bottom w:val="single" w:sz="4" w:space="0" w:color="000000"/>
              <w:right w:val="nil"/>
            </w:tcBorders>
            <w:hideMark/>
          </w:tcPr>
          <w:p w14:paraId="5149538B"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7</w:t>
            </w:r>
          </w:p>
        </w:tc>
        <w:tc>
          <w:tcPr>
            <w:tcW w:w="4505" w:type="dxa"/>
            <w:tcBorders>
              <w:top w:val="single" w:sz="4" w:space="0" w:color="000000"/>
              <w:left w:val="single" w:sz="4" w:space="0" w:color="000000"/>
              <w:bottom w:val="single" w:sz="4" w:space="0" w:color="000000"/>
              <w:right w:val="nil"/>
            </w:tcBorders>
            <w:hideMark/>
          </w:tcPr>
          <w:p w14:paraId="0516D3EA"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Електрогазозварник, зайнятий різанням та ручним зварюванням</w:t>
            </w:r>
          </w:p>
        </w:tc>
        <w:tc>
          <w:tcPr>
            <w:tcW w:w="1417" w:type="dxa"/>
            <w:tcBorders>
              <w:top w:val="single" w:sz="4" w:space="0" w:color="000000"/>
              <w:left w:val="single" w:sz="4" w:space="0" w:color="000000"/>
              <w:bottom w:val="single" w:sz="4" w:space="0" w:color="000000"/>
              <w:right w:val="nil"/>
            </w:tcBorders>
            <w:hideMark/>
          </w:tcPr>
          <w:p w14:paraId="57CC785F"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7 к. д.</w:t>
            </w:r>
          </w:p>
        </w:tc>
        <w:tc>
          <w:tcPr>
            <w:tcW w:w="1134" w:type="dxa"/>
            <w:tcBorders>
              <w:top w:val="single" w:sz="4" w:space="0" w:color="000000"/>
              <w:left w:val="single" w:sz="4" w:space="0" w:color="000000"/>
              <w:bottom w:val="single" w:sz="4" w:space="0" w:color="000000"/>
              <w:right w:val="nil"/>
            </w:tcBorders>
            <w:hideMark/>
          </w:tcPr>
          <w:p w14:paraId="5A32AF79"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12 %</w:t>
            </w:r>
          </w:p>
        </w:tc>
        <w:tc>
          <w:tcPr>
            <w:tcW w:w="1166" w:type="dxa"/>
            <w:tcBorders>
              <w:top w:val="single" w:sz="4" w:space="0" w:color="000000"/>
              <w:left w:val="single" w:sz="4" w:space="0" w:color="000000"/>
              <w:bottom w:val="single" w:sz="4" w:space="0" w:color="000000"/>
              <w:right w:val="single" w:sz="4" w:space="0" w:color="000000"/>
            </w:tcBorders>
            <w:hideMark/>
          </w:tcPr>
          <w:p w14:paraId="6582A26D"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молоко</w:t>
            </w:r>
          </w:p>
        </w:tc>
        <w:tc>
          <w:tcPr>
            <w:tcW w:w="1701" w:type="dxa"/>
            <w:tcBorders>
              <w:top w:val="single" w:sz="4" w:space="0" w:color="000000"/>
              <w:left w:val="single" w:sz="4" w:space="0" w:color="000000"/>
              <w:bottom w:val="single" w:sz="4" w:space="0" w:color="000000"/>
              <w:right w:val="single" w:sz="4" w:space="0" w:color="000000"/>
            </w:tcBorders>
            <w:hideMark/>
          </w:tcPr>
          <w:p w14:paraId="5F9E17E5"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w:t>
            </w:r>
          </w:p>
        </w:tc>
      </w:tr>
      <w:tr w:rsidR="00252727" w:rsidRPr="00252727" w14:paraId="24FF4A37" w14:textId="77777777" w:rsidTr="00EA2CEE">
        <w:tc>
          <w:tcPr>
            <w:tcW w:w="572" w:type="dxa"/>
            <w:tcBorders>
              <w:top w:val="single" w:sz="4" w:space="0" w:color="000000"/>
              <w:left w:val="single" w:sz="4" w:space="0" w:color="000000"/>
              <w:bottom w:val="single" w:sz="4" w:space="0" w:color="000000"/>
              <w:right w:val="nil"/>
            </w:tcBorders>
            <w:hideMark/>
          </w:tcPr>
          <w:p w14:paraId="73877AB5"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8</w:t>
            </w:r>
          </w:p>
        </w:tc>
        <w:tc>
          <w:tcPr>
            <w:tcW w:w="4505" w:type="dxa"/>
            <w:tcBorders>
              <w:top w:val="single" w:sz="4" w:space="0" w:color="000000"/>
              <w:left w:val="single" w:sz="4" w:space="0" w:color="000000"/>
              <w:bottom w:val="single" w:sz="4" w:space="0" w:color="000000"/>
              <w:right w:val="nil"/>
            </w:tcBorders>
            <w:hideMark/>
          </w:tcPr>
          <w:p w14:paraId="2F7B61EC"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Електромонтер з ремонту та обслуговування електроустаткування             5 розряду</w:t>
            </w:r>
          </w:p>
        </w:tc>
        <w:tc>
          <w:tcPr>
            <w:tcW w:w="1417" w:type="dxa"/>
            <w:tcBorders>
              <w:top w:val="single" w:sz="4" w:space="0" w:color="000000"/>
              <w:left w:val="single" w:sz="4" w:space="0" w:color="000000"/>
              <w:bottom w:val="single" w:sz="4" w:space="0" w:color="000000"/>
              <w:right w:val="nil"/>
            </w:tcBorders>
            <w:hideMark/>
          </w:tcPr>
          <w:p w14:paraId="2B68716E"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w:t>
            </w:r>
          </w:p>
        </w:tc>
        <w:tc>
          <w:tcPr>
            <w:tcW w:w="1134" w:type="dxa"/>
            <w:tcBorders>
              <w:top w:val="single" w:sz="4" w:space="0" w:color="000000"/>
              <w:left w:val="single" w:sz="4" w:space="0" w:color="000000"/>
              <w:bottom w:val="single" w:sz="4" w:space="0" w:color="000000"/>
              <w:right w:val="nil"/>
            </w:tcBorders>
            <w:hideMark/>
          </w:tcPr>
          <w:p w14:paraId="60D44281"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4 %</w:t>
            </w:r>
          </w:p>
        </w:tc>
        <w:tc>
          <w:tcPr>
            <w:tcW w:w="1166" w:type="dxa"/>
            <w:tcBorders>
              <w:top w:val="single" w:sz="4" w:space="0" w:color="000000"/>
              <w:left w:val="single" w:sz="4" w:space="0" w:color="000000"/>
              <w:bottom w:val="single" w:sz="4" w:space="0" w:color="000000"/>
              <w:right w:val="single" w:sz="4" w:space="0" w:color="000000"/>
            </w:tcBorders>
            <w:hideMark/>
          </w:tcPr>
          <w:p w14:paraId="4A083BE2"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w:t>
            </w:r>
          </w:p>
        </w:tc>
        <w:tc>
          <w:tcPr>
            <w:tcW w:w="1701" w:type="dxa"/>
            <w:tcBorders>
              <w:top w:val="single" w:sz="4" w:space="0" w:color="000000"/>
              <w:left w:val="single" w:sz="4" w:space="0" w:color="000000"/>
              <w:bottom w:val="single" w:sz="4" w:space="0" w:color="000000"/>
              <w:right w:val="single" w:sz="4" w:space="0" w:color="000000"/>
            </w:tcBorders>
            <w:hideMark/>
          </w:tcPr>
          <w:p w14:paraId="38EE31F5"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w:t>
            </w:r>
          </w:p>
        </w:tc>
      </w:tr>
      <w:tr w:rsidR="00252727" w:rsidRPr="00252727" w14:paraId="696E65A3" w14:textId="77777777" w:rsidTr="00EA2CEE">
        <w:tc>
          <w:tcPr>
            <w:tcW w:w="572" w:type="dxa"/>
            <w:tcBorders>
              <w:top w:val="nil"/>
              <w:left w:val="single" w:sz="4" w:space="0" w:color="000000"/>
              <w:bottom w:val="single" w:sz="4" w:space="0" w:color="000000"/>
              <w:right w:val="nil"/>
            </w:tcBorders>
            <w:hideMark/>
          </w:tcPr>
          <w:p w14:paraId="70CEDB05"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9</w:t>
            </w:r>
          </w:p>
        </w:tc>
        <w:tc>
          <w:tcPr>
            <w:tcW w:w="4505" w:type="dxa"/>
            <w:tcBorders>
              <w:top w:val="nil"/>
              <w:left w:val="single" w:sz="4" w:space="0" w:color="000000"/>
              <w:bottom w:val="single" w:sz="4" w:space="0" w:color="000000"/>
              <w:right w:val="nil"/>
            </w:tcBorders>
            <w:hideMark/>
          </w:tcPr>
          <w:p w14:paraId="4AB5541D"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Тракторист 5 розряду</w:t>
            </w:r>
          </w:p>
        </w:tc>
        <w:tc>
          <w:tcPr>
            <w:tcW w:w="1417" w:type="dxa"/>
            <w:tcBorders>
              <w:top w:val="nil"/>
              <w:left w:val="single" w:sz="4" w:space="0" w:color="000000"/>
              <w:bottom w:val="single" w:sz="4" w:space="0" w:color="000000"/>
              <w:right w:val="nil"/>
            </w:tcBorders>
            <w:hideMark/>
          </w:tcPr>
          <w:p w14:paraId="2968BBC5"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4 к. д.</w:t>
            </w:r>
          </w:p>
        </w:tc>
        <w:tc>
          <w:tcPr>
            <w:tcW w:w="1134" w:type="dxa"/>
            <w:tcBorders>
              <w:top w:val="nil"/>
              <w:left w:val="single" w:sz="4" w:space="0" w:color="000000"/>
              <w:bottom w:val="single" w:sz="4" w:space="0" w:color="000000"/>
              <w:right w:val="nil"/>
            </w:tcBorders>
            <w:hideMark/>
          </w:tcPr>
          <w:p w14:paraId="31F8493D"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8 %</w:t>
            </w:r>
          </w:p>
        </w:tc>
        <w:tc>
          <w:tcPr>
            <w:tcW w:w="1166" w:type="dxa"/>
            <w:tcBorders>
              <w:top w:val="nil"/>
              <w:left w:val="single" w:sz="4" w:space="0" w:color="000000"/>
              <w:bottom w:val="single" w:sz="4" w:space="0" w:color="000000"/>
              <w:right w:val="single" w:sz="4" w:space="0" w:color="000000"/>
            </w:tcBorders>
            <w:hideMark/>
          </w:tcPr>
          <w:p w14:paraId="1D1E6661"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w:t>
            </w:r>
          </w:p>
        </w:tc>
        <w:tc>
          <w:tcPr>
            <w:tcW w:w="1701" w:type="dxa"/>
            <w:tcBorders>
              <w:top w:val="nil"/>
              <w:left w:val="single" w:sz="4" w:space="0" w:color="000000"/>
              <w:bottom w:val="single" w:sz="4" w:space="0" w:color="000000"/>
              <w:right w:val="single" w:sz="4" w:space="0" w:color="000000"/>
            </w:tcBorders>
            <w:hideMark/>
          </w:tcPr>
          <w:p w14:paraId="324A5A13"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w:t>
            </w:r>
          </w:p>
        </w:tc>
      </w:tr>
      <w:tr w:rsidR="00252727" w:rsidRPr="00252727" w14:paraId="62D12E11" w14:textId="77777777" w:rsidTr="00EA2CEE">
        <w:tc>
          <w:tcPr>
            <w:tcW w:w="572" w:type="dxa"/>
            <w:tcBorders>
              <w:top w:val="nil"/>
              <w:left w:val="single" w:sz="4" w:space="0" w:color="000000"/>
              <w:bottom w:val="single" w:sz="4" w:space="0" w:color="000000"/>
              <w:right w:val="nil"/>
            </w:tcBorders>
            <w:hideMark/>
          </w:tcPr>
          <w:p w14:paraId="4B3E1D25"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10</w:t>
            </w:r>
          </w:p>
        </w:tc>
        <w:tc>
          <w:tcPr>
            <w:tcW w:w="4505" w:type="dxa"/>
            <w:tcBorders>
              <w:top w:val="nil"/>
              <w:left w:val="single" w:sz="4" w:space="0" w:color="000000"/>
              <w:bottom w:val="single" w:sz="4" w:space="0" w:color="000000"/>
              <w:right w:val="nil"/>
            </w:tcBorders>
            <w:hideMark/>
          </w:tcPr>
          <w:p w14:paraId="28F0E2BE"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Машиніст тепловоза, помічник машиніста тепловоза</w:t>
            </w:r>
          </w:p>
        </w:tc>
        <w:tc>
          <w:tcPr>
            <w:tcW w:w="1417" w:type="dxa"/>
            <w:tcBorders>
              <w:top w:val="nil"/>
              <w:left w:val="single" w:sz="4" w:space="0" w:color="000000"/>
              <w:bottom w:val="single" w:sz="4" w:space="0" w:color="000000"/>
              <w:right w:val="nil"/>
            </w:tcBorders>
            <w:hideMark/>
          </w:tcPr>
          <w:p w14:paraId="3C3765BF"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4 к. д.</w:t>
            </w:r>
          </w:p>
        </w:tc>
        <w:tc>
          <w:tcPr>
            <w:tcW w:w="1134" w:type="dxa"/>
            <w:tcBorders>
              <w:top w:val="nil"/>
              <w:left w:val="single" w:sz="4" w:space="0" w:color="000000"/>
              <w:bottom w:val="single" w:sz="4" w:space="0" w:color="000000"/>
              <w:right w:val="nil"/>
            </w:tcBorders>
            <w:hideMark/>
          </w:tcPr>
          <w:p w14:paraId="3447183E"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4 %</w:t>
            </w:r>
          </w:p>
        </w:tc>
        <w:tc>
          <w:tcPr>
            <w:tcW w:w="1166" w:type="dxa"/>
            <w:tcBorders>
              <w:top w:val="nil"/>
              <w:left w:val="single" w:sz="4" w:space="0" w:color="000000"/>
              <w:bottom w:val="single" w:sz="4" w:space="0" w:color="000000"/>
              <w:right w:val="single" w:sz="4" w:space="0" w:color="000000"/>
            </w:tcBorders>
            <w:hideMark/>
          </w:tcPr>
          <w:p w14:paraId="2679E3C8"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w:t>
            </w:r>
          </w:p>
        </w:tc>
        <w:tc>
          <w:tcPr>
            <w:tcW w:w="1701" w:type="dxa"/>
            <w:tcBorders>
              <w:top w:val="nil"/>
              <w:left w:val="single" w:sz="4" w:space="0" w:color="000000"/>
              <w:bottom w:val="single" w:sz="4" w:space="0" w:color="000000"/>
              <w:right w:val="single" w:sz="4" w:space="0" w:color="000000"/>
            </w:tcBorders>
            <w:hideMark/>
          </w:tcPr>
          <w:p w14:paraId="2D2440A8"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w:t>
            </w:r>
          </w:p>
        </w:tc>
      </w:tr>
      <w:tr w:rsidR="00252727" w:rsidRPr="00252727" w14:paraId="23353927" w14:textId="77777777" w:rsidTr="00EA2CEE">
        <w:tc>
          <w:tcPr>
            <w:tcW w:w="572" w:type="dxa"/>
            <w:tcBorders>
              <w:top w:val="nil"/>
              <w:left w:val="single" w:sz="4" w:space="0" w:color="000000"/>
              <w:bottom w:val="single" w:sz="4" w:space="0" w:color="000000"/>
              <w:right w:val="nil"/>
            </w:tcBorders>
            <w:hideMark/>
          </w:tcPr>
          <w:p w14:paraId="0DE1357E"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11</w:t>
            </w:r>
          </w:p>
        </w:tc>
        <w:tc>
          <w:tcPr>
            <w:tcW w:w="4505" w:type="dxa"/>
            <w:tcBorders>
              <w:top w:val="nil"/>
              <w:left w:val="single" w:sz="4" w:space="0" w:color="000000"/>
              <w:bottom w:val="single" w:sz="4" w:space="0" w:color="000000"/>
              <w:right w:val="nil"/>
            </w:tcBorders>
            <w:hideMark/>
          </w:tcPr>
          <w:p w14:paraId="13CDEB28"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Складач поїздів</w:t>
            </w:r>
          </w:p>
        </w:tc>
        <w:tc>
          <w:tcPr>
            <w:tcW w:w="1417" w:type="dxa"/>
            <w:tcBorders>
              <w:top w:val="nil"/>
              <w:left w:val="single" w:sz="4" w:space="0" w:color="000000"/>
              <w:bottom w:val="single" w:sz="4" w:space="0" w:color="000000"/>
              <w:right w:val="nil"/>
            </w:tcBorders>
            <w:hideMark/>
          </w:tcPr>
          <w:p w14:paraId="5DC322D7"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4 к. д.</w:t>
            </w:r>
          </w:p>
        </w:tc>
        <w:tc>
          <w:tcPr>
            <w:tcW w:w="1134" w:type="dxa"/>
            <w:tcBorders>
              <w:top w:val="nil"/>
              <w:left w:val="single" w:sz="4" w:space="0" w:color="000000"/>
              <w:bottom w:val="single" w:sz="4" w:space="0" w:color="000000"/>
              <w:right w:val="nil"/>
            </w:tcBorders>
            <w:hideMark/>
          </w:tcPr>
          <w:p w14:paraId="221C6C9F"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4 %</w:t>
            </w:r>
          </w:p>
        </w:tc>
        <w:tc>
          <w:tcPr>
            <w:tcW w:w="1166" w:type="dxa"/>
            <w:tcBorders>
              <w:top w:val="nil"/>
              <w:left w:val="single" w:sz="4" w:space="0" w:color="000000"/>
              <w:bottom w:val="single" w:sz="4" w:space="0" w:color="000000"/>
              <w:right w:val="single" w:sz="4" w:space="0" w:color="000000"/>
            </w:tcBorders>
            <w:hideMark/>
          </w:tcPr>
          <w:p w14:paraId="377FD36C"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w:t>
            </w:r>
          </w:p>
        </w:tc>
        <w:tc>
          <w:tcPr>
            <w:tcW w:w="1701" w:type="dxa"/>
            <w:tcBorders>
              <w:top w:val="nil"/>
              <w:left w:val="single" w:sz="4" w:space="0" w:color="000000"/>
              <w:bottom w:val="single" w:sz="4" w:space="0" w:color="000000"/>
              <w:right w:val="single" w:sz="4" w:space="0" w:color="000000"/>
            </w:tcBorders>
            <w:hideMark/>
          </w:tcPr>
          <w:p w14:paraId="3DDEB0E6" w14:textId="77777777" w:rsidR="00252727" w:rsidRPr="00252727" w:rsidRDefault="00252727" w:rsidP="00252727">
            <w:pPr>
              <w:suppressAutoHyphens/>
              <w:rPr>
                <w:rFonts w:ascii="PragmaticaCTT" w:hAnsi="PragmaticaCTT"/>
                <w:lang w:val="uk-UA" w:eastAsia="ar-SA"/>
              </w:rPr>
            </w:pPr>
            <w:r w:rsidRPr="00252727">
              <w:rPr>
                <w:rFonts w:ascii="PragmaticaCTT" w:hAnsi="PragmaticaCTT"/>
                <w:lang w:val="uk-UA" w:eastAsia="ar-SA"/>
              </w:rPr>
              <w:t>-</w:t>
            </w:r>
          </w:p>
        </w:tc>
      </w:tr>
    </w:tbl>
    <w:p w14:paraId="4BDE5F97" w14:textId="77777777" w:rsidR="00252727" w:rsidRPr="00252727" w:rsidRDefault="00252727" w:rsidP="00252727">
      <w:pPr>
        <w:suppressAutoHyphens/>
        <w:rPr>
          <w:rFonts w:ascii="PragmaticaCTT" w:hAnsi="PragmaticaCTT"/>
          <w:sz w:val="22"/>
          <w:szCs w:val="22"/>
          <w:lang w:eastAsia="ar-SA"/>
        </w:rPr>
      </w:pPr>
    </w:p>
    <w:p w14:paraId="01017F94" w14:textId="77777777" w:rsidR="00DE45D3" w:rsidRDefault="00DE45D3" w:rsidP="00DE45D3">
      <w:pPr>
        <w:tabs>
          <w:tab w:val="num" w:pos="0"/>
        </w:tabs>
        <w:suppressAutoHyphens/>
        <w:rPr>
          <w:rFonts w:ascii="PragmaticaCTT" w:hAnsi="PragmaticaCTT"/>
          <w:sz w:val="22"/>
          <w:szCs w:val="22"/>
          <w:lang w:eastAsia="ar-SA"/>
        </w:rPr>
      </w:pPr>
    </w:p>
    <w:p w14:paraId="485BB236" w14:textId="3A3DD2A0" w:rsidR="00DE45D3" w:rsidRPr="000E7723" w:rsidRDefault="00DE45D3" w:rsidP="00DE45D3">
      <w:pPr>
        <w:tabs>
          <w:tab w:val="num" w:pos="0"/>
        </w:tabs>
        <w:suppressAutoHyphens/>
        <w:rPr>
          <w:rFonts w:ascii="PragmaticaCTT" w:hAnsi="PragmaticaCTT"/>
          <w:sz w:val="22"/>
          <w:szCs w:val="22"/>
          <w:lang w:val="uk-UA" w:eastAsia="ar-SA"/>
        </w:rPr>
      </w:pPr>
      <w:r w:rsidRPr="00252727">
        <w:rPr>
          <w:rFonts w:ascii="PragmaticaCTT" w:hAnsi="PragmaticaCTT"/>
          <w:sz w:val="22"/>
          <w:szCs w:val="22"/>
          <w:lang w:eastAsia="ar-SA"/>
        </w:rPr>
        <w:t xml:space="preserve">Директор   </w:t>
      </w:r>
      <w:r w:rsidR="008A62E6">
        <w:rPr>
          <w:rFonts w:ascii="PragmaticaCTT" w:hAnsi="PragmaticaCTT"/>
          <w:sz w:val="22"/>
          <w:szCs w:val="22"/>
          <w:lang w:eastAsia="ar-SA"/>
        </w:rPr>
        <w:t>________________</w:t>
      </w:r>
      <w:r w:rsidRPr="00252727">
        <w:rPr>
          <w:rFonts w:ascii="PragmaticaCTT" w:hAnsi="PragmaticaCTT"/>
          <w:sz w:val="22"/>
          <w:szCs w:val="22"/>
          <w:lang w:eastAsia="ar-SA"/>
        </w:rPr>
        <w:t xml:space="preserve"> </w:t>
      </w:r>
      <w:r w:rsidRPr="00252727">
        <w:rPr>
          <w:rFonts w:ascii="PragmaticaCTT" w:hAnsi="PragmaticaCTT"/>
          <w:sz w:val="22"/>
          <w:szCs w:val="22"/>
          <w:lang w:val="uk-UA" w:eastAsia="ar-SA"/>
        </w:rPr>
        <w:t>Є.М. Деркач</w:t>
      </w:r>
      <w:r>
        <w:rPr>
          <w:rFonts w:ascii="PragmaticaCTT" w:hAnsi="PragmaticaCTT"/>
          <w:sz w:val="22"/>
          <w:szCs w:val="22"/>
          <w:lang w:val="uk-UA" w:eastAsia="ar-SA"/>
        </w:rPr>
        <w:t xml:space="preserve">        </w:t>
      </w:r>
    </w:p>
    <w:p w14:paraId="00D0A02E" w14:textId="77777777" w:rsidR="00DE45D3" w:rsidRPr="00252727" w:rsidRDefault="00DE45D3" w:rsidP="00DE45D3">
      <w:pPr>
        <w:tabs>
          <w:tab w:val="num" w:pos="0"/>
        </w:tabs>
        <w:suppressAutoHyphens/>
        <w:rPr>
          <w:rFonts w:ascii="PragmaticaCTT" w:hAnsi="PragmaticaCTT"/>
          <w:sz w:val="22"/>
          <w:szCs w:val="22"/>
          <w:lang w:eastAsia="ar-SA"/>
        </w:rPr>
      </w:pPr>
      <w:r w:rsidRPr="00252727">
        <w:rPr>
          <w:rFonts w:ascii="PragmaticaCTT" w:hAnsi="PragmaticaCTT"/>
          <w:sz w:val="22"/>
          <w:szCs w:val="22"/>
          <w:lang w:eastAsia="ar-SA"/>
        </w:rPr>
        <w:t xml:space="preserve">                                                                          </w:t>
      </w:r>
    </w:p>
    <w:p w14:paraId="65030BD9" w14:textId="77777777" w:rsidR="00DE45D3" w:rsidRPr="000E7723" w:rsidRDefault="00DE45D3" w:rsidP="00DE45D3">
      <w:pPr>
        <w:tabs>
          <w:tab w:val="num" w:pos="0"/>
        </w:tabs>
        <w:suppressAutoHyphens/>
        <w:rPr>
          <w:rFonts w:ascii="PragmaticaCTT" w:hAnsi="PragmaticaCTT"/>
          <w:sz w:val="22"/>
          <w:szCs w:val="22"/>
          <w:lang w:val="uk-UA" w:eastAsia="ar-SA"/>
        </w:rPr>
      </w:pPr>
      <w:r>
        <w:rPr>
          <w:rFonts w:ascii="PragmaticaCTT" w:hAnsi="PragmaticaCTT"/>
          <w:sz w:val="22"/>
          <w:szCs w:val="22"/>
          <w:lang w:val="uk-UA" w:eastAsia="ar-SA"/>
        </w:rPr>
        <w:t xml:space="preserve">                    </w:t>
      </w:r>
    </w:p>
    <w:p w14:paraId="40EA7520" w14:textId="77777777" w:rsidR="00DE45D3" w:rsidRPr="00252727" w:rsidRDefault="00DE45D3" w:rsidP="00DE45D3">
      <w:pPr>
        <w:tabs>
          <w:tab w:val="num" w:pos="0"/>
        </w:tabs>
        <w:suppressAutoHyphens/>
        <w:rPr>
          <w:rFonts w:ascii="PragmaticaCTT" w:hAnsi="PragmaticaCTT"/>
          <w:sz w:val="22"/>
          <w:szCs w:val="22"/>
          <w:lang w:eastAsia="ar-SA"/>
        </w:rPr>
      </w:pPr>
    </w:p>
    <w:p w14:paraId="7D9C18AC" w14:textId="74B0AA08" w:rsidR="00DE45D3" w:rsidRPr="00252727" w:rsidRDefault="00DE45D3" w:rsidP="00DE45D3">
      <w:pPr>
        <w:tabs>
          <w:tab w:val="num" w:pos="0"/>
        </w:tabs>
        <w:suppressAutoHyphens/>
        <w:rPr>
          <w:rFonts w:ascii="PragmaticaCTT" w:hAnsi="PragmaticaCTT"/>
          <w:sz w:val="22"/>
          <w:szCs w:val="22"/>
          <w:lang w:val="uk-UA" w:eastAsia="ar-SA"/>
        </w:rPr>
      </w:pPr>
      <w:r w:rsidRPr="00252727">
        <w:rPr>
          <w:rFonts w:ascii="PragmaticaCTT" w:hAnsi="PragmaticaCTT"/>
          <w:sz w:val="22"/>
          <w:szCs w:val="22"/>
          <w:lang w:val="uk-UA" w:eastAsia="ar-SA"/>
        </w:rPr>
        <w:t>Представник від трудового колектив</w:t>
      </w:r>
      <w:r w:rsidR="00AD6469">
        <w:rPr>
          <w:rFonts w:ascii="PragmaticaCTT" w:hAnsi="PragmaticaCTT"/>
          <w:sz w:val="22"/>
          <w:szCs w:val="22"/>
          <w:lang w:val="uk-UA" w:eastAsia="ar-SA"/>
        </w:rPr>
        <w:t>у __________________</w:t>
      </w:r>
      <w:r w:rsidRPr="00252727">
        <w:rPr>
          <w:rFonts w:ascii="PragmaticaCTT" w:hAnsi="PragmaticaCTT"/>
          <w:sz w:val="22"/>
          <w:szCs w:val="22"/>
          <w:lang w:eastAsia="ar-SA"/>
        </w:rPr>
        <w:t xml:space="preserve">   </w:t>
      </w:r>
      <w:r w:rsidRPr="00252727">
        <w:rPr>
          <w:rFonts w:ascii="PragmaticaCTT" w:hAnsi="PragmaticaCTT"/>
          <w:sz w:val="22"/>
          <w:szCs w:val="22"/>
          <w:lang w:val="uk-UA" w:eastAsia="ar-SA"/>
        </w:rPr>
        <w:t xml:space="preserve">К.С. </w:t>
      </w:r>
      <w:proofErr w:type="spellStart"/>
      <w:r w:rsidRPr="00252727">
        <w:rPr>
          <w:rFonts w:ascii="PragmaticaCTT" w:hAnsi="PragmaticaCTT"/>
          <w:sz w:val="22"/>
          <w:szCs w:val="22"/>
          <w:lang w:val="uk-UA" w:eastAsia="ar-SA"/>
        </w:rPr>
        <w:t>Манюкова</w:t>
      </w:r>
      <w:proofErr w:type="spellEnd"/>
      <w:r w:rsidRPr="00252727">
        <w:rPr>
          <w:rFonts w:ascii="PragmaticaCTT" w:hAnsi="PragmaticaCTT"/>
          <w:sz w:val="22"/>
          <w:szCs w:val="22"/>
          <w:lang w:eastAsia="ar-SA"/>
        </w:rPr>
        <w:t xml:space="preserve">                                 </w:t>
      </w:r>
    </w:p>
    <w:p w14:paraId="6602915E" w14:textId="77777777" w:rsidR="00252727" w:rsidRPr="00DE45D3" w:rsidRDefault="00252727" w:rsidP="00252727">
      <w:pPr>
        <w:suppressAutoHyphens/>
        <w:rPr>
          <w:rFonts w:ascii="PragmaticaCTT" w:hAnsi="PragmaticaCTT"/>
          <w:sz w:val="22"/>
          <w:szCs w:val="22"/>
          <w:lang w:val="uk-UA" w:eastAsia="ar-SA"/>
        </w:rPr>
      </w:pPr>
    </w:p>
    <w:p w14:paraId="0B8FB112" w14:textId="77777777" w:rsidR="00252727" w:rsidRPr="00252727" w:rsidRDefault="00252727" w:rsidP="00252727">
      <w:pPr>
        <w:suppressAutoHyphens/>
        <w:rPr>
          <w:rFonts w:ascii="PragmaticaCTT" w:hAnsi="PragmaticaCTT"/>
          <w:sz w:val="22"/>
          <w:szCs w:val="22"/>
          <w:lang w:eastAsia="ar-SA"/>
        </w:rPr>
      </w:pPr>
    </w:p>
    <w:p w14:paraId="2288C4ED" w14:textId="77777777" w:rsidR="00252727" w:rsidRPr="00252727" w:rsidRDefault="00252727" w:rsidP="00252727">
      <w:pPr>
        <w:suppressAutoHyphens/>
        <w:rPr>
          <w:rFonts w:ascii="PragmaticaCTT" w:hAnsi="PragmaticaCTT"/>
          <w:sz w:val="22"/>
          <w:szCs w:val="22"/>
          <w:lang w:eastAsia="ar-SA"/>
        </w:rPr>
      </w:pPr>
    </w:p>
    <w:p w14:paraId="73F77337" w14:textId="77777777" w:rsidR="00252727" w:rsidRPr="00252727" w:rsidRDefault="00252727" w:rsidP="00252727">
      <w:pPr>
        <w:suppressAutoHyphens/>
        <w:rPr>
          <w:rFonts w:ascii="PragmaticaCTT" w:hAnsi="PragmaticaCTT"/>
          <w:sz w:val="22"/>
          <w:szCs w:val="22"/>
          <w:lang w:val="uk-UA" w:eastAsia="ar-SA"/>
        </w:rPr>
      </w:pPr>
    </w:p>
    <w:p w14:paraId="770BEAE1" w14:textId="77777777" w:rsidR="00252727" w:rsidRPr="00252727" w:rsidRDefault="00252727" w:rsidP="00252727">
      <w:pPr>
        <w:suppressAutoHyphens/>
        <w:rPr>
          <w:rFonts w:ascii="PragmaticaCTT" w:hAnsi="PragmaticaCTT"/>
          <w:sz w:val="22"/>
          <w:szCs w:val="22"/>
          <w:lang w:eastAsia="ar-SA"/>
        </w:rPr>
      </w:pPr>
    </w:p>
    <w:bookmarkEnd w:id="2"/>
    <w:p w14:paraId="77C9EADA" w14:textId="77777777" w:rsidR="00C9539E" w:rsidRDefault="00C9539E" w:rsidP="00C9539E">
      <w:pPr>
        <w:suppressAutoHyphens/>
        <w:spacing w:before="60"/>
        <w:ind w:left="567" w:right="284" w:firstLine="567"/>
        <w:jc w:val="right"/>
        <w:rPr>
          <w:rFonts w:ascii="PragmaticaCTT" w:hAnsi="PragmaticaCTT" w:cs="PragmaticaCTT"/>
          <w:bCs/>
          <w:iCs/>
          <w:sz w:val="22"/>
          <w:szCs w:val="22"/>
          <w:lang w:val="uk-UA" w:eastAsia="zh-CN"/>
        </w:rPr>
      </w:pPr>
    </w:p>
    <w:p w14:paraId="76A7FC13" w14:textId="77777777" w:rsidR="00C9539E" w:rsidRDefault="00C9539E" w:rsidP="00C9539E">
      <w:pPr>
        <w:suppressAutoHyphens/>
        <w:spacing w:before="60"/>
        <w:ind w:left="567" w:right="284" w:firstLine="567"/>
        <w:jc w:val="right"/>
        <w:rPr>
          <w:rFonts w:ascii="PragmaticaCTT" w:hAnsi="PragmaticaCTT" w:cs="PragmaticaCTT"/>
          <w:bCs/>
          <w:iCs/>
          <w:sz w:val="22"/>
          <w:szCs w:val="22"/>
          <w:lang w:val="uk-UA" w:eastAsia="zh-CN"/>
        </w:rPr>
      </w:pPr>
    </w:p>
    <w:p w14:paraId="7D3BABA7" w14:textId="77777777" w:rsidR="00C9539E" w:rsidRDefault="00C9539E" w:rsidP="00C9539E">
      <w:pPr>
        <w:suppressAutoHyphens/>
        <w:spacing w:before="60"/>
        <w:ind w:left="567" w:right="284" w:firstLine="567"/>
        <w:jc w:val="right"/>
        <w:rPr>
          <w:rFonts w:ascii="PragmaticaCTT" w:hAnsi="PragmaticaCTT" w:cs="PragmaticaCTT"/>
          <w:bCs/>
          <w:iCs/>
          <w:sz w:val="22"/>
          <w:szCs w:val="22"/>
          <w:lang w:val="uk-UA" w:eastAsia="zh-CN"/>
        </w:rPr>
      </w:pPr>
    </w:p>
    <w:p w14:paraId="124B55BA" w14:textId="77777777" w:rsidR="00C9539E" w:rsidRDefault="00C9539E" w:rsidP="00C9539E">
      <w:pPr>
        <w:suppressAutoHyphens/>
        <w:spacing w:before="60"/>
        <w:ind w:left="567" w:right="284" w:firstLine="567"/>
        <w:jc w:val="right"/>
        <w:rPr>
          <w:rFonts w:ascii="PragmaticaCTT" w:hAnsi="PragmaticaCTT" w:cs="PragmaticaCTT"/>
          <w:bCs/>
          <w:iCs/>
          <w:sz w:val="22"/>
          <w:szCs w:val="22"/>
          <w:lang w:val="uk-UA" w:eastAsia="zh-CN"/>
        </w:rPr>
      </w:pPr>
    </w:p>
    <w:p w14:paraId="63FAC83D" w14:textId="77777777" w:rsidR="00C9539E" w:rsidRDefault="00C9539E" w:rsidP="00C9539E">
      <w:pPr>
        <w:suppressAutoHyphens/>
        <w:spacing w:before="60"/>
        <w:ind w:left="567" w:right="284" w:firstLine="567"/>
        <w:jc w:val="right"/>
        <w:rPr>
          <w:rFonts w:ascii="PragmaticaCTT" w:hAnsi="PragmaticaCTT" w:cs="PragmaticaCTT"/>
          <w:bCs/>
          <w:iCs/>
          <w:sz w:val="22"/>
          <w:szCs w:val="22"/>
          <w:lang w:val="uk-UA" w:eastAsia="zh-CN"/>
        </w:rPr>
      </w:pPr>
    </w:p>
    <w:p w14:paraId="142795D9" w14:textId="77777777" w:rsidR="00C9539E" w:rsidRDefault="00C9539E" w:rsidP="00C9539E">
      <w:pPr>
        <w:suppressAutoHyphens/>
        <w:spacing w:before="60"/>
        <w:ind w:left="567" w:right="284" w:firstLine="567"/>
        <w:jc w:val="right"/>
        <w:rPr>
          <w:rFonts w:ascii="PragmaticaCTT" w:hAnsi="PragmaticaCTT" w:cs="PragmaticaCTT"/>
          <w:bCs/>
          <w:iCs/>
          <w:sz w:val="22"/>
          <w:szCs w:val="22"/>
          <w:lang w:val="uk-UA" w:eastAsia="zh-CN"/>
        </w:rPr>
      </w:pPr>
    </w:p>
    <w:p w14:paraId="66E84902" w14:textId="77777777" w:rsidR="00C9539E" w:rsidRDefault="00C9539E" w:rsidP="00C9539E">
      <w:pPr>
        <w:suppressAutoHyphens/>
        <w:spacing w:before="60"/>
        <w:ind w:left="567" w:right="284" w:firstLine="567"/>
        <w:jc w:val="right"/>
        <w:rPr>
          <w:rFonts w:ascii="PragmaticaCTT" w:hAnsi="PragmaticaCTT" w:cs="PragmaticaCTT"/>
          <w:bCs/>
          <w:iCs/>
          <w:sz w:val="22"/>
          <w:szCs w:val="22"/>
          <w:lang w:val="uk-UA" w:eastAsia="zh-CN"/>
        </w:rPr>
      </w:pPr>
    </w:p>
    <w:p w14:paraId="27997FE5" w14:textId="77777777" w:rsidR="00C9539E" w:rsidRDefault="00C9539E" w:rsidP="00C9539E">
      <w:pPr>
        <w:suppressAutoHyphens/>
        <w:spacing w:before="60"/>
        <w:ind w:left="567" w:right="284" w:firstLine="567"/>
        <w:jc w:val="right"/>
        <w:rPr>
          <w:rFonts w:ascii="PragmaticaCTT" w:hAnsi="PragmaticaCTT" w:cs="PragmaticaCTT"/>
          <w:bCs/>
          <w:iCs/>
          <w:sz w:val="22"/>
          <w:szCs w:val="22"/>
          <w:lang w:val="uk-UA" w:eastAsia="zh-CN"/>
        </w:rPr>
      </w:pPr>
    </w:p>
    <w:p w14:paraId="355AB501" w14:textId="5D068B48" w:rsidR="00DE45D3" w:rsidRDefault="00DE45D3" w:rsidP="007E71C5">
      <w:pPr>
        <w:suppressAutoHyphens/>
        <w:spacing w:before="60"/>
        <w:ind w:right="284"/>
        <w:rPr>
          <w:rFonts w:ascii="PragmaticaCTT" w:hAnsi="PragmaticaCTT" w:cs="PragmaticaCTT"/>
          <w:bCs/>
          <w:iCs/>
          <w:sz w:val="22"/>
          <w:szCs w:val="22"/>
          <w:lang w:val="uk-UA" w:eastAsia="zh-CN"/>
        </w:rPr>
      </w:pPr>
    </w:p>
    <w:p w14:paraId="5F1A3EB8" w14:textId="77777777" w:rsidR="007E71C5" w:rsidRDefault="007E71C5" w:rsidP="007E71C5">
      <w:pPr>
        <w:suppressAutoHyphens/>
        <w:spacing w:before="60"/>
        <w:ind w:right="284"/>
        <w:rPr>
          <w:rFonts w:ascii="PragmaticaCTT" w:hAnsi="PragmaticaCTT" w:cs="PragmaticaCTT"/>
          <w:bCs/>
          <w:iCs/>
          <w:sz w:val="16"/>
          <w:szCs w:val="16"/>
          <w:lang w:val="uk-UA" w:eastAsia="zh-CN"/>
        </w:rPr>
      </w:pPr>
    </w:p>
    <w:p w14:paraId="408A7D63" w14:textId="77777777" w:rsidR="00DE45D3" w:rsidRDefault="00DE45D3" w:rsidP="00455A55">
      <w:pPr>
        <w:suppressAutoHyphens/>
        <w:spacing w:before="60"/>
        <w:ind w:right="284" w:firstLine="142"/>
        <w:jc w:val="right"/>
        <w:rPr>
          <w:rFonts w:ascii="PragmaticaCTT" w:hAnsi="PragmaticaCTT" w:cs="PragmaticaCTT"/>
          <w:bCs/>
          <w:iCs/>
          <w:sz w:val="16"/>
          <w:szCs w:val="16"/>
          <w:lang w:val="uk-UA" w:eastAsia="zh-CN"/>
        </w:rPr>
      </w:pPr>
    </w:p>
    <w:p w14:paraId="5FDD3B1C" w14:textId="73DEAC72" w:rsidR="00C9539E" w:rsidRPr="00DE45D3" w:rsidRDefault="00C9539E" w:rsidP="00455A55">
      <w:pPr>
        <w:suppressAutoHyphens/>
        <w:spacing w:before="60"/>
        <w:ind w:right="284" w:firstLine="142"/>
        <w:jc w:val="right"/>
        <w:rPr>
          <w:rFonts w:ascii="PragmaticaCTT" w:hAnsi="PragmaticaCTT" w:cs="PragmaticaCTT"/>
          <w:bCs/>
          <w:iCs/>
          <w:lang w:val="uk-UA" w:eastAsia="zh-CN"/>
        </w:rPr>
      </w:pPr>
      <w:r w:rsidRPr="00DE45D3">
        <w:rPr>
          <w:rFonts w:ascii="PragmaticaCTT" w:hAnsi="PragmaticaCTT" w:cs="PragmaticaCTT"/>
          <w:bCs/>
          <w:iCs/>
          <w:lang w:val="uk-UA" w:eastAsia="zh-CN"/>
        </w:rPr>
        <w:lastRenderedPageBreak/>
        <w:t>Додаток 2</w:t>
      </w:r>
    </w:p>
    <w:p w14:paraId="45318234" w14:textId="77777777" w:rsidR="00C9539E" w:rsidRPr="00C9539E" w:rsidRDefault="00C9539E" w:rsidP="00C9539E">
      <w:pPr>
        <w:suppressAutoHyphens/>
        <w:ind w:left="5940"/>
        <w:jc w:val="right"/>
        <w:rPr>
          <w:rFonts w:ascii="PragmaticaCTT" w:eastAsia="PragmaticaCTT" w:hAnsi="PragmaticaCTT" w:cs="PragmaticaCTT"/>
          <w:sz w:val="22"/>
          <w:szCs w:val="22"/>
          <w:lang w:val="uk-UA" w:eastAsia="zh-CN"/>
        </w:rPr>
      </w:pPr>
      <w:r w:rsidRPr="00C9539E">
        <w:rPr>
          <w:rFonts w:ascii="PragmaticaCTT" w:eastAsia="PragmaticaCTT" w:hAnsi="PragmaticaCTT" w:cs="PragmaticaCTT"/>
          <w:sz w:val="22"/>
          <w:szCs w:val="22"/>
          <w:lang w:val="uk-UA" w:eastAsia="zh-CN"/>
        </w:rPr>
        <w:t xml:space="preserve">       </w:t>
      </w:r>
    </w:p>
    <w:p w14:paraId="175CE759" w14:textId="77777777" w:rsidR="00C9539E" w:rsidRPr="00C9539E" w:rsidRDefault="00C9539E" w:rsidP="00C9539E">
      <w:pPr>
        <w:suppressAutoHyphens/>
        <w:ind w:left="5940"/>
        <w:jc w:val="right"/>
        <w:rPr>
          <w:sz w:val="24"/>
          <w:szCs w:val="24"/>
          <w:lang w:eastAsia="zh-CN"/>
        </w:rPr>
      </w:pPr>
      <w:r w:rsidRPr="00C9539E">
        <w:rPr>
          <w:rFonts w:ascii="PragmaticaCTT" w:eastAsia="PragmaticaCTT" w:hAnsi="PragmaticaCTT" w:cs="PragmaticaCTT"/>
          <w:sz w:val="22"/>
          <w:szCs w:val="22"/>
          <w:lang w:val="uk-UA" w:eastAsia="zh-CN"/>
        </w:rPr>
        <w:t xml:space="preserve"> </w:t>
      </w:r>
      <w:r w:rsidRPr="00C9539E">
        <w:rPr>
          <w:rFonts w:ascii="PragmaticaCTT" w:hAnsi="PragmaticaCTT" w:cs="PragmaticaCTT"/>
          <w:sz w:val="22"/>
          <w:szCs w:val="22"/>
          <w:lang w:val="uk-UA" w:eastAsia="zh-CN"/>
        </w:rPr>
        <w:t>ЗАТВЕРДЖЕНО</w:t>
      </w:r>
    </w:p>
    <w:p w14:paraId="62240EBB" w14:textId="77777777" w:rsidR="00C9539E" w:rsidRPr="00C9539E" w:rsidRDefault="00C9539E" w:rsidP="00C9539E">
      <w:pPr>
        <w:suppressAutoHyphens/>
        <w:ind w:left="5940"/>
        <w:jc w:val="right"/>
        <w:rPr>
          <w:sz w:val="24"/>
          <w:szCs w:val="24"/>
          <w:lang w:eastAsia="zh-CN"/>
        </w:rPr>
      </w:pPr>
      <w:r w:rsidRPr="00C9539E">
        <w:rPr>
          <w:rFonts w:ascii="PragmaticaCTT" w:hAnsi="PragmaticaCTT" w:cs="PragmaticaCTT"/>
          <w:sz w:val="22"/>
          <w:szCs w:val="22"/>
          <w:lang w:val="uk-UA" w:eastAsia="zh-CN"/>
        </w:rPr>
        <w:t>Рішенням загальних зборів</w:t>
      </w:r>
    </w:p>
    <w:p w14:paraId="1C560E20" w14:textId="77777777" w:rsidR="00C9539E" w:rsidRPr="00C9539E" w:rsidRDefault="00C9539E" w:rsidP="00C9539E">
      <w:pPr>
        <w:suppressAutoHyphens/>
        <w:ind w:left="5940"/>
        <w:jc w:val="right"/>
        <w:rPr>
          <w:rFonts w:ascii="PragmaticaCTT" w:hAnsi="PragmaticaCTT"/>
          <w:sz w:val="22"/>
          <w:szCs w:val="22"/>
          <w:lang w:eastAsia="zh-CN"/>
        </w:rPr>
      </w:pPr>
      <w:r w:rsidRPr="00C9539E">
        <w:rPr>
          <w:rFonts w:ascii="PragmaticaCTT" w:hAnsi="PragmaticaCTT" w:cs="PragmaticaCTT"/>
          <w:sz w:val="22"/>
          <w:szCs w:val="22"/>
          <w:lang w:val="uk-UA" w:eastAsia="zh-CN"/>
        </w:rPr>
        <w:t>трудового колективу</w:t>
      </w:r>
    </w:p>
    <w:p w14:paraId="2C68B492" w14:textId="77777777" w:rsidR="00C9539E" w:rsidRPr="00C9539E" w:rsidRDefault="00C9539E" w:rsidP="00C9539E">
      <w:pPr>
        <w:suppressAutoHyphens/>
        <w:ind w:left="5940"/>
        <w:jc w:val="right"/>
        <w:rPr>
          <w:rFonts w:ascii="PragmaticaCTT" w:hAnsi="PragmaticaCTT"/>
          <w:sz w:val="22"/>
          <w:szCs w:val="22"/>
          <w:lang w:val="uk-UA" w:eastAsia="zh-CN"/>
        </w:rPr>
      </w:pPr>
      <w:r w:rsidRPr="00C9539E">
        <w:rPr>
          <w:rFonts w:ascii="PragmaticaCTT" w:hAnsi="PragmaticaCTT"/>
          <w:sz w:val="22"/>
          <w:szCs w:val="22"/>
          <w:lang w:eastAsia="zh-CN"/>
        </w:rPr>
        <w:t>Ф</w:t>
      </w:r>
      <w:r w:rsidRPr="00C9539E">
        <w:rPr>
          <w:rFonts w:ascii="PragmaticaCTT" w:hAnsi="PragmaticaCTT"/>
          <w:sz w:val="22"/>
          <w:szCs w:val="22"/>
          <w:lang w:val="uk-UA" w:eastAsia="zh-CN"/>
        </w:rPr>
        <w:t>ІЛІЇ</w:t>
      </w:r>
      <w:r w:rsidRPr="00C9539E">
        <w:rPr>
          <w:rFonts w:ascii="PragmaticaCTT" w:hAnsi="PragmaticaCTT"/>
          <w:sz w:val="22"/>
          <w:szCs w:val="22"/>
          <w:lang w:eastAsia="zh-CN"/>
        </w:rPr>
        <w:t xml:space="preserve"> «</w:t>
      </w:r>
      <w:r w:rsidRPr="00C9539E">
        <w:rPr>
          <w:rFonts w:ascii="PragmaticaCTT" w:hAnsi="PragmaticaCTT"/>
          <w:sz w:val="22"/>
          <w:szCs w:val="22"/>
          <w:lang w:val="uk-UA" w:eastAsia="zh-CN"/>
        </w:rPr>
        <w:t>НІЖИНСЬКИЙ</w:t>
      </w:r>
      <w:ins w:id="3" w:author="Чумак Наталія" w:date="2021-07-12T10:12:00Z">
        <w:r w:rsidRPr="00C9539E">
          <w:rPr>
            <w:rFonts w:ascii="PragmaticaCTT" w:hAnsi="PragmaticaCTT"/>
            <w:sz w:val="22"/>
            <w:szCs w:val="22"/>
            <w:lang w:eastAsia="zh-CN"/>
          </w:rPr>
          <w:t xml:space="preserve"> </w:t>
        </w:r>
      </w:ins>
      <w:r w:rsidRPr="00C9539E">
        <w:rPr>
          <w:rFonts w:ascii="PragmaticaCTT" w:hAnsi="PragmaticaCTT"/>
          <w:sz w:val="22"/>
          <w:szCs w:val="22"/>
          <w:lang w:val="uk-UA" w:eastAsia="zh-CN"/>
        </w:rPr>
        <w:t>ЕЛЕВАТОР</w:t>
      </w:r>
      <w:r w:rsidRPr="00C9539E">
        <w:rPr>
          <w:rFonts w:ascii="PragmaticaCTT" w:hAnsi="PragmaticaCTT"/>
          <w:sz w:val="22"/>
          <w:szCs w:val="22"/>
          <w:lang w:eastAsia="zh-CN"/>
        </w:rPr>
        <w:t xml:space="preserve">» </w:t>
      </w:r>
    </w:p>
    <w:p w14:paraId="47E421CD" w14:textId="77777777" w:rsidR="00C9539E" w:rsidRPr="00C9539E" w:rsidRDefault="00C9539E" w:rsidP="00C9539E">
      <w:pPr>
        <w:suppressAutoHyphens/>
        <w:ind w:left="5940"/>
        <w:jc w:val="right"/>
        <w:rPr>
          <w:rFonts w:ascii="PragmaticaCTT" w:hAnsi="PragmaticaCTT"/>
          <w:sz w:val="22"/>
          <w:szCs w:val="22"/>
          <w:lang w:val="uk-UA" w:eastAsia="zh-CN"/>
        </w:rPr>
      </w:pPr>
      <w:r w:rsidRPr="00C9539E">
        <w:rPr>
          <w:rFonts w:ascii="PragmaticaCTT" w:hAnsi="PragmaticaCTT"/>
          <w:sz w:val="22"/>
          <w:szCs w:val="22"/>
          <w:lang w:eastAsia="zh-CN"/>
        </w:rPr>
        <w:t>СТОВ</w:t>
      </w:r>
      <w:r w:rsidRPr="00C9539E">
        <w:rPr>
          <w:rFonts w:ascii="PragmaticaCTT" w:hAnsi="PragmaticaCTT"/>
          <w:sz w:val="22"/>
          <w:szCs w:val="22"/>
          <w:lang w:val="uk-UA" w:eastAsia="zh-CN"/>
        </w:rPr>
        <w:t xml:space="preserve"> «ДРУЖБА-НОВА»</w:t>
      </w:r>
    </w:p>
    <w:p w14:paraId="6E560A44" w14:textId="0CE4F276" w:rsidR="00C9539E" w:rsidRPr="007E71C5" w:rsidRDefault="00C9539E" w:rsidP="007E71C5">
      <w:pPr>
        <w:suppressAutoHyphens/>
        <w:ind w:left="5940"/>
        <w:jc w:val="right"/>
        <w:rPr>
          <w:sz w:val="24"/>
          <w:szCs w:val="24"/>
          <w:lang w:eastAsia="zh-CN"/>
        </w:rPr>
      </w:pPr>
      <w:r w:rsidRPr="00C9539E">
        <w:rPr>
          <w:rFonts w:ascii="PragmaticaCTT" w:hAnsi="PragmaticaCTT" w:cs="PragmaticaCTT"/>
          <w:sz w:val="22"/>
          <w:szCs w:val="22"/>
          <w:lang w:val="uk-UA" w:eastAsia="zh-CN"/>
        </w:rPr>
        <w:t xml:space="preserve">протокол від </w:t>
      </w:r>
      <w:r w:rsidRPr="00C9539E">
        <w:rPr>
          <w:rFonts w:ascii="PragmaticaCTT" w:hAnsi="PragmaticaCTT" w:cs="PragmaticaCTT"/>
          <w:sz w:val="22"/>
          <w:szCs w:val="22"/>
          <w:u w:val="single"/>
          <w:lang w:val="uk-UA" w:eastAsia="zh-CN"/>
        </w:rPr>
        <w:t>«</w:t>
      </w:r>
      <w:r w:rsidR="00DF2C6D">
        <w:rPr>
          <w:rFonts w:ascii="PragmaticaCTT" w:hAnsi="PragmaticaCTT" w:cs="PragmaticaCTT"/>
          <w:sz w:val="22"/>
          <w:szCs w:val="22"/>
          <w:u w:val="single"/>
          <w:lang w:val="uk-UA" w:eastAsia="zh-CN"/>
        </w:rPr>
        <w:t>25</w:t>
      </w:r>
      <w:r w:rsidRPr="00C9539E">
        <w:rPr>
          <w:rFonts w:ascii="PragmaticaCTT" w:hAnsi="PragmaticaCTT" w:cs="PragmaticaCTT"/>
          <w:sz w:val="22"/>
          <w:szCs w:val="22"/>
          <w:u w:val="single"/>
          <w:lang w:val="uk-UA" w:eastAsia="zh-CN"/>
        </w:rPr>
        <w:t xml:space="preserve">» </w:t>
      </w:r>
      <w:r w:rsidR="00AD6469">
        <w:rPr>
          <w:rFonts w:ascii="PragmaticaCTT" w:hAnsi="PragmaticaCTT" w:cs="PragmaticaCTT"/>
          <w:sz w:val="22"/>
          <w:szCs w:val="22"/>
          <w:u w:val="single"/>
          <w:lang w:val="uk-UA" w:eastAsia="zh-CN"/>
        </w:rPr>
        <w:t>серпня</w:t>
      </w:r>
      <w:r w:rsidRPr="00C9539E">
        <w:rPr>
          <w:rFonts w:ascii="PragmaticaCTT" w:hAnsi="PragmaticaCTT" w:cs="PragmaticaCTT"/>
          <w:sz w:val="22"/>
          <w:szCs w:val="22"/>
          <w:u w:val="single"/>
          <w:lang w:val="uk-UA" w:eastAsia="zh-CN"/>
        </w:rPr>
        <w:t xml:space="preserve"> 2021 р.</w:t>
      </w:r>
    </w:p>
    <w:p w14:paraId="75D4D5E6" w14:textId="77777777" w:rsidR="00C9539E" w:rsidRPr="00C9539E" w:rsidRDefault="00C9539E" w:rsidP="00C9539E">
      <w:pPr>
        <w:suppressAutoHyphens/>
        <w:jc w:val="center"/>
        <w:rPr>
          <w:sz w:val="24"/>
          <w:szCs w:val="24"/>
          <w:lang w:eastAsia="zh-CN"/>
        </w:rPr>
      </w:pPr>
      <w:r w:rsidRPr="00C9539E">
        <w:rPr>
          <w:rFonts w:ascii="PragmaticaCTT" w:hAnsi="PragmaticaCTT" w:cs="PragmaticaCTT"/>
          <w:b/>
          <w:sz w:val="22"/>
          <w:szCs w:val="22"/>
          <w:lang w:val="uk-UA" w:eastAsia="zh-CN"/>
        </w:rPr>
        <w:t>ПРАВИЛА</w:t>
      </w:r>
    </w:p>
    <w:p w14:paraId="011EDADC" w14:textId="77777777" w:rsidR="00C9539E" w:rsidRPr="00C9539E" w:rsidRDefault="00C9539E" w:rsidP="00C9539E">
      <w:pPr>
        <w:tabs>
          <w:tab w:val="left" w:pos="5040"/>
          <w:tab w:val="left" w:pos="5220"/>
        </w:tabs>
        <w:suppressAutoHyphens/>
        <w:jc w:val="center"/>
        <w:rPr>
          <w:rFonts w:ascii="PragmaticaCTT" w:hAnsi="PragmaticaCTT"/>
          <w:b/>
          <w:sz w:val="24"/>
          <w:szCs w:val="24"/>
          <w:lang w:eastAsia="zh-CN"/>
        </w:rPr>
      </w:pPr>
      <w:r w:rsidRPr="00C9539E">
        <w:rPr>
          <w:rFonts w:ascii="PragmaticaCTT" w:hAnsi="PragmaticaCTT" w:cs="PragmaticaCTT"/>
          <w:b/>
          <w:sz w:val="24"/>
          <w:szCs w:val="24"/>
          <w:lang w:val="uk-UA" w:eastAsia="zh-CN"/>
        </w:rPr>
        <w:t>ВНУТРІШНЬОГО ТРУДОВОГО РОЗПОРЯДКУ</w:t>
      </w:r>
    </w:p>
    <w:p w14:paraId="17BED89B" w14:textId="77777777" w:rsidR="00C9539E" w:rsidRPr="00C9539E" w:rsidRDefault="00C9539E" w:rsidP="00C9539E">
      <w:pPr>
        <w:suppressAutoHyphens/>
        <w:jc w:val="center"/>
        <w:rPr>
          <w:rFonts w:ascii="PragmaticaCTT" w:hAnsi="PragmaticaCTT" w:cs="PragmaticaCTT"/>
          <w:b/>
          <w:sz w:val="24"/>
          <w:szCs w:val="24"/>
          <w:lang w:val="uk-UA" w:eastAsia="zh-CN"/>
        </w:rPr>
      </w:pPr>
      <w:r w:rsidRPr="00C9539E">
        <w:rPr>
          <w:rFonts w:ascii="PragmaticaCTT" w:hAnsi="PragmaticaCTT"/>
          <w:b/>
          <w:sz w:val="24"/>
          <w:szCs w:val="24"/>
          <w:lang w:val="uk-UA" w:eastAsia="zh-CN"/>
        </w:rPr>
        <w:t>ФІЛІЇ «НІЖИНСЬКИЙ ЕЛЕВАТОР</w:t>
      </w:r>
      <w:r w:rsidRPr="00C9539E">
        <w:rPr>
          <w:rFonts w:ascii="PragmaticaCTT" w:hAnsi="PragmaticaCTT"/>
          <w:b/>
          <w:sz w:val="24"/>
          <w:szCs w:val="24"/>
          <w:lang w:eastAsia="zh-CN"/>
        </w:rPr>
        <w:t xml:space="preserve">» СТОВ </w:t>
      </w:r>
      <w:r w:rsidRPr="00C9539E">
        <w:rPr>
          <w:rFonts w:ascii="PragmaticaCTT" w:hAnsi="PragmaticaCTT"/>
          <w:b/>
          <w:sz w:val="24"/>
          <w:szCs w:val="24"/>
          <w:lang w:val="uk-UA" w:eastAsia="zh-CN"/>
        </w:rPr>
        <w:t>«ДРУЖБА-НОВА»</w:t>
      </w:r>
    </w:p>
    <w:p w14:paraId="0F886C02" w14:textId="77777777" w:rsidR="00C9539E" w:rsidRPr="00C9539E" w:rsidRDefault="00C9539E" w:rsidP="00EC1AB5">
      <w:pPr>
        <w:numPr>
          <w:ilvl w:val="0"/>
          <w:numId w:val="14"/>
        </w:numPr>
        <w:tabs>
          <w:tab w:val="left" w:pos="-180"/>
        </w:tabs>
        <w:suppressAutoHyphens/>
        <w:jc w:val="center"/>
        <w:rPr>
          <w:sz w:val="24"/>
          <w:szCs w:val="24"/>
          <w:lang w:eastAsia="zh-CN"/>
        </w:rPr>
      </w:pPr>
      <w:r w:rsidRPr="00C9539E">
        <w:rPr>
          <w:rFonts w:ascii="PragmaticaCTT" w:hAnsi="PragmaticaCTT" w:cs="Calibri"/>
          <w:b/>
          <w:sz w:val="22"/>
          <w:szCs w:val="22"/>
          <w:lang w:val="uk-UA" w:eastAsia="zh-CN"/>
        </w:rPr>
        <w:t>Загальні положення</w:t>
      </w:r>
    </w:p>
    <w:p w14:paraId="7FA44275" w14:textId="77777777" w:rsidR="00C9539E" w:rsidRPr="00C9539E" w:rsidRDefault="00C9539E" w:rsidP="00C9539E">
      <w:pPr>
        <w:suppressAutoHyphens/>
        <w:ind w:left="360"/>
        <w:jc w:val="center"/>
        <w:rPr>
          <w:rFonts w:ascii="PragmaticaCTT" w:hAnsi="PragmaticaCTT" w:cs="PragmaticaCTT"/>
          <w:b/>
          <w:sz w:val="22"/>
          <w:szCs w:val="22"/>
          <w:lang w:val="uk-UA" w:eastAsia="zh-CN"/>
        </w:rPr>
      </w:pPr>
    </w:p>
    <w:p w14:paraId="5B966DC3" w14:textId="77777777" w:rsidR="00C9539E" w:rsidRPr="00C9539E" w:rsidRDefault="00C9539E" w:rsidP="00C9539E">
      <w:pPr>
        <w:suppressAutoHyphens/>
        <w:ind w:right="57"/>
        <w:jc w:val="both"/>
        <w:rPr>
          <w:sz w:val="24"/>
          <w:szCs w:val="24"/>
          <w:lang w:val="uk-UA" w:eastAsia="zh-CN"/>
        </w:rPr>
      </w:pPr>
      <w:r w:rsidRPr="00C9539E">
        <w:rPr>
          <w:rFonts w:ascii="PragmaticaCTT" w:hAnsi="PragmaticaCTT" w:cs="Calibri"/>
          <w:bCs/>
          <w:sz w:val="22"/>
          <w:szCs w:val="22"/>
          <w:lang w:val="uk-UA" w:eastAsia="zh-CN"/>
        </w:rPr>
        <w:t>1.1</w:t>
      </w:r>
      <w:r w:rsidRPr="00C9539E">
        <w:rPr>
          <w:rFonts w:ascii="PragmaticaCTT" w:hAnsi="PragmaticaCTT" w:cs="PragmaticaCTT"/>
          <w:sz w:val="22"/>
          <w:szCs w:val="22"/>
          <w:lang w:val="uk-UA" w:eastAsia="ar-SA"/>
        </w:rPr>
        <w:t xml:space="preserve"> </w:t>
      </w:r>
      <w:r w:rsidRPr="00C9539E">
        <w:rPr>
          <w:rFonts w:ascii="PragmaticaCTT" w:hAnsi="PragmaticaCTT" w:cs="Calibri"/>
          <w:bCs/>
          <w:sz w:val="22"/>
          <w:szCs w:val="22"/>
          <w:lang w:val="uk-UA" w:eastAsia="zh-CN"/>
        </w:rPr>
        <w:t xml:space="preserve">Відповідно до чинного законодавства України з метою забезпечення дотримання трудової дисципліни, підвищення якості та продуктивності праці, а також раціонального використання робочого часу працівниками </w:t>
      </w:r>
      <w:r w:rsidRPr="00C9539E">
        <w:rPr>
          <w:rFonts w:ascii="PragmaticaCTT" w:hAnsi="PragmaticaCTT"/>
          <w:sz w:val="22"/>
          <w:szCs w:val="22"/>
          <w:lang w:val="uk-UA" w:eastAsia="zh-CN"/>
        </w:rPr>
        <w:t>ФІЛІЇ «НІЖИНСЬКИЙ ЕЛЕВАТОР» СТОВ «ДРУЖБА-НОВА»</w:t>
      </w:r>
      <w:r w:rsidRPr="00C9539E">
        <w:rPr>
          <w:rFonts w:ascii="PragmaticaCTT" w:hAnsi="PragmaticaCTT" w:cs="Calibri"/>
          <w:bCs/>
          <w:sz w:val="22"/>
          <w:szCs w:val="22"/>
          <w:lang w:val="uk-UA" w:eastAsia="zh-CN"/>
        </w:rPr>
        <w:t xml:space="preserve"> (далі за текстом – товариство) запроваджуються ці правила внутрішнього трудового розпорядку.</w:t>
      </w:r>
    </w:p>
    <w:p w14:paraId="34FDBF9C" w14:textId="77777777" w:rsidR="00C9539E" w:rsidRPr="00C9539E" w:rsidRDefault="00C9539E" w:rsidP="00C9539E">
      <w:pPr>
        <w:suppressAutoHyphens/>
        <w:ind w:right="57"/>
        <w:jc w:val="both"/>
        <w:rPr>
          <w:sz w:val="24"/>
          <w:szCs w:val="24"/>
          <w:lang w:val="uk-UA" w:eastAsia="zh-CN"/>
        </w:rPr>
      </w:pPr>
      <w:r w:rsidRPr="00C9539E">
        <w:rPr>
          <w:rFonts w:ascii="PragmaticaCTT" w:hAnsi="PragmaticaCTT" w:cs="Calibri"/>
          <w:bCs/>
          <w:sz w:val="22"/>
          <w:szCs w:val="22"/>
          <w:lang w:val="uk-UA" w:eastAsia="zh-CN"/>
        </w:rPr>
        <w:t>1.2. Правила внутрішнього трудового розпорядку (далі – Правила) мають на меті забезпечення чіткої організації праці, належних безпечних умов праці, підвищення її продуктивності та ефективності, раціональне використання робочого часу, зміцнення трудової дисципліни.</w:t>
      </w:r>
    </w:p>
    <w:p w14:paraId="05ACA17C" w14:textId="77777777" w:rsidR="00C9539E" w:rsidRPr="00C9539E" w:rsidRDefault="00C9539E" w:rsidP="00C9539E">
      <w:pPr>
        <w:suppressAutoHyphens/>
        <w:ind w:right="57"/>
        <w:jc w:val="both"/>
        <w:rPr>
          <w:sz w:val="24"/>
          <w:szCs w:val="24"/>
          <w:lang w:eastAsia="zh-CN"/>
        </w:rPr>
      </w:pPr>
      <w:r w:rsidRPr="00C9539E">
        <w:rPr>
          <w:rFonts w:ascii="PragmaticaCTT" w:hAnsi="PragmaticaCTT" w:cs="Calibri"/>
          <w:bCs/>
          <w:sz w:val="22"/>
          <w:szCs w:val="22"/>
          <w:lang w:val="uk-UA" w:eastAsia="zh-CN"/>
        </w:rPr>
        <w:t>1.3. Трудова дисципліна забезпечується створенням роботодавцем необхідних організаційних та економічних умов для високопродуктивної праці, відповідальним i свідомим ставленням працівників до роботи, а також заохоченнями за сумлінну працю. До працівників, які порушують трудову дисципліну, в необхідних випадках застосовуються заходи дисциплінарного впливу.</w:t>
      </w:r>
    </w:p>
    <w:p w14:paraId="4ABBD568" w14:textId="77777777" w:rsidR="00C9539E" w:rsidRPr="00C9539E" w:rsidRDefault="00C9539E" w:rsidP="00C9539E">
      <w:pPr>
        <w:suppressAutoHyphens/>
        <w:ind w:right="57"/>
        <w:jc w:val="both"/>
        <w:rPr>
          <w:sz w:val="24"/>
          <w:szCs w:val="24"/>
          <w:lang w:eastAsia="zh-CN"/>
        </w:rPr>
      </w:pPr>
      <w:r w:rsidRPr="00C9539E">
        <w:rPr>
          <w:rFonts w:ascii="PragmaticaCTT" w:hAnsi="PragmaticaCTT" w:cs="Calibri"/>
          <w:bCs/>
          <w:sz w:val="22"/>
          <w:szCs w:val="22"/>
          <w:lang w:val="uk-UA" w:eastAsia="zh-CN"/>
        </w:rPr>
        <w:t>1.4. Правила затверджуються зборами трудового колективу товариства за поданням роботодавця і представником трудового колективу.</w:t>
      </w:r>
    </w:p>
    <w:p w14:paraId="22F6DBF0" w14:textId="77777777" w:rsidR="00C9539E" w:rsidRPr="00C9539E" w:rsidRDefault="00C9539E" w:rsidP="00C9539E">
      <w:pPr>
        <w:suppressAutoHyphens/>
        <w:ind w:right="57"/>
        <w:jc w:val="both"/>
        <w:rPr>
          <w:sz w:val="24"/>
          <w:szCs w:val="24"/>
          <w:lang w:eastAsia="zh-CN"/>
        </w:rPr>
      </w:pPr>
      <w:r w:rsidRPr="00C9539E">
        <w:rPr>
          <w:rFonts w:ascii="PragmaticaCTT" w:hAnsi="PragmaticaCTT" w:cs="Calibri"/>
          <w:sz w:val="22"/>
          <w:szCs w:val="22"/>
          <w:lang w:val="uk-UA" w:eastAsia="zh-CN"/>
        </w:rPr>
        <w:t xml:space="preserve">1.5. Правила поширюються на всіх працівників </w:t>
      </w:r>
      <w:r w:rsidRPr="00C9539E">
        <w:rPr>
          <w:rFonts w:ascii="PragmaticaCTT" w:hAnsi="PragmaticaCTT"/>
          <w:sz w:val="22"/>
          <w:szCs w:val="22"/>
          <w:lang w:val="uk-UA" w:eastAsia="zh-CN"/>
        </w:rPr>
        <w:t>ФІЛІЇ «НІЖИНСЬКИЙ ЕЛЕВАТОР» СТОВ «ДРУЖБА-НОВА»</w:t>
      </w:r>
      <w:r w:rsidRPr="00C9539E">
        <w:rPr>
          <w:rFonts w:ascii="PragmaticaCTT" w:hAnsi="PragmaticaCTT" w:cs="Calibri"/>
          <w:bCs/>
          <w:sz w:val="22"/>
          <w:szCs w:val="22"/>
          <w:lang w:val="uk-UA" w:eastAsia="zh-CN"/>
        </w:rPr>
        <w:t xml:space="preserve">, </w:t>
      </w:r>
      <w:r w:rsidRPr="00C9539E">
        <w:rPr>
          <w:rFonts w:ascii="PragmaticaCTT" w:hAnsi="PragmaticaCTT" w:cs="Calibri"/>
          <w:sz w:val="22"/>
          <w:szCs w:val="22"/>
          <w:lang w:val="uk-UA" w:eastAsia="zh-CN"/>
        </w:rPr>
        <w:t>незалежно від посади та виконуваної роботи.</w:t>
      </w:r>
    </w:p>
    <w:p w14:paraId="736041E7" w14:textId="77777777" w:rsidR="00C9539E" w:rsidRPr="00C9539E" w:rsidRDefault="00C9539E" w:rsidP="00C9539E">
      <w:pPr>
        <w:suppressAutoHyphens/>
        <w:jc w:val="both"/>
        <w:rPr>
          <w:sz w:val="24"/>
          <w:szCs w:val="24"/>
          <w:lang w:eastAsia="zh-CN"/>
        </w:rPr>
      </w:pPr>
      <w:r w:rsidRPr="00C9539E">
        <w:rPr>
          <w:rFonts w:ascii="PragmaticaCTT" w:hAnsi="PragmaticaCTT" w:cs="Calibri"/>
          <w:sz w:val="22"/>
          <w:szCs w:val="22"/>
          <w:lang w:val="uk-UA" w:eastAsia="zh-CN"/>
        </w:rPr>
        <w:t>1.6. Дані правила визначають порядок прийому та звільнення працівників, основні обов’язки працівників та адміністрації, графіки роботи і відпочинку, заохочення за успіхи у роботі, відповідальність за порушення трудової дисципліни, дотримання комерційної та службової таємниці.</w:t>
      </w:r>
    </w:p>
    <w:p w14:paraId="4ECD3234" w14:textId="77777777" w:rsidR="00C9539E" w:rsidRPr="00C9539E" w:rsidRDefault="00C9539E" w:rsidP="00C9539E">
      <w:pPr>
        <w:suppressAutoHyphens/>
        <w:ind w:firstLine="708"/>
        <w:jc w:val="both"/>
        <w:rPr>
          <w:rFonts w:ascii="PragmaticaCTT" w:hAnsi="PragmaticaCTT" w:cs="Calibri"/>
          <w:sz w:val="22"/>
          <w:szCs w:val="22"/>
          <w:lang w:val="uk-UA" w:eastAsia="zh-CN"/>
        </w:rPr>
      </w:pPr>
    </w:p>
    <w:p w14:paraId="310BD553" w14:textId="77777777" w:rsidR="00C9539E" w:rsidRPr="00C9539E" w:rsidRDefault="00C9539E" w:rsidP="00C9539E">
      <w:pPr>
        <w:suppressAutoHyphens/>
        <w:jc w:val="both"/>
        <w:rPr>
          <w:sz w:val="24"/>
          <w:szCs w:val="24"/>
          <w:lang w:eastAsia="zh-CN"/>
        </w:rPr>
      </w:pPr>
      <w:r w:rsidRPr="00C9539E">
        <w:rPr>
          <w:rFonts w:ascii="PragmaticaCTT" w:hAnsi="PragmaticaCTT" w:cs="Calibri"/>
          <w:b/>
          <w:sz w:val="22"/>
          <w:szCs w:val="22"/>
          <w:lang w:val="uk-UA" w:eastAsia="zh-CN"/>
        </w:rPr>
        <w:t>II. Порядок приймання, переведення і звільнення працівників</w:t>
      </w:r>
    </w:p>
    <w:p w14:paraId="2E03A23A" w14:textId="77777777" w:rsidR="00C9539E" w:rsidRPr="00C9539E" w:rsidRDefault="00C9539E" w:rsidP="00C9539E">
      <w:pPr>
        <w:suppressAutoHyphens/>
        <w:jc w:val="both"/>
        <w:rPr>
          <w:rFonts w:ascii="PragmaticaCTT" w:hAnsi="PragmaticaCTT" w:cs="Calibri"/>
          <w:b/>
          <w:sz w:val="22"/>
          <w:szCs w:val="22"/>
          <w:lang w:val="uk-UA" w:eastAsia="zh-CN"/>
        </w:rPr>
      </w:pPr>
    </w:p>
    <w:p w14:paraId="5C735313" w14:textId="77777777" w:rsidR="00C9539E" w:rsidRPr="00C9539E" w:rsidRDefault="00C9539E" w:rsidP="00C9539E">
      <w:pPr>
        <w:suppressAutoHyphens/>
        <w:jc w:val="both"/>
        <w:rPr>
          <w:sz w:val="24"/>
          <w:szCs w:val="24"/>
          <w:lang w:eastAsia="zh-CN"/>
        </w:rPr>
      </w:pPr>
      <w:r w:rsidRPr="00C9539E">
        <w:rPr>
          <w:rFonts w:ascii="PragmaticaCTT" w:hAnsi="PragmaticaCTT" w:cs="Calibri"/>
          <w:sz w:val="22"/>
          <w:szCs w:val="22"/>
          <w:lang w:val="uk-UA" w:eastAsia="zh-CN"/>
        </w:rPr>
        <w:t>2.1. Працівники реалізують право на працю шляхом укладення трудового договору про роботу на підприємстві.</w:t>
      </w:r>
    </w:p>
    <w:p w14:paraId="4F46EF18" w14:textId="77777777" w:rsidR="00C9539E" w:rsidRPr="00C9539E" w:rsidRDefault="00C9539E" w:rsidP="00C9539E">
      <w:pPr>
        <w:suppressAutoHyphens/>
        <w:ind w:right="57"/>
        <w:jc w:val="both"/>
        <w:rPr>
          <w:sz w:val="24"/>
          <w:szCs w:val="24"/>
          <w:lang w:eastAsia="zh-CN"/>
        </w:rPr>
      </w:pPr>
      <w:r w:rsidRPr="00C9539E">
        <w:rPr>
          <w:rFonts w:ascii="PragmaticaCTT" w:hAnsi="PragmaticaCTT" w:cs="Calibri"/>
          <w:bCs/>
          <w:sz w:val="22"/>
          <w:szCs w:val="22"/>
          <w:lang w:val="uk-UA" w:eastAsia="zh-CN"/>
        </w:rPr>
        <w:t>2.2. При прийнятті на роботу працівники мають подати:</w:t>
      </w:r>
    </w:p>
    <w:p w14:paraId="6F4F5AD6" w14:textId="77777777" w:rsidR="00C9539E" w:rsidRPr="00C9539E" w:rsidRDefault="00C9539E" w:rsidP="00C9539E">
      <w:pPr>
        <w:suppressAutoHyphens/>
        <w:ind w:right="57"/>
        <w:jc w:val="both"/>
        <w:rPr>
          <w:sz w:val="24"/>
          <w:szCs w:val="24"/>
          <w:lang w:eastAsia="zh-CN"/>
        </w:rPr>
      </w:pPr>
      <w:r w:rsidRPr="00C9539E">
        <w:rPr>
          <w:rFonts w:ascii="PragmaticaCTT" w:hAnsi="PragmaticaCTT" w:cs="Calibri"/>
          <w:bCs/>
          <w:sz w:val="22"/>
          <w:szCs w:val="22"/>
          <w:lang w:val="uk-UA" w:eastAsia="zh-CN"/>
        </w:rPr>
        <w:t>заяву про прийняття на роботу;</w:t>
      </w:r>
    </w:p>
    <w:p w14:paraId="525CABE4" w14:textId="77777777" w:rsidR="00C9539E" w:rsidRPr="00C9539E" w:rsidRDefault="00C9539E" w:rsidP="00C9539E">
      <w:pPr>
        <w:suppressAutoHyphens/>
        <w:ind w:right="57"/>
        <w:jc w:val="both"/>
        <w:rPr>
          <w:sz w:val="24"/>
          <w:szCs w:val="24"/>
          <w:lang w:eastAsia="zh-CN"/>
        </w:rPr>
      </w:pPr>
      <w:r w:rsidRPr="00C9539E">
        <w:rPr>
          <w:rFonts w:ascii="PragmaticaCTT" w:hAnsi="PragmaticaCTT" w:cs="Calibri"/>
          <w:bCs/>
          <w:sz w:val="22"/>
          <w:szCs w:val="22"/>
          <w:lang w:val="uk-UA" w:eastAsia="zh-CN"/>
        </w:rPr>
        <w:t>паспорт;</w:t>
      </w:r>
    </w:p>
    <w:p w14:paraId="483B3640" w14:textId="77777777" w:rsidR="00C9539E" w:rsidRPr="00C9539E" w:rsidRDefault="00C9539E" w:rsidP="00C9539E">
      <w:pPr>
        <w:suppressAutoHyphens/>
        <w:ind w:right="57"/>
        <w:jc w:val="both"/>
        <w:rPr>
          <w:sz w:val="24"/>
          <w:szCs w:val="24"/>
          <w:lang w:eastAsia="zh-CN"/>
        </w:rPr>
      </w:pPr>
      <w:r w:rsidRPr="00C9539E">
        <w:rPr>
          <w:rFonts w:ascii="PragmaticaCTT" w:hAnsi="PragmaticaCTT" w:cs="Calibri"/>
          <w:bCs/>
          <w:sz w:val="22"/>
          <w:szCs w:val="22"/>
          <w:lang w:val="uk-UA" w:eastAsia="zh-CN"/>
        </w:rPr>
        <w:t>трудову книжку, оформлену у встановленому порядку, а якщо особа приймається на роботу вперше – довідку про останнє заняття, видану за місцем проживання відповідною житлово-експлуатаційною організацією, органом місцевого самоврядування, вуличним комітетом (довідка, видана вуличним комітетом, має бути засвідчена виконавчим комітетом відповідної ради); звільнені з лав Збройних Сил України подають військовий квиток;</w:t>
      </w:r>
    </w:p>
    <w:p w14:paraId="229D08B9" w14:textId="77777777" w:rsidR="00C9539E" w:rsidRPr="00C9539E" w:rsidRDefault="00C9539E" w:rsidP="00C9539E">
      <w:pPr>
        <w:suppressAutoHyphens/>
        <w:ind w:right="57"/>
        <w:jc w:val="both"/>
        <w:rPr>
          <w:sz w:val="24"/>
          <w:szCs w:val="24"/>
          <w:lang w:eastAsia="zh-CN"/>
        </w:rPr>
      </w:pPr>
      <w:r w:rsidRPr="00C9539E">
        <w:rPr>
          <w:rFonts w:ascii="PragmaticaCTT" w:hAnsi="PragmaticaCTT" w:cs="Calibri"/>
          <w:bCs/>
          <w:sz w:val="22"/>
          <w:szCs w:val="22"/>
          <w:lang w:val="uk-UA" w:eastAsia="zh-CN"/>
        </w:rPr>
        <w:t>свідоцтво про обов’язкове державне соціальне страхування;</w:t>
      </w:r>
    </w:p>
    <w:p w14:paraId="7D646204" w14:textId="77777777" w:rsidR="00C9539E" w:rsidRPr="00C9539E" w:rsidRDefault="00C9539E" w:rsidP="00C9539E">
      <w:pPr>
        <w:suppressAutoHyphens/>
        <w:ind w:right="57"/>
        <w:jc w:val="both"/>
        <w:rPr>
          <w:sz w:val="24"/>
          <w:szCs w:val="24"/>
          <w:lang w:eastAsia="zh-CN"/>
        </w:rPr>
      </w:pPr>
      <w:r w:rsidRPr="00C9539E">
        <w:rPr>
          <w:rFonts w:ascii="PragmaticaCTT" w:hAnsi="PragmaticaCTT" w:cs="Calibri"/>
          <w:bCs/>
          <w:sz w:val="22"/>
          <w:szCs w:val="22"/>
          <w:lang w:val="uk-UA" w:eastAsia="zh-CN"/>
        </w:rPr>
        <w:t>документ про присвоєння реєстраційного номеру облікової картки платника податків за даними Державного реєстру фізичних осіб-платників податків.</w:t>
      </w:r>
    </w:p>
    <w:p w14:paraId="0F11383B" w14:textId="77777777" w:rsidR="00C9539E" w:rsidRPr="00C9539E" w:rsidRDefault="00C9539E" w:rsidP="00C9539E">
      <w:pPr>
        <w:suppressAutoHyphens/>
        <w:ind w:right="57"/>
        <w:jc w:val="both"/>
        <w:rPr>
          <w:sz w:val="24"/>
          <w:szCs w:val="24"/>
          <w:lang w:eastAsia="zh-CN"/>
        </w:rPr>
      </w:pPr>
      <w:r w:rsidRPr="00C9539E">
        <w:rPr>
          <w:rFonts w:ascii="PragmaticaCTT" w:eastAsia="PragmaticaCTT" w:hAnsi="PragmaticaCTT" w:cs="PragmaticaCTT"/>
          <w:bCs/>
          <w:sz w:val="22"/>
          <w:szCs w:val="22"/>
          <w:lang w:val="uk-UA" w:eastAsia="zh-CN"/>
        </w:rPr>
        <w:t xml:space="preserve"> </w:t>
      </w:r>
      <w:r w:rsidRPr="00C9539E">
        <w:rPr>
          <w:rFonts w:ascii="PragmaticaCTT" w:hAnsi="PragmaticaCTT" w:cs="Calibri"/>
          <w:bCs/>
          <w:sz w:val="22"/>
          <w:szCs w:val="22"/>
          <w:lang w:val="uk-UA" w:eastAsia="zh-CN"/>
        </w:rPr>
        <w:t>Прийняття на роботу без подання зазначених документів не допускається.</w:t>
      </w:r>
    </w:p>
    <w:p w14:paraId="22A6DDD1" w14:textId="77777777" w:rsidR="00C9539E" w:rsidRPr="00C9539E" w:rsidRDefault="00C9539E" w:rsidP="00C9539E">
      <w:pPr>
        <w:suppressAutoHyphens/>
        <w:ind w:right="57"/>
        <w:jc w:val="both"/>
        <w:rPr>
          <w:rFonts w:ascii="PragmaticaCTT" w:hAnsi="PragmaticaCTT" w:cs="Calibri"/>
          <w:bCs/>
          <w:sz w:val="22"/>
          <w:szCs w:val="22"/>
          <w:lang w:val="uk-UA" w:eastAsia="zh-CN"/>
        </w:rPr>
      </w:pPr>
      <w:r w:rsidRPr="00C9539E">
        <w:rPr>
          <w:rFonts w:ascii="PragmaticaCTT" w:eastAsia="PragmaticaCTT" w:hAnsi="PragmaticaCTT" w:cs="PragmaticaCTT"/>
          <w:bCs/>
          <w:sz w:val="22"/>
          <w:szCs w:val="22"/>
          <w:lang w:val="uk-UA" w:eastAsia="zh-CN"/>
        </w:rPr>
        <w:t xml:space="preserve">  </w:t>
      </w:r>
      <w:r w:rsidRPr="00C9539E">
        <w:rPr>
          <w:rFonts w:ascii="PragmaticaCTT" w:hAnsi="PragmaticaCTT" w:cs="Calibri"/>
          <w:bCs/>
          <w:sz w:val="22"/>
          <w:szCs w:val="22"/>
          <w:lang w:val="uk-UA" w:eastAsia="zh-CN"/>
        </w:rPr>
        <w:t>При прийнятті на роботу, яка вимагає спеціальних знань, роботодавець має право зажадати від працівника подання диплома або іншого документа про здобуту освіту або професійну підготовку в навчальних закладах різних рівнів акредитації.</w:t>
      </w:r>
    </w:p>
    <w:p w14:paraId="76985F1C" w14:textId="77777777" w:rsidR="00C9539E" w:rsidRPr="00C9539E" w:rsidRDefault="00C9539E" w:rsidP="00C9539E">
      <w:pPr>
        <w:suppressAutoHyphens/>
        <w:ind w:right="57"/>
        <w:jc w:val="both"/>
        <w:rPr>
          <w:rFonts w:ascii="PragmaticaCTT" w:hAnsi="PragmaticaCTT"/>
          <w:sz w:val="24"/>
          <w:szCs w:val="24"/>
          <w:lang w:val="uk-UA" w:eastAsia="zh-CN"/>
        </w:rPr>
      </w:pPr>
      <w:r w:rsidRPr="00C9539E">
        <w:rPr>
          <w:rFonts w:ascii="PragmaticaCTT" w:hAnsi="PragmaticaCTT"/>
          <w:sz w:val="24"/>
          <w:szCs w:val="24"/>
          <w:lang w:val="uk-UA" w:eastAsia="zh-CN"/>
        </w:rPr>
        <w:t>У передбачених законодавством випадках, роботодавець має право вимагати від працівників, при прийнятті на роботу, надання документів про стан здоров’я та інших документів.</w:t>
      </w:r>
    </w:p>
    <w:p w14:paraId="4E859A40" w14:textId="77777777" w:rsidR="00C9539E" w:rsidRPr="00C9539E" w:rsidRDefault="00C9539E" w:rsidP="00C9539E">
      <w:pPr>
        <w:suppressAutoHyphens/>
        <w:ind w:right="57"/>
        <w:jc w:val="both"/>
        <w:rPr>
          <w:sz w:val="24"/>
          <w:szCs w:val="24"/>
          <w:lang w:eastAsia="zh-CN"/>
        </w:rPr>
      </w:pPr>
      <w:r w:rsidRPr="00C9539E">
        <w:rPr>
          <w:rFonts w:ascii="PragmaticaCTT" w:hAnsi="PragmaticaCTT" w:cs="Calibri"/>
          <w:bCs/>
          <w:sz w:val="22"/>
          <w:szCs w:val="22"/>
          <w:lang w:val="uk-UA" w:eastAsia="zh-CN"/>
        </w:rPr>
        <w:lastRenderedPageBreak/>
        <w:t>При прийнятті на роботу забороняється вимагати документи, подання яких не передбачено законодавством, а також відомості про партійну і національну приналежність, походження, реєстрацію місця проживання чи перебування..</w:t>
      </w:r>
    </w:p>
    <w:p w14:paraId="767B646F" w14:textId="77777777" w:rsidR="00C9539E" w:rsidRPr="00C9539E" w:rsidRDefault="00C9539E" w:rsidP="00C9539E">
      <w:pPr>
        <w:suppressAutoHyphens/>
        <w:ind w:right="57"/>
        <w:jc w:val="both"/>
        <w:rPr>
          <w:sz w:val="24"/>
          <w:szCs w:val="24"/>
          <w:lang w:eastAsia="zh-CN"/>
        </w:rPr>
      </w:pPr>
      <w:r w:rsidRPr="00C9539E">
        <w:rPr>
          <w:rFonts w:ascii="PragmaticaCTT" w:hAnsi="PragmaticaCTT" w:cs="Calibri"/>
          <w:bCs/>
          <w:sz w:val="22"/>
          <w:szCs w:val="22"/>
          <w:lang w:val="uk-UA" w:eastAsia="zh-CN"/>
        </w:rPr>
        <w:t>Прийняття на роботу оформляється наказом (розпорядженням) роботодавця, що оголошується працівнику під розпис.</w:t>
      </w:r>
    </w:p>
    <w:p w14:paraId="76C8F8B2" w14:textId="77777777" w:rsidR="00C9539E" w:rsidRPr="00C9539E" w:rsidRDefault="00C9539E" w:rsidP="00C9539E">
      <w:pPr>
        <w:suppressAutoHyphens/>
        <w:ind w:right="57"/>
        <w:jc w:val="both"/>
        <w:rPr>
          <w:sz w:val="24"/>
          <w:szCs w:val="24"/>
          <w:lang w:eastAsia="zh-CN"/>
        </w:rPr>
      </w:pPr>
      <w:r w:rsidRPr="00C9539E">
        <w:rPr>
          <w:rFonts w:ascii="PragmaticaCTT" w:hAnsi="PragmaticaCTT" w:cs="Calibri"/>
          <w:bCs/>
          <w:sz w:val="22"/>
          <w:szCs w:val="22"/>
          <w:lang w:val="uk-UA" w:eastAsia="zh-CN"/>
        </w:rPr>
        <w:t>У наказі (розпорядженні) має бути зазначено найменування роботи (посади) відповідно до Класифікатора професій, умови оплати праці та інші істотні умови трудового договору.</w:t>
      </w:r>
    </w:p>
    <w:p w14:paraId="16F9C6F8" w14:textId="77777777" w:rsidR="00C9539E" w:rsidRPr="00C9539E" w:rsidRDefault="00C9539E" w:rsidP="00C9539E">
      <w:pPr>
        <w:suppressAutoHyphens/>
        <w:ind w:right="57"/>
        <w:jc w:val="both"/>
        <w:rPr>
          <w:sz w:val="24"/>
          <w:szCs w:val="24"/>
          <w:lang w:eastAsia="zh-CN"/>
        </w:rPr>
      </w:pPr>
      <w:r w:rsidRPr="00C9539E">
        <w:rPr>
          <w:rFonts w:ascii="PragmaticaCTT" w:hAnsi="PragmaticaCTT" w:cs="Calibri"/>
          <w:bCs/>
          <w:sz w:val="22"/>
          <w:szCs w:val="22"/>
          <w:lang w:val="uk-UA" w:eastAsia="zh-CN"/>
        </w:rPr>
        <w:t>2.3. На всіх працівників, які працюють понад п’ять днів, у тому числі осіб, які є співвласниками (власниками) підприємств, селянських (фермерських) господарств, сезонних і тимчасових працівників, а також позаштатних працівників за умови, якщо вони підлягають державному соціальному страхуванню, ведуться трудові книжки.</w:t>
      </w:r>
    </w:p>
    <w:p w14:paraId="0752C6C7" w14:textId="77777777" w:rsidR="00C9539E" w:rsidRPr="00C9539E" w:rsidRDefault="00C9539E" w:rsidP="00C9539E">
      <w:pPr>
        <w:suppressAutoHyphens/>
        <w:ind w:right="57"/>
        <w:jc w:val="both"/>
        <w:rPr>
          <w:sz w:val="24"/>
          <w:szCs w:val="24"/>
          <w:lang w:eastAsia="zh-CN"/>
        </w:rPr>
      </w:pPr>
      <w:r w:rsidRPr="00C9539E">
        <w:rPr>
          <w:rFonts w:ascii="PragmaticaCTT" w:hAnsi="PragmaticaCTT" w:cs="Calibri"/>
          <w:bCs/>
          <w:sz w:val="22"/>
          <w:szCs w:val="22"/>
          <w:lang w:val="uk-UA" w:eastAsia="zh-CN"/>
        </w:rPr>
        <w:t>Працівникам, що стають до роботи вперше, трудова книжка оформляється не пізніше п’яти днів після прийняття на роботу.</w:t>
      </w:r>
    </w:p>
    <w:p w14:paraId="0DA079FE" w14:textId="77777777" w:rsidR="00C9539E" w:rsidRPr="00C9539E" w:rsidRDefault="00C9539E" w:rsidP="00C9539E">
      <w:pPr>
        <w:suppressAutoHyphens/>
        <w:ind w:right="57"/>
        <w:jc w:val="both"/>
        <w:rPr>
          <w:sz w:val="24"/>
          <w:szCs w:val="24"/>
          <w:lang w:eastAsia="zh-CN"/>
        </w:rPr>
      </w:pPr>
      <w:r w:rsidRPr="00C9539E">
        <w:rPr>
          <w:rFonts w:ascii="PragmaticaCTT" w:hAnsi="PragmaticaCTT" w:cs="Calibri"/>
          <w:bCs/>
          <w:sz w:val="22"/>
          <w:szCs w:val="22"/>
          <w:lang w:val="uk-UA" w:eastAsia="zh-CN"/>
        </w:rPr>
        <w:t>2.4. Припинення дії трудового договору може мати місце тільки з підстав, передбачених законами України.</w:t>
      </w:r>
    </w:p>
    <w:p w14:paraId="6074B381" w14:textId="77777777" w:rsidR="00C9539E" w:rsidRPr="00C9539E" w:rsidRDefault="00C9539E" w:rsidP="00C9539E">
      <w:pPr>
        <w:suppressAutoHyphens/>
        <w:ind w:right="57"/>
        <w:jc w:val="both"/>
        <w:rPr>
          <w:sz w:val="24"/>
          <w:szCs w:val="24"/>
          <w:lang w:eastAsia="zh-CN"/>
        </w:rPr>
      </w:pPr>
      <w:r w:rsidRPr="00C9539E">
        <w:rPr>
          <w:rFonts w:ascii="PragmaticaCTT" w:hAnsi="PragmaticaCTT" w:cs="Calibri"/>
          <w:bCs/>
          <w:sz w:val="22"/>
          <w:szCs w:val="22"/>
          <w:lang w:val="uk-UA" w:eastAsia="zh-CN"/>
        </w:rPr>
        <w:t xml:space="preserve">2.5. За ініціативою працівника трудові відносини припиняються згідно </w:t>
      </w:r>
      <w:proofErr w:type="spellStart"/>
      <w:r w:rsidRPr="00C9539E">
        <w:rPr>
          <w:rFonts w:ascii="PragmaticaCTT" w:hAnsi="PragmaticaCTT" w:cs="Calibri"/>
          <w:bCs/>
          <w:sz w:val="22"/>
          <w:szCs w:val="22"/>
          <w:lang w:val="uk-UA" w:eastAsia="zh-CN"/>
        </w:rPr>
        <w:t>зi</w:t>
      </w:r>
      <w:proofErr w:type="spellEnd"/>
      <w:r w:rsidRPr="00C9539E">
        <w:rPr>
          <w:rFonts w:ascii="PragmaticaCTT" w:hAnsi="PragmaticaCTT" w:cs="Calibri"/>
          <w:bCs/>
          <w:sz w:val="22"/>
          <w:szCs w:val="22"/>
          <w:lang w:val="uk-UA" w:eastAsia="zh-CN"/>
        </w:rPr>
        <w:t xml:space="preserve"> статтями 38 та 39 Кодексу законів про працю України (далі –– КЗпП).</w:t>
      </w:r>
    </w:p>
    <w:p w14:paraId="78173879" w14:textId="77777777" w:rsidR="00C9539E" w:rsidRPr="00C9539E" w:rsidRDefault="00C9539E" w:rsidP="00C9539E">
      <w:pPr>
        <w:suppressAutoHyphens/>
        <w:ind w:right="57"/>
        <w:jc w:val="both"/>
        <w:rPr>
          <w:sz w:val="24"/>
          <w:szCs w:val="24"/>
          <w:lang w:eastAsia="zh-CN"/>
        </w:rPr>
      </w:pPr>
      <w:r w:rsidRPr="00C9539E">
        <w:rPr>
          <w:rFonts w:ascii="PragmaticaCTT" w:hAnsi="PragmaticaCTT" w:cs="Calibri"/>
          <w:bCs/>
          <w:sz w:val="22"/>
          <w:szCs w:val="22"/>
          <w:lang w:val="uk-UA" w:eastAsia="zh-CN"/>
        </w:rPr>
        <w:t>2.6. Припинення дії трудового договору за ініціативою власника може мати місце з підстав, передбачених статтями 40 та 41 КЗпП.</w:t>
      </w:r>
    </w:p>
    <w:p w14:paraId="2DDE6747" w14:textId="77777777" w:rsidR="00C9539E" w:rsidRPr="00C9539E" w:rsidRDefault="00C9539E" w:rsidP="00C9539E">
      <w:pPr>
        <w:suppressAutoHyphens/>
        <w:ind w:right="57"/>
        <w:jc w:val="both"/>
        <w:rPr>
          <w:sz w:val="24"/>
          <w:szCs w:val="24"/>
          <w:lang w:eastAsia="zh-CN"/>
        </w:rPr>
      </w:pPr>
      <w:r w:rsidRPr="00C9539E">
        <w:rPr>
          <w:rFonts w:ascii="PragmaticaCTT" w:hAnsi="PragmaticaCTT" w:cs="Calibri"/>
          <w:bCs/>
          <w:sz w:val="22"/>
          <w:szCs w:val="22"/>
          <w:lang w:val="uk-UA" w:eastAsia="zh-CN"/>
        </w:rPr>
        <w:t>2.7. Дію трудового договору може бути припинено також за умов, передбачених пунктами 1, 2, 3, 5, 6, 7 та 8 статті 36 КЗпП.</w:t>
      </w:r>
    </w:p>
    <w:p w14:paraId="482CE93B" w14:textId="77777777" w:rsidR="00C9539E" w:rsidRPr="00C9539E" w:rsidRDefault="00C9539E" w:rsidP="00C9539E">
      <w:pPr>
        <w:suppressAutoHyphens/>
        <w:jc w:val="both"/>
        <w:rPr>
          <w:sz w:val="24"/>
          <w:szCs w:val="24"/>
          <w:lang w:eastAsia="zh-CN"/>
        </w:rPr>
      </w:pPr>
      <w:r w:rsidRPr="00C9539E">
        <w:rPr>
          <w:rFonts w:ascii="PragmaticaCTT" w:hAnsi="PragmaticaCTT" w:cs="Calibri"/>
          <w:sz w:val="22"/>
          <w:szCs w:val="22"/>
          <w:lang w:val="uk-UA" w:eastAsia="zh-CN"/>
        </w:rPr>
        <w:t>3. Право прийому працівників на роботу та їх звільнення має директор ФІЛІЇ.</w:t>
      </w:r>
      <w:r w:rsidRPr="00C9539E">
        <w:rPr>
          <w:sz w:val="24"/>
          <w:szCs w:val="24"/>
          <w:lang w:eastAsia="zh-CN"/>
        </w:rPr>
        <w:t xml:space="preserve"> </w:t>
      </w:r>
      <w:r w:rsidRPr="00C9539E">
        <w:rPr>
          <w:rFonts w:ascii="PragmaticaCTT" w:hAnsi="PragmaticaCTT" w:cs="Calibri"/>
          <w:sz w:val="22"/>
          <w:szCs w:val="22"/>
          <w:lang w:val="uk-UA" w:eastAsia="zh-CN"/>
        </w:rPr>
        <w:t>За окремим наказом, директор ФІЛІЇ може делегувати повноваження щодо ведення кадрової документації, у тому числі, але не виключно, передати право підпису наказів про прийняття на роботу, переведення на іншу роботу, відпустки всіх видів, звільнення з роботи, суміщення посад (професій), притягнення до дисциплінарної відповідальності, заохочення працівників тощо, на іншу уповноважену особу.</w:t>
      </w:r>
    </w:p>
    <w:p w14:paraId="7DFC5F7C" w14:textId="77777777" w:rsidR="00C9539E" w:rsidRPr="00C9539E" w:rsidRDefault="00C9539E" w:rsidP="00C9539E">
      <w:pPr>
        <w:suppressAutoHyphens/>
        <w:jc w:val="both"/>
        <w:rPr>
          <w:sz w:val="24"/>
          <w:szCs w:val="24"/>
          <w:lang w:eastAsia="zh-CN"/>
        </w:rPr>
      </w:pPr>
      <w:r w:rsidRPr="00C9539E">
        <w:rPr>
          <w:rFonts w:ascii="PragmaticaCTT" w:hAnsi="PragmaticaCTT" w:cs="Calibri"/>
          <w:sz w:val="22"/>
          <w:szCs w:val="22"/>
          <w:lang w:val="uk-UA" w:eastAsia="zh-CN"/>
        </w:rPr>
        <w:t>4. Питання про доцільність прийому працівника вирішує директор після оформлення всіх необхідних і прийнятих на підприємстві  методів підбору і оцінки персоналу.</w:t>
      </w:r>
    </w:p>
    <w:p w14:paraId="55E81D32" w14:textId="77777777" w:rsidR="00C9539E" w:rsidRPr="00C9539E" w:rsidRDefault="00C9539E" w:rsidP="00C9539E">
      <w:pPr>
        <w:suppressAutoHyphens/>
        <w:jc w:val="both"/>
        <w:rPr>
          <w:sz w:val="24"/>
          <w:szCs w:val="24"/>
          <w:lang w:eastAsia="zh-CN"/>
        </w:rPr>
      </w:pPr>
      <w:r w:rsidRPr="00C9539E">
        <w:rPr>
          <w:rFonts w:ascii="PragmaticaCTT" w:hAnsi="PragmaticaCTT" w:cs="Calibri"/>
          <w:sz w:val="22"/>
          <w:szCs w:val="22"/>
          <w:lang w:val="uk-UA" w:eastAsia="zh-CN"/>
        </w:rPr>
        <w:t>5. Трудовий договір вважається укладеним і тоді, коли наказ чи розпорядження не були видані, але працівника фактично було допущено до роботи.</w:t>
      </w:r>
    </w:p>
    <w:p w14:paraId="44B4D876"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ourier New" w:hAnsi="Courier New" w:cs="Courier New"/>
          <w:lang w:eastAsia="zh-CN"/>
        </w:rPr>
      </w:pPr>
      <w:r w:rsidRPr="00C9539E">
        <w:rPr>
          <w:rFonts w:ascii="PragmaticaCTT" w:hAnsi="PragmaticaCTT" w:cs="Calibri"/>
          <w:sz w:val="22"/>
          <w:szCs w:val="22"/>
          <w:lang w:val="uk-UA" w:eastAsia="zh-CN"/>
        </w:rPr>
        <w:t>6. Для надання і розрахунку пільг по податку з доходів громадян, надання соціальних відпусток та інших, передбачених законодавством соціальних пільг, компенсацій необхідно надати в бухгалтерію підприємства заяву про застосування соціальної пільги, копію відповідного документу, який свідчить про наявність пільги.</w:t>
      </w:r>
    </w:p>
    <w:p w14:paraId="68E103C7"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ourier New" w:hAnsi="Courier New" w:cs="Courier New"/>
          <w:lang w:eastAsia="zh-CN"/>
        </w:rPr>
      </w:pPr>
      <w:r w:rsidRPr="00C9539E">
        <w:rPr>
          <w:rFonts w:ascii="PragmaticaCTT" w:hAnsi="PragmaticaCTT" w:cs="Calibri"/>
          <w:sz w:val="22"/>
          <w:szCs w:val="22"/>
          <w:lang w:val="uk-UA" w:eastAsia="zh-CN"/>
        </w:rPr>
        <w:t xml:space="preserve">7. З особами, які перебувають на посадах, чи виконують роботи, безпосередньо пов'язані з зберіганням, </w:t>
      </w:r>
      <w:proofErr w:type="spellStart"/>
      <w:r w:rsidRPr="00C9539E">
        <w:rPr>
          <w:rFonts w:ascii="PragmaticaCTT" w:hAnsi="PragmaticaCTT" w:cs="Calibri"/>
          <w:sz w:val="22"/>
          <w:szCs w:val="22"/>
          <w:lang w:val="uk-UA" w:eastAsia="zh-CN"/>
        </w:rPr>
        <w:t>продажем</w:t>
      </w:r>
      <w:proofErr w:type="spellEnd"/>
      <w:r w:rsidRPr="00C9539E">
        <w:rPr>
          <w:rFonts w:ascii="PragmaticaCTT" w:hAnsi="PragmaticaCTT" w:cs="Calibri"/>
          <w:sz w:val="22"/>
          <w:szCs w:val="22"/>
          <w:lang w:val="uk-UA" w:eastAsia="zh-CN"/>
        </w:rPr>
        <w:t>, перевезенням чи застосуванням в процесі роботи переданих їм товарно-матеріальних цінностей, укладається договір про повну матеріальну відповідальність.</w:t>
      </w:r>
    </w:p>
    <w:p w14:paraId="1B5ACC20"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ourier New" w:hAnsi="Courier New" w:cs="Courier New"/>
          <w:lang w:eastAsia="zh-CN"/>
        </w:rPr>
      </w:pPr>
      <w:r w:rsidRPr="00C9539E">
        <w:rPr>
          <w:rFonts w:ascii="PragmaticaCTT" w:hAnsi="PragmaticaCTT" w:cs="Calibri"/>
          <w:sz w:val="22"/>
          <w:szCs w:val="22"/>
          <w:lang w:val="uk-UA" w:eastAsia="zh-CN"/>
        </w:rPr>
        <w:t>8. Можливість роботи за сумісництвом поза межами підприємства обумовлюється при прийомі на роботу.</w:t>
      </w:r>
    </w:p>
    <w:p w14:paraId="0555B182" w14:textId="77777777" w:rsidR="00C9539E" w:rsidRPr="00C9539E" w:rsidRDefault="00C9539E" w:rsidP="00C9539E">
      <w:pPr>
        <w:suppressAutoHyphens/>
        <w:jc w:val="both"/>
        <w:rPr>
          <w:sz w:val="24"/>
          <w:szCs w:val="24"/>
          <w:lang w:eastAsia="zh-CN"/>
        </w:rPr>
      </w:pPr>
      <w:r w:rsidRPr="00C9539E">
        <w:rPr>
          <w:rFonts w:ascii="PragmaticaCTT" w:hAnsi="PragmaticaCTT" w:cs="Calibri"/>
          <w:sz w:val="22"/>
          <w:szCs w:val="22"/>
          <w:lang w:val="uk-UA" w:eastAsia="zh-CN"/>
        </w:rPr>
        <w:t>9. При прийнятті на роботу працівників або при переводі їх в установленому порядку на іншу роботу адміністрація зобов'язана:</w:t>
      </w:r>
    </w:p>
    <w:p w14:paraId="43877F73" w14:textId="77777777" w:rsidR="00C9539E" w:rsidRPr="00C9539E" w:rsidRDefault="00C9539E" w:rsidP="00C9539E">
      <w:pPr>
        <w:suppressAutoHyphens/>
        <w:jc w:val="both"/>
        <w:rPr>
          <w:sz w:val="24"/>
          <w:szCs w:val="24"/>
          <w:lang w:eastAsia="zh-CN"/>
        </w:rPr>
      </w:pPr>
      <w:r w:rsidRPr="00C9539E">
        <w:rPr>
          <w:rFonts w:ascii="PragmaticaCTT" w:hAnsi="PragmaticaCTT" w:cs="Calibri"/>
          <w:sz w:val="22"/>
          <w:szCs w:val="22"/>
          <w:lang w:val="uk-UA" w:eastAsia="zh-CN"/>
        </w:rPr>
        <w:t>9.1. Роз'яснити працівнику його права і обов’язки та проінформувати під розписку про умови праці, наявність на робочому місці, де він буде працювати, небезпечних і шкідливих виробничих факторів, які ще не усунуто, та можливі наслідки їх впливу на здоров'я, його права на пільги і компенсації за роботу в таких умовах відповідно до чинного законодавства;</w:t>
      </w:r>
    </w:p>
    <w:p w14:paraId="40313399" w14:textId="77777777" w:rsidR="00C9539E" w:rsidRPr="00C9539E" w:rsidRDefault="00C9539E" w:rsidP="00C9539E">
      <w:pPr>
        <w:suppressAutoHyphens/>
        <w:jc w:val="both"/>
        <w:rPr>
          <w:sz w:val="24"/>
          <w:szCs w:val="24"/>
          <w:lang w:eastAsia="zh-CN"/>
        </w:rPr>
      </w:pPr>
      <w:r w:rsidRPr="00C9539E">
        <w:rPr>
          <w:rFonts w:ascii="PragmaticaCTT" w:hAnsi="PragmaticaCTT" w:cs="Calibri"/>
          <w:sz w:val="22"/>
          <w:szCs w:val="22"/>
          <w:lang w:val="uk-UA" w:eastAsia="zh-CN"/>
        </w:rPr>
        <w:t>9.2. Ознайомити працівника з правилами внутрішнього трудового розпорядку та колективним договором;</w:t>
      </w:r>
    </w:p>
    <w:p w14:paraId="3A953FBC" w14:textId="77777777" w:rsidR="00C9539E" w:rsidRPr="00C9539E" w:rsidRDefault="00C9539E" w:rsidP="00C9539E">
      <w:pPr>
        <w:suppressAutoHyphens/>
        <w:jc w:val="both"/>
        <w:rPr>
          <w:sz w:val="24"/>
          <w:szCs w:val="24"/>
          <w:lang w:eastAsia="zh-CN"/>
        </w:rPr>
      </w:pPr>
      <w:r w:rsidRPr="00C9539E">
        <w:rPr>
          <w:rFonts w:ascii="PragmaticaCTT" w:hAnsi="PragmaticaCTT" w:cs="Calibri"/>
          <w:sz w:val="22"/>
          <w:szCs w:val="22"/>
          <w:lang w:val="uk-UA" w:eastAsia="zh-CN"/>
        </w:rPr>
        <w:t>9.3. Визначити працівникові робоче місце, забезпечити його необхідними для роботи засобами;</w:t>
      </w:r>
    </w:p>
    <w:p w14:paraId="0ABAF042" w14:textId="77777777" w:rsidR="00C9539E" w:rsidRPr="00C9539E" w:rsidRDefault="00C9539E" w:rsidP="00C9539E">
      <w:pPr>
        <w:suppressAutoHyphens/>
        <w:jc w:val="both"/>
        <w:rPr>
          <w:sz w:val="24"/>
          <w:szCs w:val="24"/>
          <w:lang w:eastAsia="zh-CN"/>
        </w:rPr>
      </w:pPr>
      <w:r w:rsidRPr="00C9539E">
        <w:rPr>
          <w:rFonts w:ascii="PragmaticaCTT" w:hAnsi="PragmaticaCTT" w:cs="Calibri"/>
          <w:sz w:val="22"/>
          <w:szCs w:val="22"/>
          <w:lang w:val="uk-UA" w:eastAsia="zh-CN"/>
        </w:rPr>
        <w:t>9.4. Провести інструктаж працівника з охорони праці, виробничої санітарії, гігієни праці і протипожежної безпеки;</w:t>
      </w:r>
    </w:p>
    <w:p w14:paraId="409FC91A" w14:textId="77777777" w:rsidR="00C9539E" w:rsidRPr="00C9539E" w:rsidRDefault="00C9539E" w:rsidP="00C9539E">
      <w:pPr>
        <w:suppressAutoHyphens/>
        <w:jc w:val="both"/>
        <w:rPr>
          <w:sz w:val="24"/>
          <w:szCs w:val="24"/>
          <w:lang w:eastAsia="zh-CN"/>
        </w:rPr>
      </w:pPr>
      <w:r w:rsidRPr="00C9539E">
        <w:rPr>
          <w:rFonts w:ascii="PragmaticaCTT" w:hAnsi="PragmaticaCTT" w:cs="Calibri"/>
          <w:sz w:val="22"/>
          <w:szCs w:val="22"/>
          <w:lang w:val="uk-UA" w:eastAsia="zh-CN"/>
        </w:rPr>
        <w:t>9.5. Ознайомити працівника з дорученою йому роботою, умовами та оплатою праці.</w:t>
      </w:r>
    </w:p>
    <w:p w14:paraId="4CF2BBF8"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ourier New" w:hAnsi="Courier New" w:cs="Courier New"/>
          <w:lang w:val="uk-UA" w:eastAsia="zh-CN"/>
        </w:rPr>
      </w:pPr>
      <w:r w:rsidRPr="00C9539E">
        <w:rPr>
          <w:rFonts w:ascii="PragmaticaCTT" w:hAnsi="PragmaticaCTT" w:cs="Calibri"/>
          <w:sz w:val="22"/>
          <w:szCs w:val="22"/>
          <w:lang w:val="uk-UA" w:eastAsia="zh-CN"/>
        </w:rPr>
        <w:t>10. Припинення трудового договору оформляється наказом директора. Днем звільнення вважається останній день роботи. У день звільнення роботодавець повинен повернути працівникові трудову книжку з внесеним записом про звільнення, виплатити всі належні йому від підприємства суми.</w:t>
      </w:r>
    </w:p>
    <w:p w14:paraId="1721E48D" w14:textId="463655A2" w:rsid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PragmaticaCTT" w:hAnsi="PragmaticaCTT" w:cs="Calibri"/>
          <w:sz w:val="22"/>
          <w:szCs w:val="22"/>
          <w:lang w:val="uk-UA" w:eastAsia="zh-CN"/>
        </w:rPr>
      </w:pPr>
      <w:r w:rsidRPr="00C9539E">
        <w:rPr>
          <w:rFonts w:ascii="PragmaticaCTT" w:hAnsi="PragmaticaCTT" w:cs="Calibri"/>
          <w:sz w:val="22"/>
          <w:szCs w:val="22"/>
          <w:lang w:val="uk-UA" w:eastAsia="zh-CN"/>
        </w:rPr>
        <w:tab/>
      </w:r>
    </w:p>
    <w:p w14:paraId="2D800D9B" w14:textId="2496C069" w:rsidR="007E71C5" w:rsidRDefault="007E71C5"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PragmaticaCTT" w:hAnsi="PragmaticaCTT" w:cs="Calibri"/>
          <w:sz w:val="22"/>
          <w:szCs w:val="22"/>
          <w:lang w:val="uk-UA" w:eastAsia="zh-CN"/>
        </w:rPr>
      </w:pPr>
    </w:p>
    <w:p w14:paraId="46605276" w14:textId="78485C4B" w:rsidR="007E71C5" w:rsidRDefault="007E71C5"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PragmaticaCTT" w:hAnsi="PragmaticaCTT" w:cs="Calibri"/>
          <w:sz w:val="22"/>
          <w:szCs w:val="22"/>
          <w:lang w:val="uk-UA" w:eastAsia="zh-CN"/>
        </w:rPr>
      </w:pPr>
    </w:p>
    <w:p w14:paraId="0B09AAE0" w14:textId="77777777" w:rsidR="007E71C5" w:rsidRPr="00C9539E" w:rsidRDefault="007E71C5"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ourier New" w:hAnsi="Courier New" w:cs="Courier New"/>
          <w:lang w:val="uk-UA" w:eastAsia="zh-CN"/>
        </w:rPr>
      </w:pPr>
    </w:p>
    <w:p w14:paraId="0A49A555"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Courier New" w:hAnsi="Courier New" w:cs="Courier New"/>
          <w:lang w:val="uk-UA" w:eastAsia="zh-CN"/>
        </w:rPr>
      </w:pPr>
      <w:r w:rsidRPr="00C9539E">
        <w:rPr>
          <w:rFonts w:ascii="PragmaticaCTT" w:hAnsi="PragmaticaCTT" w:cs="Calibri"/>
          <w:b/>
          <w:sz w:val="22"/>
          <w:szCs w:val="22"/>
          <w:lang w:val="uk-UA" w:eastAsia="zh-CN"/>
        </w:rPr>
        <w:lastRenderedPageBreak/>
        <w:t>III. Основні обов’язки працівників</w:t>
      </w:r>
    </w:p>
    <w:p w14:paraId="46585285"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PragmaticaCTT" w:hAnsi="PragmaticaCTT" w:cs="Calibri"/>
          <w:b/>
          <w:sz w:val="22"/>
          <w:szCs w:val="22"/>
          <w:lang w:val="uk-UA" w:eastAsia="zh-CN"/>
        </w:rPr>
      </w:pPr>
    </w:p>
    <w:p w14:paraId="45628B56"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ourier New" w:hAnsi="Courier New" w:cs="Courier New"/>
          <w:lang w:val="uk-UA" w:eastAsia="zh-CN"/>
        </w:rPr>
      </w:pPr>
      <w:r w:rsidRPr="00C9539E">
        <w:rPr>
          <w:rFonts w:ascii="PragmaticaCTT" w:hAnsi="PragmaticaCTT" w:cs="Calibri"/>
          <w:sz w:val="22"/>
          <w:szCs w:val="22"/>
          <w:lang w:val="uk-UA" w:eastAsia="zh-CN"/>
        </w:rPr>
        <w:t>1. Працівники повинні виконувати доручену їм роботу особисто  і не  мають права передоручати її виконання іншій особі,  за винятком випадків, передбачених законодавством.</w:t>
      </w:r>
    </w:p>
    <w:p w14:paraId="708845F8"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ourier New" w:hAnsi="Courier New" w:cs="Courier New"/>
          <w:lang w:val="uk-UA" w:eastAsia="zh-CN"/>
        </w:rPr>
      </w:pPr>
      <w:r w:rsidRPr="00C9539E">
        <w:rPr>
          <w:rFonts w:ascii="PragmaticaCTT" w:hAnsi="PragmaticaCTT" w:cs="Calibri"/>
          <w:sz w:val="22"/>
          <w:szCs w:val="22"/>
          <w:lang w:val="uk-UA" w:eastAsia="zh-CN"/>
        </w:rPr>
        <w:t>2. Працівники зобов'язані працювати чесно і сумлінно,  своєчасно і точно виконувати розпорядження прямих і безпосередніх керівників,  додержуватися  трудової  і технологічної дисципліни, дбайливо ставитися до  майна власника, з яким укладено трудовий договір, не розголошувати відомості, які становлять службову чи комерційну таємницю.</w:t>
      </w:r>
      <w:r w:rsidRPr="00C9539E">
        <w:rPr>
          <w:rFonts w:ascii="PragmaticaCTT" w:hAnsi="PragmaticaCTT" w:cs="Calibri"/>
          <w:sz w:val="22"/>
          <w:szCs w:val="22"/>
          <w:lang w:val="uk-UA" w:eastAsia="zh-CN"/>
        </w:rPr>
        <w:tab/>
      </w:r>
    </w:p>
    <w:p w14:paraId="36F1323B"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ourier New" w:hAnsi="Courier New" w:cs="Courier New"/>
          <w:lang w:val="uk-UA" w:eastAsia="zh-CN"/>
        </w:rPr>
      </w:pPr>
      <w:r w:rsidRPr="00C9539E">
        <w:rPr>
          <w:rFonts w:ascii="PragmaticaCTT" w:hAnsi="PragmaticaCTT" w:cs="Calibri"/>
          <w:sz w:val="22"/>
          <w:szCs w:val="22"/>
          <w:lang w:val="uk-UA" w:eastAsia="zh-CN"/>
        </w:rPr>
        <w:t>3. Утримувати своє робоче місце, обладнання і устаткування і передавати його змінному працівнику в порядку, чистоті і налагодженому стані, а також дотримуватися чистоти в приміщеннях і на території підприємства; додержуватися встановленого порядку зберігання матеріальних цінностей і документів.</w:t>
      </w:r>
    </w:p>
    <w:p w14:paraId="5E20D414" w14:textId="77777777" w:rsidR="00C9539E" w:rsidRPr="00C9539E" w:rsidRDefault="00C9539E" w:rsidP="00C9539E">
      <w:pPr>
        <w:suppressAutoHyphens/>
        <w:rPr>
          <w:sz w:val="24"/>
          <w:szCs w:val="24"/>
          <w:lang w:eastAsia="zh-CN"/>
        </w:rPr>
      </w:pPr>
      <w:r w:rsidRPr="00C9539E">
        <w:rPr>
          <w:rFonts w:ascii="PragmaticaCTT" w:hAnsi="PragmaticaCTT" w:cs="Calibri"/>
          <w:sz w:val="22"/>
          <w:szCs w:val="22"/>
          <w:lang w:val="uk-UA" w:eastAsia="zh-CN"/>
        </w:rPr>
        <w:t>4. Усі працівники повинні:</w:t>
      </w:r>
    </w:p>
    <w:p w14:paraId="2C74EA85"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ourier New" w:hAnsi="Courier New" w:cs="Courier New"/>
          <w:lang w:eastAsia="zh-CN"/>
        </w:rPr>
      </w:pPr>
      <w:r w:rsidRPr="00C9539E">
        <w:rPr>
          <w:rFonts w:ascii="PragmaticaCTT" w:eastAsia="PragmaticaCTT" w:hAnsi="PragmaticaCTT" w:cs="PragmaticaCTT"/>
          <w:sz w:val="22"/>
          <w:szCs w:val="22"/>
          <w:lang w:val="uk-UA" w:eastAsia="zh-CN"/>
        </w:rPr>
        <w:t xml:space="preserve">   </w:t>
      </w:r>
      <w:r w:rsidRPr="00C9539E">
        <w:rPr>
          <w:rFonts w:ascii="PragmaticaCTT" w:hAnsi="PragmaticaCTT" w:cs="Calibri"/>
          <w:sz w:val="22"/>
          <w:szCs w:val="22"/>
          <w:lang w:val="uk-UA" w:eastAsia="zh-CN"/>
        </w:rPr>
        <w:t>а) раціонально  та ефективно організовувати свою роботу;</w:t>
      </w:r>
    </w:p>
    <w:p w14:paraId="1C55AF55"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ourier New" w:hAnsi="Courier New" w:cs="Courier New"/>
          <w:lang w:eastAsia="zh-CN"/>
        </w:rPr>
      </w:pPr>
      <w:r w:rsidRPr="00C9539E">
        <w:rPr>
          <w:rFonts w:ascii="PragmaticaCTT" w:eastAsia="PragmaticaCTT" w:hAnsi="PragmaticaCTT" w:cs="PragmaticaCTT"/>
          <w:sz w:val="22"/>
          <w:szCs w:val="22"/>
          <w:lang w:val="uk-UA" w:eastAsia="zh-CN"/>
        </w:rPr>
        <w:t xml:space="preserve">   </w:t>
      </w:r>
      <w:r w:rsidRPr="00C9539E">
        <w:rPr>
          <w:rFonts w:ascii="PragmaticaCTT" w:hAnsi="PragmaticaCTT" w:cs="Calibri"/>
          <w:sz w:val="22"/>
          <w:szCs w:val="22"/>
          <w:lang w:val="uk-UA" w:eastAsia="zh-CN"/>
        </w:rPr>
        <w:t>б) забезпечувати  працездатний  стан  обладнання на робочому місці;</w:t>
      </w:r>
    </w:p>
    <w:p w14:paraId="1E342081"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ourier New" w:hAnsi="Courier New" w:cs="Courier New"/>
          <w:lang w:val="uk-UA" w:eastAsia="zh-CN"/>
        </w:rPr>
      </w:pPr>
      <w:r w:rsidRPr="00C9539E">
        <w:rPr>
          <w:rFonts w:ascii="PragmaticaCTT" w:eastAsia="PragmaticaCTT" w:hAnsi="PragmaticaCTT" w:cs="PragmaticaCTT"/>
          <w:sz w:val="22"/>
          <w:szCs w:val="22"/>
          <w:lang w:val="uk-UA" w:eastAsia="zh-CN"/>
        </w:rPr>
        <w:t xml:space="preserve">    </w:t>
      </w:r>
      <w:r w:rsidRPr="00C9539E">
        <w:rPr>
          <w:rFonts w:ascii="PragmaticaCTT" w:hAnsi="PragmaticaCTT" w:cs="Calibri"/>
          <w:sz w:val="22"/>
          <w:szCs w:val="22"/>
          <w:lang w:val="uk-UA" w:eastAsia="zh-CN"/>
        </w:rPr>
        <w:t>в) сприяти  ефективній діяльності виробничих систем  вищих  рівнів  (дільниці,  відділу,   іншого   підрозділу, підприємства в цілому);</w:t>
      </w:r>
    </w:p>
    <w:p w14:paraId="50CFB96C"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ourier New" w:hAnsi="Courier New" w:cs="Courier New"/>
          <w:lang w:eastAsia="zh-CN"/>
        </w:rPr>
      </w:pPr>
      <w:r w:rsidRPr="00C9539E">
        <w:rPr>
          <w:rFonts w:ascii="PragmaticaCTT" w:eastAsia="PragmaticaCTT" w:hAnsi="PragmaticaCTT" w:cs="PragmaticaCTT"/>
          <w:sz w:val="22"/>
          <w:szCs w:val="22"/>
          <w:lang w:val="uk-UA" w:eastAsia="zh-CN"/>
        </w:rPr>
        <w:t xml:space="preserve">    </w:t>
      </w:r>
      <w:r w:rsidRPr="00C9539E">
        <w:rPr>
          <w:rFonts w:ascii="PragmaticaCTT" w:hAnsi="PragmaticaCTT" w:cs="Calibri"/>
          <w:sz w:val="22"/>
          <w:szCs w:val="22"/>
          <w:lang w:val="uk-UA" w:eastAsia="zh-CN"/>
        </w:rPr>
        <w:t>г) знати і виконувати вимоги нормативних  актів  про  охорону праці і навколишнього середовища,  правила безпечного поводження з устаткуванням,  машинами,  механізмами,   користуватися   засобами колективного та індивідуального захисту;</w:t>
      </w:r>
    </w:p>
    <w:p w14:paraId="4C0945CA"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ourier New" w:hAnsi="Courier New" w:cs="Courier New"/>
          <w:lang w:eastAsia="zh-CN"/>
        </w:rPr>
      </w:pPr>
      <w:r w:rsidRPr="00C9539E">
        <w:rPr>
          <w:rFonts w:ascii="PragmaticaCTT" w:eastAsia="PragmaticaCTT" w:hAnsi="PragmaticaCTT" w:cs="PragmaticaCTT"/>
          <w:sz w:val="22"/>
          <w:szCs w:val="22"/>
          <w:lang w:val="uk-UA" w:eastAsia="zh-CN"/>
        </w:rPr>
        <w:t xml:space="preserve">  </w:t>
      </w:r>
      <w:r w:rsidRPr="00C9539E">
        <w:rPr>
          <w:rFonts w:ascii="PragmaticaCTT" w:hAnsi="PragmaticaCTT" w:cs="Calibri"/>
          <w:sz w:val="22"/>
          <w:szCs w:val="22"/>
          <w:lang w:val="uk-UA" w:eastAsia="zh-CN"/>
        </w:rPr>
        <w:t>д) дотримуватись норм,  методів і прийомів  безпечного  виконання робіт;</w:t>
      </w:r>
    </w:p>
    <w:p w14:paraId="1AC74342"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ourier New" w:hAnsi="Courier New" w:cs="Courier New"/>
          <w:lang w:eastAsia="zh-CN"/>
        </w:rPr>
      </w:pPr>
      <w:r w:rsidRPr="00C9539E">
        <w:rPr>
          <w:rFonts w:ascii="PragmaticaCTT" w:eastAsia="PragmaticaCTT" w:hAnsi="PragmaticaCTT" w:cs="PragmaticaCTT"/>
          <w:sz w:val="22"/>
          <w:szCs w:val="22"/>
          <w:lang w:val="uk-UA" w:eastAsia="zh-CN"/>
        </w:rPr>
        <w:t xml:space="preserve">  </w:t>
      </w:r>
      <w:r w:rsidRPr="00C9539E">
        <w:rPr>
          <w:rFonts w:ascii="PragmaticaCTT" w:hAnsi="PragmaticaCTT" w:cs="Calibri"/>
          <w:sz w:val="22"/>
          <w:szCs w:val="22"/>
          <w:lang w:val="uk-UA" w:eastAsia="zh-CN"/>
        </w:rPr>
        <w:t>е) виконувати заходи для поліпшення умов  праці,  передбачені трудовим   та  колективним  договором  і даними Правилами;</w:t>
      </w:r>
    </w:p>
    <w:p w14:paraId="696BEB87"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ourier New" w:hAnsi="Courier New" w:cs="Courier New"/>
          <w:lang w:val="uk-UA" w:eastAsia="zh-CN"/>
        </w:rPr>
      </w:pPr>
      <w:r w:rsidRPr="00C9539E">
        <w:rPr>
          <w:rFonts w:ascii="PragmaticaCTT" w:eastAsia="PragmaticaCTT" w:hAnsi="PragmaticaCTT" w:cs="PragmaticaCTT"/>
          <w:sz w:val="22"/>
          <w:szCs w:val="22"/>
          <w:lang w:val="uk-UA" w:eastAsia="zh-CN"/>
        </w:rPr>
        <w:t xml:space="preserve">  </w:t>
      </w:r>
      <w:r w:rsidRPr="00C9539E">
        <w:rPr>
          <w:rFonts w:ascii="PragmaticaCTT" w:hAnsi="PragmaticaCTT" w:cs="Calibri"/>
          <w:sz w:val="22"/>
          <w:szCs w:val="22"/>
          <w:lang w:val="uk-UA" w:eastAsia="zh-CN"/>
        </w:rPr>
        <w:t>є) використовувати  в разі необхідності засоби попередження і усунення природних і непередбачених  негативних виробничих    явищ (пожежі, аварії, повені тощо);</w:t>
      </w:r>
    </w:p>
    <w:p w14:paraId="6C378EDB"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ourier New" w:hAnsi="Courier New" w:cs="Courier New"/>
          <w:lang w:eastAsia="zh-CN"/>
        </w:rPr>
      </w:pPr>
      <w:r w:rsidRPr="00C9539E">
        <w:rPr>
          <w:rFonts w:ascii="PragmaticaCTT" w:eastAsia="PragmaticaCTT" w:hAnsi="PragmaticaCTT" w:cs="PragmaticaCTT"/>
          <w:sz w:val="22"/>
          <w:szCs w:val="22"/>
          <w:lang w:val="uk-UA" w:eastAsia="zh-CN"/>
        </w:rPr>
        <w:t xml:space="preserve">  </w:t>
      </w:r>
      <w:r w:rsidRPr="00C9539E">
        <w:rPr>
          <w:rFonts w:ascii="PragmaticaCTT" w:hAnsi="PragmaticaCTT" w:cs="Calibri"/>
          <w:sz w:val="22"/>
          <w:szCs w:val="22"/>
          <w:lang w:val="uk-UA" w:eastAsia="zh-CN"/>
        </w:rPr>
        <w:t>ж) вести себе етично у відношенні до інших працівників та клієнтів підприємства.</w:t>
      </w:r>
    </w:p>
    <w:p w14:paraId="2A704838" w14:textId="77777777" w:rsidR="00C9539E" w:rsidRPr="00C9539E" w:rsidRDefault="00C9539E" w:rsidP="00C9539E">
      <w:pPr>
        <w:suppressAutoHyphens/>
        <w:rPr>
          <w:sz w:val="24"/>
          <w:szCs w:val="24"/>
          <w:lang w:eastAsia="zh-CN"/>
        </w:rPr>
      </w:pPr>
      <w:r w:rsidRPr="00C9539E">
        <w:rPr>
          <w:rFonts w:ascii="PragmaticaCTT" w:hAnsi="PragmaticaCTT" w:cs="Calibri"/>
          <w:sz w:val="22"/>
          <w:szCs w:val="22"/>
          <w:lang w:val="uk-UA" w:eastAsia="zh-CN"/>
        </w:rPr>
        <w:t>5. Працівники повинні знати і застосовувати на практиці знання про:</w:t>
      </w:r>
    </w:p>
    <w:p w14:paraId="308F4C1C"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ourier New" w:hAnsi="Courier New" w:cs="Courier New"/>
          <w:lang w:eastAsia="zh-CN"/>
        </w:rPr>
      </w:pPr>
      <w:r w:rsidRPr="00C9539E">
        <w:rPr>
          <w:rFonts w:ascii="PragmaticaCTT" w:eastAsia="PragmaticaCTT" w:hAnsi="PragmaticaCTT" w:cs="PragmaticaCTT"/>
          <w:sz w:val="22"/>
          <w:szCs w:val="22"/>
          <w:lang w:val="uk-UA" w:eastAsia="zh-CN"/>
        </w:rPr>
        <w:t xml:space="preserve">  </w:t>
      </w:r>
      <w:r w:rsidRPr="00C9539E">
        <w:rPr>
          <w:rFonts w:ascii="PragmaticaCTT" w:hAnsi="PragmaticaCTT" w:cs="Calibri"/>
          <w:sz w:val="22"/>
          <w:szCs w:val="22"/>
          <w:lang w:val="uk-UA" w:eastAsia="zh-CN"/>
        </w:rPr>
        <w:t>а) кращий досвід роботи  за  професією  на  підприємствах,  в установах,  організаціях  даної  та суміжних галузей,  конкуруючих компаній;</w:t>
      </w:r>
    </w:p>
    <w:p w14:paraId="046797C1"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ourier New" w:hAnsi="Courier New" w:cs="Courier New"/>
          <w:lang w:val="uk-UA" w:eastAsia="zh-CN"/>
        </w:rPr>
      </w:pPr>
      <w:r w:rsidRPr="00C9539E">
        <w:rPr>
          <w:rFonts w:ascii="PragmaticaCTT" w:eastAsia="PragmaticaCTT" w:hAnsi="PragmaticaCTT" w:cs="PragmaticaCTT"/>
          <w:sz w:val="22"/>
          <w:szCs w:val="22"/>
          <w:lang w:val="uk-UA" w:eastAsia="zh-CN"/>
        </w:rPr>
        <w:t xml:space="preserve">  </w:t>
      </w:r>
      <w:r w:rsidRPr="00C9539E">
        <w:rPr>
          <w:rFonts w:ascii="PragmaticaCTT" w:hAnsi="PragmaticaCTT" w:cs="Calibri"/>
          <w:sz w:val="22"/>
          <w:szCs w:val="22"/>
          <w:lang w:val="uk-UA" w:eastAsia="zh-CN"/>
        </w:rPr>
        <w:t>б) економічні  досягнення,  необхідні для успішного виконання професійних завдань і обов'язків;</w:t>
      </w:r>
    </w:p>
    <w:p w14:paraId="153588D4"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ourier New" w:hAnsi="Courier New" w:cs="Courier New"/>
          <w:lang w:eastAsia="zh-CN"/>
        </w:rPr>
      </w:pPr>
      <w:r w:rsidRPr="00C9539E">
        <w:rPr>
          <w:rFonts w:ascii="PragmaticaCTT" w:eastAsia="PragmaticaCTT" w:hAnsi="PragmaticaCTT" w:cs="PragmaticaCTT"/>
          <w:sz w:val="22"/>
          <w:szCs w:val="22"/>
          <w:lang w:val="uk-UA" w:eastAsia="zh-CN"/>
        </w:rPr>
        <w:t xml:space="preserve">  </w:t>
      </w:r>
      <w:r w:rsidRPr="00C9539E">
        <w:rPr>
          <w:rFonts w:ascii="PragmaticaCTT" w:hAnsi="PragmaticaCTT" w:cs="Calibri"/>
          <w:sz w:val="22"/>
          <w:szCs w:val="22"/>
          <w:lang w:val="uk-UA" w:eastAsia="zh-CN"/>
        </w:rPr>
        <w:t>в) призначення,  порядок  становлення і перегляду норм праці, тарифних ставок, посадових окладів, розцінок;</w:t>
      </w:r>
    </w:p>
    <w:p w14:paraId="41CEEBF5"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ourier New" w:hAnsi="Courier New" w:cs="Courier New"/>
          <w:lang w:val="uk-UA" w:eastAsia="zh-CN"/>
        </w:rPr>
      </w:pPr>
      <w:r w:rsidRPr="00C9539E">
        <w:rPr>
          <w:rFonts w:ascii="PragmaticaCTT" w:eastAsia="PragmaticaCTT" w:hAnsi="PragmaticaCTT" w:cs="PragmaticaCTT"/>
          <w:sz w:val="22"/>
          <w:szCs w:val="22"/>
          <w:lang w:val="uk-UA" w:eastAsia="zh-CN"/>
        </w:rPr>
        <w:t xml:space="preserve">  </w:t>
      </w:r>
      <w:r w:rsidRPr="00C9539E">
        <w:rPr>
          <w:rFonts w:ascii="PragmaticaCTT" w:hAnsi="PragmaticaCTT" w:cs="Calibri"/>
          <w:sz w:val="22"/>
          <w:szCs w:val="22"/>
          <w:lang w:val="uk-UA" w:eastAsia="zh-CN"/>
        </w:rPr>
        <w:t>г) виробничі   (експлуатаційні, робочі, посадові)   інструкції,   інструкції  з охорони праці,  пожежної безпеки та дані Правила;</w:t>
      </w:r>
    </w:p>
    <w:p w14:paraId="3A3EDFA9"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ourier New" w:hAnsi="Courier New" w:cs="Courier New"/>
          <w:lang w:eastAsia="zh-CN"/>
        </w:rPr>
      </w:pPr>
      <w:r w:rsidRPr="00C9539E">
        <w:rPr>
          <w:rFonts w:ascii="PragmaticaCTT" w:eastAsia="PragmaticaCTT" w:hAnsi="PragmaticaCTT" w:cs="PragmaticaCTT"/>
          <w:sz w:val="22"/>
          <w:szCs w:val="22"/>
          <w:lang w:val="uk-UA" w:eastAsia="zh-CN"/>
        </w:rPr>
        <w:t xml:space="preserve">  </w:t>
      </w:r>
      <w:r w:rsidRPr="00C9539E">
        <w:rPr>
          <w:rFonts w:ascii="PragmaticaCTT" w:hAnsi="PragmaticaCTT" w:cs="Calibri"/>
          <w:sz w:val="22"/>
          <w:szCs w:val="22"/>
          <w:lang w:val="uk-UA" w:eastAsia="zh-CN"/>
        </w:rPr>
        <w:t>ґ) норми ділової поведінки та етики професійних відносин;</w:t>
      </w:r>
    </w:p>
    <w:p w14:paraId="19171F14"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ourier New" w:hAnsi="Courier New" w:cs="Courier New"/>
          <w:lang w:eastAsia="zh-CN"/>
        </w:rPr>
      </w:pPr>
      <w:r w:rsidRPr="00C9539E">
        <w:rPr>
          <w:rFonts w:ascii="PragmaticaCTT" w:eastAsia="PragmaticaCTT" w:hAnsi="PragmaticaCTT" w:cs="PragmaticaCTT"/>
          <w:sz w:val="22"/>
          <w:szCs w:val="22"/>
          <w:lang w:val="uk-UA" w:eastAsia="zh-CN"/>
        </w:rPr>
        <w:t xml:space="preserve">  </w:t>
      </w:r>
      <w:r w:rsidRPr="00C9539E">
        <w:rPr>
          <w:rFonts w:ascii="PragmaticaCTT" w:hAnsi="PragmaticaCTT" w:cs="Calibri"/>
          <w:sz w:val="22"/>
          <w:szCs w:val="22"/>
          <w:lang w:val="uk-UA" w:eastAsia="zh-CN"/>
        </w:rPr>
        <w:t>д) основні положення і порядок підготовки, перепідготовки та підвищення кваліфікації працівників;</w:t>
      </w:r>
    </w:p>
    <w:p w14:paraId="270FFD16"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ourier New" w:hAnsi="Courier New" w:cs="Courier New"/>
          <w:lang w:val="uk-UA" w:eastAsia="zh-CN"/>
        </w:rPr>
      </w:pPr>
      <w:r w:rsidRPr="00C9539E">
        <w:rPr>
          <w:rFonts w:ascii="PragmaticaCTT" w:eastAsia="PragmaticaCTT" w:hAnsi="PragmaticaCTT" w:cs="PragmaticaCTT"/>
          <w:sz w:val="22"/>
          <w:szCs w:val="22"/>
          <w:lang w:val="uk-UA" w:eastAsia="zh-CN"/>
        </w:rPr>
        <w:t xml:space="preserve">  </w:t>
      </w:r>
      <w:r w:rsidRPr="00C9539E">
        <w:rPr>
          <w:rFonts w:ascii="PragmaticaCTT" w:hAnsi="PragmaticaCTT" w:cs="Calibri"/>
          <w:sz w:val="22"/>
          <w:szCs w:val="22"/>
          <w:lang w:val="uk-UA" w:eastAsia="zh-CN"/>
        </w:rPr>
        <w:t>е) застосування Кодексу законів про працю України  та  інших  законодавчих актів,  що регулюють відносити організації праці в Україні .</w:t>
      </w:r>
    </w:p>
    <w:p w14:paraId="2B6CFF06"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ourier New" w:hAnsi="Courier New" w:cs="Courier New"/>
          <w:lang w:eastAsia="zh-CN"/>
        </w:rPr>
      </w:pPr>
      <w:r w:rsidRPr="00C9539E">
        <w:rPr>
          <w:rFonts w:ascii="PragmaticaCTT" w:hAnsi="PragmaticaCTT" w:cs="Calibri"/>
          <w:sz w:val="22"/>
          <w:szCs w:val="22"/>
          <w:lang w:val="uk-UA" w:eastAsia="zh-CN"/>
        </w:rPr>
        <w:t>6. Перелік обов'язків, які виконує кожен працівник за своєю спеціальністю, кваліфікацією чи посадою визначається посадовою (робочою) інструкцією.</w:t>
      </w:r>
    </w:p>
    <w:p w14:paraId="0F804E57" w14:textId="77777777" w:rsidR="00C9539E" w:rsidRPr="00C9539E" w:rsidRDefault="00C9539E" w:rsidP="00C9539E">
      <w:pPr>
        <w:suppressAutoHyphens/>
        <w:rPr>
          <w:rFonts w:ascii="PragmaticaCTT" w:hAnsi="PragmaticaCTT" w:cs="Calibri"/>
          <w:sz w:val="22"/>
          <w:szCs w:val="22"/>
          <w:lang w:val="uk-UA" w:eastAsia="zh-CN"/>
        </w:rPr>
      </w:pPr>
    </w:p>
    <w:p w14:paraId="484A2C2F"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PragmaticaCTT" w:hAnsi="PragmaticaCTT" w:cs="Calibri"/>
          <w:sz w:val="22"/>
          <w:szCs w:val="22"/>
          <w:lang w:val="uk-UA" w:eastAsia="zh-CN"/>
        </w:rPr>
      </w:pPr>
    </w:p>
    <w:p w14:paraId="608DD2FA"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Courier New" w:hAnsi="Courier New" w:cs="Courier New"/>
          <w:lang w:eastAsia="zh-CN"/>
        </w:rPr>
      </w:pPr>
      <w:r w:rsidRPr="00C9539E">
        <w:rPr>
          <w:rFonts w:ascii="PragmaticaCTT" w:hAnsi="PragmaticaCTT" w:cs="Calibri"/>
          <w:b/>
          <w:sz w:val="22"/>
          <w:szCs w:val="22"/>
          <w:lang w:val="uk-UA" w:eastAsia="zh-CN"/>
        </w:rPr>
        <w:t>IV. Основні трудові права працівників</w:t>
      </w:r>
    </w:p>
    <w:p w14:paraId="3BE39ABC"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PragmaticaCTT" w:hAnsi="PragmaticaCTT" w:cs="Calibri"/>
          <w:b/>
          <w:sz w:val="22"/>
          <w:szCs w:val="22"/>
          <w:lang w:val="uk-UA" w:eastAsia="zh-CN"/>
        </w:rPr>
      </w:pPr>
    </w:p>
    <w:p w14:paraId="25B3F6F0"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ourier New" w:hAnsi="Courier New" w:cs="Courier New"/>
          <w:lang w:eastAsia="zh-CN"/>
        </w:rPr>
      </w:pPr>
      <w:r w:rsidRPr="00C9539E">
        <w:rPr>
          <w:rFonts w:ascii="PragmaticaCTT" w:hAnsi="PragmaticaCTT" w:cs="Calibri"/>
          <w:sz w:val="22"/>
          <w:szCs w:val="22"/>
          <w:lang w:val="uk-UA" w:eastAsia="zh-CN"/>
        </w:rPr>
        <w:t>1. Працівники мають право:</w:t>
      </w:r>
    </w:p>
    <w:p w14:paraId="04152A76"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ourier New" w:hAnsi="Courier New" w:cs="Courier New"/>
          <w:lang w:eastAsia="zh-CN"/>
        </w:rPr>
      </w:pPr>
      <w:r w:rsidRPr="00C9539E">
        <w:rPr>
          <w:rFonts w:ascii="PragmaticaCTT" w:eastAsia="PragmaticaCTT" w:hAnsi="PragmaticaCTT" w:cs="PragmaticaCTT"/>
          <w:sz w:val="22"/>
          <w:szCs w:val="22"/>
          <w:lang w:val="uk-UA" w:eastAsia="zh-CN"/>
        </w:rPr>
        <w:t xml:space="preserve">  </w:t>
      </w:r>
      <w:r w:rsidRPr="00C9539E">
        <w:rPr>
          <w:rFonts w:ascii="PragmaticaCTT" w:hAnsi="PragmaticaCTT" w:cs="Calibri"/>
          <w:sz w:val="22"/>
          <w:szCs w:val="22"/>
          <w:lang w:val="uk-UA" w:eastAsia="zh-CN"/>
        </w:rPr>
        <w:t xml:space="preserve">а) на відпочинок відповідно до норм чинного законодавства про обмеження робочого дня та робочого тижня, про щорічні оплачувані відпустки; </w:t>
      </w:r>
    </w:p>
    <w:p w14:paraId="3B0A991B"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ourier New" w:hAnsi="Courier New" w:cs="Courier New"/>
          <w:lang w:eastAsia="zh-CN"/>
        </w:rPr>
      </w:pPr>
      <w:r w:rsidRPr="00C9539E">
        <w:rPr>
          <w:rFonts w:ascii="PragmaticaCTT" w:eastAsia="PragmaticaCTT" w:hAnsi="PragmaticaCTT" w:cs="PragmaticaCTT"/>
          <w:sz w:val="22"/>
          <w:szCs w:val="22"/>
          <w:lang w:val="uk-UA" w:eastAsia="zh-CN"/>
        </w:rPr>
        <w:t xml:space="preserve">  </w:t>
      </w:r>
      <w:r w:rsidRPr="00C9539E">
        <w:rPr>
          <w:rFonts w:ascii="PragmaticaCTT" w:hAnsi="PragmaticaCTT" w:cs="Calibri"/>
          <w:sz w:val="22"/>
          <w:szCs w:val="22"/>
          <w:lang w:val="uk-UA" w:eastAsia="zh-CN"/>
        </w:rPr>
        <w:t>б) на належні, здорові і безпечні умови праці;</w:t>
      </w:r>
    </w:p>
    <w:p w14:paraId="20A0690B"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ourier New" w:hAnsi="Courier New" w:cs="Courier New"/>
          <w:lang w:eastAsia="zh-CN"/>
        </w:rPr>
      </w:pPr>
      <w:r w:rsidRPr="00C9539E">
        <w:rPr>
          <w:rFonts w:ascii="PragmaticaCTT" w:eastAsia="PragmaticaCTT" w:hAnsi="PragmaticaCTT" w:cs="PragmaticaCTT"/>
          <w:sz w:val="22"/>
          <w:szCs w:val="22"/>
          <w:lang w:val="uk-UA" w:eastAsia="zh-CN"/>
        </w:rPr>
        <w:t xml:space="preserve">  </w:t>
      </w:r>
      <w:r w:rsidRPr="00C9539E">
        <w:rPr>
          <w:rFonts w:ascii="PragmaticaCTT" w:hAnsi="PragmaticaCTT" w:cs="Calibri"/>
          <w:sz w:val="22"/>
          <w:szCs w:val="22"/>
          <w:lang w:val="uk-UA" w:eastAsia="zh-CN"/>
        </w:rPr>
        <w:t>в) на своєчасне отримання заробітної плати, не нижчу за визначену законом та колективним договором;</w:t>
      </w:r>
    </w:p>
    <w:p w14:paraId="44EA825E"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ourier New" w:hAnsi="Courier New" w:cs="Courier New"/>
          <w:lang w:eastAsia="zh-CN"/>
        </w:rPr>
      </w:pPr>
      <w:r w:rsidRPr="00C9539E">
        <w:rPr>
          <w:rFonts w:ascii="PragmaticaCTT" w:eastAsia="PragmaticaCTT" w:hAnsi="PragmaticaCTT" w:cs="PragmaticaCTT"/>
          <w:sz w:val="22"/>
          <w:szCs w:val="22"/>
          <w:lang w:val="uk-UA" w:eastAsia="zh-CN"/>
        </w:rPr>
        <w:t xml:space="preserve">  </w:t>
      </w:r>
      <w:r w:rsidRPr="00C9539E">
        <w:rPr>
          <w:rFonts w:ascii="PragmaticaCTT" w:hAnsi="PragmaticaCTT" w:cs="Calibri"/>
          <w:sz w:val="22"/>
          <w:szCs w:val="22"/>
          <w:lang w:eastAsia="zh-CN"/>
        </w:rPr>
        <w:t>г</w:t>
      </w:r>
      <w:r w:rsidRPr="00C9539E">
        <w:rPr>
          <w:rFonts w:ascii="PragmaticaCTT" w:hAnsi="PragmaticaCTT" w:cs="Calibri"/>
          <w:sz w:val="22"/>
          <w:szCs w:val="22"/>
          <w:lang w:val="uk-UA" w:eastAsia="zh-CN"/>
        </w:rPr>
        <w:t>) на вирішення колективних, індивідуальних трудових спорів у встановленому законодавством порядку;</w:t>
      </w:r>
    </w:p>
    <w:p w14:paraId="739832E7" w14:textId="0CED1025" w:rsid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PragmaticaCTT" w:hAnsi="PragmaticaCTT" w:cs="Calibri"/>
          <w:sz w:val="22"/>
          <w:szCs w:val="22"/>
          <w:lang w:val="uk-UA" w:eastAsia="zh-CN"/>
        </w:rPr>
      </w:pPr>
      <w:r w:rsidRPr="00C9539E">
        <w:rPr>
          <w:rFonts w:ascii="PragmaticaCTT" w:eastAsia="PragmaticaCTT" w:hAnsi="PragmaticaCTT" w:cs="PragmaticaCTT"/>
          <w:sz w:val="22"/>
          <w:szCs w:val="22"/>
          <w:lang w:val="uk-UA" w:eastAsia="zh-CN"/>
        </w:rPr>
        <w:t xml:space="preserve">  </w:t>
      </w:r>
      <w:r w:rsidRPr="00C9539E">
        <w:rPr>
          <w:rFonts w:ascii="PragmaticaCTT" w:hAnsi="PragmaticaCTT" w:cs="Calibri"/>
          <w:sz w:val="22"/>
          <w:szCs w:val="22"/>
          <w:lang w:val="uk-UA" w:eastAsia="zh-CN"/>
        </w:rPr>
        <w:t>д) на матеріальне забезпечення в порядку соціального страхування в старості, а також у разі хвороби, повної або часткової втрати працездатності.</w:t>
      </w:r>
    </w:p>
    <w:p w14:paraId="7D911AD4" w14:textId="77777777" w:rsidR="007E71C5" w:rsidRPr="00C9539E" w:rsidRDefault="007E71C5"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ourier New" w:hAnsi="Courier New" w:cs="Courier New"/>
          <w:lang w:eastAsia="zh-CN"/>
        </w:rPr>
      </w:pPr>
    </w:p>
    <w:p w14:paraId="30E5B132"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ourier New" w:hAnsi="Courier New" w:cs="Courier New"/>
          <w:lang w:eastAsia="zh-CN"/>
        </w:rPr>
      </w:pPr>
      <w:r w:rsidRPr="00C9539E">
        <w:rPr>
          <w:rFonts w:ascii="PragmaticaCTT" w:eastAsia="PragmaticaCTT" w:hAnsi="PragmaticaCTT" w:cs="PragmaticaCTT"/>
          <w:sz w:val="22"/>
          <w:szCs w:val="22"/>
          <w:lang w:val="uk-UA" w:eastAsia="zh-CN"/>
        </w:rPr>
        <w:lastRenderedPageBreak/>
        <w:t xml:space="preserve">      </w:t>
      </w:r>
      <w:r w:rsidRPr="00C9539E">
        <w:rPr>
          <w:rFonts w:ascii="PragmaticaCTT" w:hAnsi="PragmaticaCTT" w:cs="Calibri"/>
          <w:sz w:val="22"/>
          <w:szCs w:val="22"/>
          <w:lang w:val="uk-UA" w:eastAsia="zh-CN"/>
        </w:rPr>
        <w:t xml:space="preserve">Перелічені права працівників не є вичерпними і наявність інших прав передбачається посадовими (робочими) інструкціями та чинним законодавством. </w:t>
      </w:r>
      <w:r w:rsidRPr="00C9539E">
        <w:rPr>
          <w:rFonts w:ascii="PragmaticaCTT" w:hAnsi="PragmaticaCTT" w:cs="Calibri"/>
          <w:bCs/>
          <w:sz w:val="22"/>
          <w:szCs w:val="22"/>
          <w:lang w:val="uk-UA" w:eastAsia="zh-CN"/>
        </w:rPr>
        <w:t xml:space="preserve"> Кожному працівникові гарантується право знати свої права та обов’язки.</w:t>
      </w:r>
    </w:p>
    <w:p w14:paraId="76CB8694" w14:textId="77777777" w:rsidR="00C9539E" w:rsidRPr="00C9539E" w:rsidRDefault="00C9539E" w:rsidP="00C9539E">
      <w:pPr>
        <w:suppressAutoHyphens/>
        <w:ind w:right="57"/>
        <w:rPr>
          <w:sz w:val="24"/>
          <w:szCs w:val="24"/>
          <w:lang w:eastAsia="zh-CN"/>
        </w:rPr>
      </w:pPr>
      <w:r w:rsidRPr="00C9539E">
        <w:rPr>
          <w:rFonts w:ascii="PragmaticaCTT" w:eastAsia="PragmaticaCTT" w:hAnsi="PragmaticaCTT" w:cs="PragmaticaCTT"/>
          <w:bCs/>
          <w:sz w:val="22"/>
          <w:szCs w:val="22"/>
          <w:lang w:val="uk-UA" w:eastAsia="zh-CN"/>
        </w:rPr>
        <w:t xml:space="preserve">   </w:t>
      </w:r>
      <w:r w:rsidRPr="00C9539E">
        <w:rPr>
          <w:rFonts w:ascii="PragmaticaCTT" w:hAnsi="PragmaticaCTT" w:cs="Calibri"/>
          <w:bCs/>
          <w:sz w:val="22"/>
          <w:szCs w:val="22"/>
          <w:lang w:val="uk-UA" w:eastAsia="zh-CN"/>
        </w:rPr>
        <w:t>Закони та інші нормативно-правові акти, що визначають права та обов’язки працівників, доводяться до їх відома в установленому порядку.</w:t>
      </w:r>
    </w:p>
    <w:p w14:paraId="78F6DD8A"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ourier New" w:hAnsi="Courier New" w:cs="Courier New"/>
          <w:lang w:eastAsia="zh-CN"/>
        </w:rPr>
      </w:pPr>
      <w:r w:rsidRPr="00C9539E">
        <w:rPr>
          <w:rFonts w:ascii="PragmaticaCTT" w:eastAsia="PragmaticaCTT" w:hAnsi="PragmaticaCTT" w:cs="PragmaticaCTT"/>
          <w:sz w:val="22"/>
          <w:szCs w:val="22"/>
          <w:lang w:val="uk-UA" w:eastAsia="zh-CN"/>
        </w:rPr>
        <w:t xml:space="preserve"> </w:t>
      </w:r>
    </w:p>
    <w:p w14:paraId="319DE80D"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PragmaticaCTT" w:hAnsi="PragmaticaCTT" w:cs="Calibri"/>
          <w:sz w:val="22"/>
          <w:szCs w:val="22"/>
          <w:lang w:val="uk-UA" w:eastAsia="zh-CN"/>
        </w:rPr>
      </w:pPr>
    </w:p>
    <w:p w14:paraId="11DC0A60"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Courier New" w:hAnsi="Courier New" w:cs="Courier New"/>
          <w:lang w:val="uk-UA" w:eastAsia="zh-CN"/>
        </w:rPr>
      </w:pPr>
      <w:r w:rsidRPr="00C9539E">
        <w:rPr>
          <w:rFonts w:ascii="PragmaticaCTT" w:hAnsi="PragmaticaCTT" w:cs="Calibri"/>
          <w:b/>
          <w:sz w:val="22"/>
          <w:szCs w:val="22"/>
          <w:lang w:val="uk-UA" w:eastAsia="zh-CN"/>
        </w:rPr>
        <w:t>V. Основні обов’язки адміністрації підприємства</w:t>
      </w:r>
    </w:p>
    <w:p w14:paraId="4186BB93"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PragmaticaCTT" w:hAnsi="PragmaticaCTT" w:cs="Calibri"/>
          <w:b/>
          <w:sz w:val="22"/>
          <w:szCs w:val="22"/>
          <w:lang w:val="uk-UA" w:eastAsia="zh-CN"/>
        </w:rPr>
      </w:pPr>
    </w:p>
    <w:p w14:paraId="68D6C0CE"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ourier New" w:hAnsi="Courier New" w:cs="Courier New"/>
          <w:lang w:val="uk-UA" w:eastAsia="zh-CN"/>
        </w:rPr>
      </w:pPr>
      <w:r w:rsidRPr="00C9539E">
        <w:rPr>
          <w:rFonts w:ascii="PragmaticaCTT" w:hAnsi="PragmaticaCTT" w:cs="Calibri"/>
          <w:sz w:val="22"/>
          <w:szCs w:val="22"/>
          <w:lang w:val="uk-UA" w:eastAsia="zh-CN"/>
        </w:rPr>
        <w:t>1. Адміністрація підприємства  повинна  правильно організувати працю працівників,  створювати  умови  для  зростання продуктивності  праці, забезпечувати трудову і виробничу дисципліну, неухильно дотримуватись законодавства про працю і правил охорони праці, уважно ставитися до потреб і запитів працівників.</w:t>
      </w:r>
    </w:p>
    <w:p w14:paraId="11AF86D7"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ourier New" w:hAnsi="Courier New" w:cs="Courier New"/>
          <w:lang w:val="uk-UA" w:eastAsia="zh-CN"/>
        </w:rPr>
      </w:pPr>
      <w:r w:rsidRPr="00C9539E">
        <w:rPr>
          <w:rFonts w:ascii="PragmaticaCTT" w:hAnsi="PragmaticaCTT" w:cs="Calibri"/>
          <w:sz w:val="22"/>
          <w:szCs w:val="22"/>
          <w:lang w:val="uk-UA" w:eastAsia="zh-CN"/>
        </w:rPr>
        <w:t>2. Забезпечувати чітке виконання трудової і виробничої дисципліни, постійно здійснювати організаційну, економічну і виховну роботу, направлену на їх укріплення, усунення втрати робочого часу, раціональне використання трудових ресурсів, формування стійких трудових колективів; приймати вживати заходи щодо реагування до порушників трудової дисципліни.</w:t>
      </w:r>
    </w:p>
    <w:p w14:paraId="15D49E14"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ourier New" w:hAnsi="Courier New" w:cs="Courier New"/>
          <w:lang w:val="uk-UA" w:eastAsia="zh-CN"/>
        </w:rPr>
      </w:pPr>
      <w:r w:rsidRPr="00C9539E">
        <w:rPr>
          <w:rFonts w:ascii="PragmaticaCTT" w:hAnsi="PragmaticaCTT" w:cs="Calibri"/>
          <w:sz w:val="22"/>
          <w:szCs w:val="22"/>
          <w:lang w:val="uk-UA" w:eastAsia="zh-CN"/>
        </w:rPr>
        <w:t>3. Постійно контролювати знання і виконання працівниками  вимог</w:t>
      </w:r>
      <w:r w:rsidRPr="00C9539E">
        <w:rPr>
          <w:rFonts w:ascii="Courier New" w:hAnsi="Courier New" w:cs="Courier New"/>
          <w:lang w:val="uk-UA" w:eastAsia="zh-CN"/>
        </w:rPr>
        <w:t xml:space="preserve"> </w:t>
      </w:r>
      <w:r w:rsidRPr="00C9539E">
        <w:rPr>
          <w:rFonts w:ascii="PragmaticaCTT" w:hAnsi="PragmaticaCTT" w:cs="Calibri"/>
          <w:sz w:val="22"/>
          <w:szCs w:val="22"/>
          <w:lang w:val="uk-UA" w:eastAsia="zh-CN"/>
        </w:rPr>
        <w:t>нормативно-правових актів з охорони праці, виробничої санітарії, гігієни праці, протипожежної безпеки.</w:t>
      </w:r>
    </w:p>
    <w:p w14:paraId="18C1330B" w14:textId="77777777" w:rsidR="00C9539E" w:rsidRPr="00C9539E" w:rsidRDefault="00C9539E" w:rsidP="00C9539E">
      <w:pPr>
        <w:suppressAutoHyphens/>
        <w:rPr>
          <w:sz w:val="24"/>
          <w:szCs w:val="24"/>
          <w:lang w:eastAsia="zh-CN"/>
        </w:rPr>
      </w:pPr>
      <w:r w:rsidRPr="00C9539E">
        <w:rPr>
          <w:rFonts w:ascii="PragmaticaCTT" w:hAnsi="PragmaticaCTT" w:cs="Calibri"/>
          <w:sz w:val="22"/>
          <w:szCs w:val="22"/>
          <w:lang w:val="uk-UA" w:eastAsia="zh-CN"/>
        </w:rPr>
        <w:t>4. Адміністрація зобов’язана:</w:t>
      </w:r>
    </w:p>
    <w:p w14:paraId="46CFF54D"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ourier New" w:hAnsi="Courier New" w:cs="Courier New"/>
          <w:lang w:eastAsia="zh-CN"/>
        </w:rPr>
      </w:pPr>
      <w:r w:rsidRPr="00C9539E">
        <w:rPr>
          <w:rFonts w:ascii="PragmaticaCTT" w:eastAsia="PragmaticaCTT" w:hAnsi="PragmaticaCTT" w:cs="PragmaticaCTT"/>
          <w:sz w:val="22"/>
          <w:szCs w:val="22"/>
          <w:lang w:val="uk-UA" w:eastAsia="zh-CN"/>
        </w:rPr>
        <w:t xml:space="preserve">     </w:t>
      </w:r>
      <w:r w:rsidRPr="00C9539E">
        <w:rPr>
          <w:rFonts w:ascii="PragmaticaCTT" w:hAnsi="PragmaticaCTT" w:cs="Calibri"/>
          <w:sz w:val="22"/>
          <w:szCs w:val="22"/>
          <w:lang w:val="uk-UA" w:eastAsia="zh-CN"/>
        </w:rPr>
        <w:t>а)</w:t>
      </w:r>
      <w:r w:rsidRPr="00C9539E">
        <w:rPr>
          <w:rFonts w:ascii="PragmaticaCTT" w:hAnsi="PragmaticaCTT" w:cs="Calibri"/>
          <w:bCs/>
          <w:sz w:val="22"/>
          <w:szCs w:val="22"/>
          <w:lang w:val="uk-UA" w:eastAsia="zh-CN"/>
        </w:rPr>
        <w:t xml:space="preserve"> ознайомити працівника з правилами внутрішнього трудового розпорядку та колективним договором</w:t>
      </w:r>
      <w:r w:rsidRPr="00C9539E">
        <w:rPr>
          <w:rFonts w:ascii="PragmaticaCTT" w:hAnsi="PragmaticaCTT" w:cs="Calibri"/>
          <w:sz w:val="22"/>
          <w:szCs w:val="22"/>
          <w:lang w:val="uk-UA" w:eastAsia="zh-CN"/>
        </w:rPr>
        <w:t>;</w:t>
      </w:r>
    </w:p>
    <w:p w14:paraId="33026FAD"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ourier New" w:hAnsi="Courier New" w:cs="Courier New"/>
          <w:lang w:eastAsia="zh-CN"/>
        </w:rPr>
      </w:pPr>
      <w:r w:rsidRPr="00C9539E">
        <w:rPr>
          <w:rFonts w:ascii="PragmaticaCTT" w:eastAsia="PragmaticaCTT" w:hAnsi="PragmaticaCTT" w:cs="PragmaticaCTT"/>
          <w:sz w:val="22"/>
          <w:szCs w:val="22"/>
          <w:lang w:val="uk-UA" w:eastAsia="zh-CN"/>
        </w:rPr>
        <w:t xml:space="preserve">     </w:t>
      </w:r>
      <w:r w:rsidRPr="00C9539E">
        <w:rPr>
          <w:rFonts w:ascii="PragmaticaCTT" w:hAnsi="PragmaticaCTT" w:cs="Calibri"/>
          <w:sz w:val="22"/>
          <w:szCs w:val="22"/>
          <w:lang w:val="uk-UA" w:eastAsia="zh-CN"/>
        </w:rPr>
        <w:t>б)</w:t>
      </w:r>
      <w:r w:rsidRPr="00C9539E">
        <w:rPr>
          <w:rFonts w:ascii="PragmaticaCTT" w:hAnsi="PragmaticaCTT" w:cs="Calibri"/>
          <w:bCs/>
          <w:sz w:val="22"/>
          <w:szCs w:val="22"/>
          <w:lang w:val="uk-UA" w:eastAsia="zh-CN"/>
        </w:rPr>
        <w:t xml:space="preserve"> забезпечити працівникові робоче місце та надати роботу за умовами трудового договору</w:t>
      </w:r>
      <w:r w:rsidRPr="00C9539E">
        <w:rPr>
          <w:rFonts w:ascii="PragmaticaCTT" w:hAnsi="PragmaticaCTT" w:cs="Calibri"/>
          <w:sz w:val="22"/>
          <w:szCs w:val="22"/>
          <w:lang w:val="uk-UA" w:eastAsia="zh-CN"/>
        </w:rPr>
        <w:t>;</w:t>
      </w:r>
    </w:p>
    <w:p w14:paraId="7F831E7B"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ourier New" w:hAnsi="Courier New" w:cs="Courier New"/>
          <w:lang w:eastAsia="zh-CN"/>
        </w:rPr>
      </w:pPr>
      <w:r w:rsidRPr="00C9539E">
        <w:rPr>
          <w:rFonts w:ascii="PragmaticaCTT" w:eastAsia="PragmaticaCTT" w:hAnsi="PragmaticaCTT" w:cs="PragmaticaCTT"/>
          <w:sz w:val="22"/>
          <w:szCs w:val="22"/>
          <w:lang w:val="uk-UA" w:eastAsia="zh-CN"/>
        </w:rPr>
        <w:t xml:space="preserve">      </w:t>
      </w:r>
      <w:r w:rsidRPr="00C9539E">
        <w:rPr>
          <w:rFonts w:ascii="PragmaticaCTT" w:hAnsi="PragmaticaCTT" w:cs="Calibri"/>
          <w:sz w:val="22"/>
          <w:szCs w:val="22"/>
          <w:lang w:val="uk-UA" w:eastAsia="zh-CN"/>
        </w:rPr>
        <w:t>в)</w:t>
      </w:r>
      <w:r w:rsidRPr="00C9539E">
        <w:rPr>
          <w:rFonts w:ascii="PragmaticaCTT" w:hAnsi="PragmaticaCTT" w:cs="Calibri"/>
          <w:bCs/>
          <w:sz w:val="22"/>
          <w:szCs w:val="22"/>
          <w:lang w:val="uk-UA" w:eastAsia="zh-CN"/>
        </w:rPr>
        <w:t xml:space="preserve"> забезпечити робоче місце відповідними матеріальними та енергетичними ресурсами, інструментом і приладдям, а працівника –– спецодягом, спецвзуттям та засобами індивідуального захисту відповідно до нормативно-правових актів</w:t>
      </w:r>
      <w:r w:rsidRPr="00C9539E">
        <w:rPr>
          <w:rFonts w:ascii="PragmaticaCTT" w:hAnsi="PragmaticaCTT" w:cs="Calibri"/>
          <w:sz w:val="22"/>
          <w:szCs w:val="22"/>
          <w:lang w:val="uk-UA" w:eastAsia="zh-CN"/>
        </w:rPr>
        <w:t xml:space="preserve"> ;</w:t>
      </w:r>
    </w:p>
    <w:p w14:paraId="64353E55"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ourier New" w:hAnsi="Courier New" w:cs="Courier New"/>
          <w:lang w:eastAsia="zh-CN"/>
        </w:rPr>
      </w:pPr>
      <w:r w:rsidRPr="00C9539E">
        <w:rPr>
          <w:rFonts w:ascii="PragmaticaCTT" w:eastAsia="PragmaticaCTT" w:hAnsi="PragmaticaCTT" w:cs="PragmaticaCTT"/>
          <w:sz w:val="22"/>
          <w:szCs w:val="22"/>
          <w:lang w:val="uk-UA" w:eastAsia="zh-CN"/>
        </w:rPr>
        <w:t xml:space="preserve">     </w:t>
      </w:r>
      <w:r w:rsidRPr="00C9539E">
        <w:rPr>
          <w:rFonts w:ascii="PragmaticaCTT" w:hAnsi="PragmaticaCTT" w:cs="Calibri"/>
          <w:sz w:val="22"/>
          <w:szCs w:val="22"/>
          <w:lang w:val="uk-UA" w:eastAsia="zh-CN"/>
        </w:rPr>
        <w:t>г) стежити   за   дотриманням   вимог   посадових   (робочих) інструкцій;</w:t>
      </w:r>
    </w:p>
    <w:p w14:paraId="69A52136"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ourier New" w:hAnsi="Courier New" w:cs="Courier New"/>
          <w:lang w:eastAsia="zh-CN"/>
        </w:rPr>
      </w:pPr>
      <w:r w:rsidRPr="00C9539E">
        <w:rPr>
          <w:rFonts w:ascii="PragmaticaCTT" w:eastAsia="PragmaticaCTT" w:hAnsi="PragmaticaCTT" w:cs="PragmaticaCTT"/>
          <w:sz w:val="22"/>
          <w:szCs w:val="22"/>
          <w:lang w:val="uk-UA" w:eastAsia="zh-CN"/>
        </w:rPr>
        <w:t xml:space="preserve">     </w:t>
      </w:r>
      <w:r w:rsidRPr="00C9539E">
        <w:rPr>
          <w:rFonts w:ascii="PragmaticaCTT" w:hAnsi="PragmaticaCTT" w:cs="Calibri"/>
          <w:sz w:val="22"/>
          <w:szCs w:val="22"/>
          <w:lang w:val="uk-UA" w:eastAsia="zh-CN"/>
        </w:rPr>
        <w:t>ґ)</w:t>
      </w:r>
      <w:r w:rsidRPr="00C9539E">
        <w:rPr>
          <w:rFonts w:ascii="PragmaticaCTT" w:hAnsi="PragmaticaCTT" w:cs="Calibri"/>
          <w:bCs/>
          <w:sz w:val="22"/>
          <w:szCs w:val="22"/>
          <w:lang w:val="uk-UA" w:eastAsia="zh-CN"/>
        </w:rPr>
        <w:t xml:space="preserve"> вживати необхідних заходів для профілактики виробничого травматизму, професійних та інших захворювань працівників</w:t>
      </w:r>
      <w:r w:rsidRPr="00C9539E">
        <w:rPr>
          <w:rFonts w:ascii="PragmaticaCTT" w:hAnsi="PragmaticaCTT" w:cs="Calibri"/>
          <w:sz w:val="22"/>
          <w:szCs w:val="22"/>
          <w:lang w:val="uk-UA" w:eastAsia="zh-CN"/>
        </w:rPr>
        <w:t>;</w:t>
      </w:r>
    </w:p>
    <w:p w14:paraId="7EF808C1"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ourier New" w:hAnsi="Courier New" w:cs="Courier New"/>
          <w:lang w:eastAsia="zh-CN"/>
        </w:rPr>
      </w:pPr>
      <w:r w:rsidRPr="00C9539E">
        <w:rPr>
          <w:rFonts w:ascii="PragmaticaCTT" w:eastAsia="PragmaticaCTT" w:hAnsi="PragmaticaCTT" w:cs="PragmaticaCTT"/>
          <w:sz w:val="22"/>
          <w:szCs w:val="22"/>
          <w:lang w:val="uk-UA" w:eastAsia="zh-CN"/>
        </w:rPr>
        <w:t xml:space="preserve">     </w:t>
      </w:r>
      <w:r w:rsidRPr="00C9539E">
        <w:rPr>
          <w:rFonts w:ascii="PragmaticaCTT" w:hAnsi="PragmaticaCTT" w:cs="Calibri"/>
          <w:sz w:val="22"/>
          <w:szCs w:val="22"/>
          <w:lang w:val="uk-UA" w:eastAsia="zh-CN"/>
        </w:rPr>
        <w:t xml:space="preserve">д) </w:t>
      </w:r>
      <w:r w:rsidRPr="00C9539E">
        <w:rPr>
          <w:rFonts w:ascii="PragmaticaCTT" w:hAnsi="PragmaticaCTT" w:cs="Calibri"/>
          <w:bCs/>
          <w:sz w:val="22"/>
          <w:szCs w:val="22"/>
          <w:lang w:val="uk-UA" w:eastAsia="zh-CN"/>
        </w:rPr>
        <w:t>у зв’язку зі шкідливими умовами праці у випадках, передбачених законодавством, вчасно надавати пільги та компенсації  згідно атестації робочих місць</w:t>
      </w:r>
      <w:r w:rsidRPr="00C9539E">
        <w:rPr>
          <w:rFonts w:ascii="PragmaticaCTT" w:hAnsi="PragmaticaCTT"/>
          <w:sz w:val="22"/>
          <w:szCs w:val="22"/>
          <w:lang w:val="uk-UA" w:eastAsia="zh-CN"/>
        </w:rPr>
        <w:t>;</w:t>
      </w:r>
    </w:p>
    <w:p w14:paraId="0C74C2C9"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ourier New" w:hAnsi="Courier New" w:cs="Courier New"/>
          <w:lang w:val="uk-UA" w:eastAsia="zh-CN"/>
        </w:rPr>
      </w:pPr>
      <w:r w:rsidRPr="00C9539E">
        <w:rPr>
          <w:rFonts w:ascii="PragmaticaCTT" w:eastAsia="PragmaticaCTT" w:hAnsi="PragmaticaCTT" w:cs="PragmaticaCTT"/>
          <w:sz w:val="22"/>
          <w:szCs w:val="22"/>
          <w:lang w:val="uk-UA" w:eastAsia="zh-CN"/>
        </w:rPr>
        <w:t xml:space="preserve">     </w:t>
      </w:r>
      <w:r w:rsidRPr="00C9539E">
        <w:rPr>
          <w:rFonts w:ascii="PragmaticaCTT" w:hAnsi="PragmaticaCTT" w:cs="Calibri"/>
          <w:sz w:val="22"/>
          <w:szCs w:val="22"/>
          <w:lang w:val="uk-UA" w:eastAsia="zh-CN"/>
        </w:rPr>
        <w:t>е) удосконалювати    форми   винагород   та   заохочення працівників відповідно  до  їх  професійних  та  ділових  якостей, складності  та  умов праці,  результатів господарської діяльності підприємств ;</w:t>
      </w:r>
    </w:p>
    <w:p w14:paraId="7661576F"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ourier New" w:hAnsi="Courier New" w:cs="Courier New"/>
          <w:lang w:eastAsia="zh-CN"/>
        </w:rPr>
      </w:pPr>
      <w:r w:rsidRPr="00C9539E">
        <w:rPr>
          <w:rFonts w:ascii="PragmaticaCTT" w:eastAsia="PragmaticaCTT" w:hAnsi="PragmaticaCTT" w:cs="PragmaticaCTT"/>
          <w:sz w:val="22"/>
          <w:szCs w:val="22"/>
          <w:lang w:val="uk-UA" w:eastAsia="zh-CN"/>
        </w:rPr>
        <w:t xml:space="preserve">     </w:t>
      </w:r>
      <w:r w:rsidRPr="00C9539E">
        <w:rPr>
          <w:rFonts w:ascii="PragmaticaCTT" w:hAnsi="PragmaticaCTT" w:cs="Calibri"/>
          <w:sz w:val="22"/>
          <w:szCs w:val="22"/>
          <w:lang w:val="uk-UA" w:eastAsia="zh-CN"/>
        </w:rPr>
        <w:t>є)</w:t>
      </w:r>
      <w:r w:rsidRPr="00C9539E">
        <w:rPr>
          <w:rFonts w:ascii="PragmaticaCTT" w:hAnsi="PragmaticaCTT" w:cs="Calibri"/>
          <w:bCs/>
          <w:sz w:val="22"/>
          <w:szCs w:val="22"/>
          <w:lang w:val="uk-UA" w:eastAsia="zh-CN"/>
        </w:rPr>
        <w:t xml:space="preserve"> контролювати дотримання працівниками трудової дисципліни</w:t>
      </w:r>
      <w:r w:rsidRPr="00C9539E">
        <w:rPr>
          <w:rFonts w:ascii="PragmaticaCTT" w:hAnsi="PragmaticaCTT" w:cs="Calibri"/>
          <w:sz w:val="22"/>
          <w:szCs w:val="22"/>
          <w:lang w:val="uk-UA" w:eastAsia="zh-CN"/>
        </w:rPr>
        <w:t>;</w:t>
      </w:r>
    </w:p>
    <w:p w14:paraId="0F6422EE"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ourier New" w:hAnsi="Courier New" w:cs="Courier New"/>
          <w:lang w:eastAsia="zh-CN"/>
        </w:rPr>
      </w:pPr>
      <w:r w:rsidRPr="00C9539E">
        <w:rPr>
          <w:rFonts w:ascii="PragmaticaCTT" w:eastAsia="PragmaticaCTT" w:hAnsi="PragmaticaCTT" w:cs="PragmaticaCTT"/>
          <w:sz w:val="22"/>
          <w:szCs w:val="22"/>
          <w:lang w:val="uk-UA" w:eastAsia="zh-CN"/>
        </w:rPr>
        <w:t xml:space="preserve">     </w:t>
      </w:r>
      <w:r w:rsidRPr="00C9539E">
        <w:rPr>
          <w:rFonts w:ascii="PragmaticaCTT" w:hAnsi="PragmaticaCTT" w:cs="Calibri"/>
          <w:sz w:val="22"/>
          <w:szCs w:val="22"/>
          <w:lang w:val="uk-UA" w:eastAsia="zh-CN"/>
        </w:rPr>
        <w:t xml:space="preserve">ж) </w:t>
      </w:r>
      <w:r w:rsidRPr="00C9539E">
        <w:rPr>
          <w:rFonts w:ascii="PragmaticaCTT" w:hAnsi="PragmaticaCTT" w:cs="Calibri"/>
          <w:bCs/>
          <w:sz w:val="22"/>
          <w:szCs w:val="22"/>
          <w:lang w:val="uk-UA" w:eastAsia="zh-CN"/>
        </w:rPr>
        <w:t xml:space="preserve">організовувати облік робочого часу і </w:t>
      </w:r>
      <w:proofErr w:type="spellStart"/>
      <w:r w:rsidRPr="00C9539E">
        <w:rPr>
          <w:rFonts w:ascii="PragmaticaCTT" w:hAnsi="PragmaticaCTT" w:cs="Calibri"/>
          <w:bCs/>
          <w:sz w:val="22"/>
          <w:szCs w:val="22"/>
          <w:lang w:val="uk-UA" w:eastAsia="zh-CN"/>
        </w:rPr>
        <w:t>табелювання</w:t>
      </w:r>
      <w:proofErr w:type="spellEnd"/>
      <w:r w:rsidRPr="00C9539E">
        <w:rPr>
          <w:rFonts w:ascii="PragmaticaCTT" w:hAnsi="PragmaticaCTT" w:cs="Calibri"/>
          <w:bCs/>
          <w:sz w:val="22"/>
          <w:szCs w:val="22"/>
          <w:lang w:val="uk-UA" w:eastAsia="zh-CN"/>
        </w:rPr>
        <w:t xml:space="preserve"> працівників</w:t>
      </w:r>
      <w:r w:rsidRPr="00C9539E">
        <w:rPr>
          <w:rFonts w:ascii="PragmaticaCTT" w:hAnsi="PragmaticaCTT" w:cs="Calibri"/>
          <w:sz w:val="22"/>
          <w:szCs w:val="22"/>
          <w:lang w:val="uk-UA" w:eastAsia="zh-CN"/>
        </w:rPr>
        <w:t>;</w:t>
      </w:r>
    </w:p>
    <w:p w14:paraId="0F9CC3A1"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ourier New" w:hAnsi="Courier New" w:cs="Courier New"/>
          <w:lang w:eastAsia="zh-CN"/>
        </w:rPr>
      </w:pPr>
      <w:r w:rsidRPr="00C9539E">
        <w:rPr>
          <w:rFonts w:ascii="PragmaticaCTT" w:eastAsia="PragmaticaCTT" w:hAnsi="PragmaticaCTT" w:cs="PragmaticaCTT"/>
          <w:sz w:val="22"/>
          <w:szCs w:val="22"/>
          <w:lang w:val="uk-UA" w:eastAsia="zh-CN"/>
        </w:rPr>
        <w:t xml:space="preserve">     </w:t>
      </w:r>
      <w:r w:rsidRPr="00C9539E">
        <w:rPr>
          <w:rFonts w:ascii="PragmaticaCTT" w:hAnsi="PragmaticaCTT" w:cs="Calibri"/>
          <w:sz w:val="22"/>
          <w:szCs w:val="22"/>
          <w:lang w:val="uk-UA" w:eastAsia="zh-CN"/>
        </w:rPr>
        <w:t xml:space="preserve">з) </w:t>
      </w:r>
      <w:r w:rsidRPr="00C9539E">
        <w:rPr>
          <w:rFonts w:ascii="PragmaticaCTT" w:hAnsi="PragmaticaCTT" w:cs="Calibri"/>
          <w:bCs/>
          <w:sz w:val="22"/>
          <w:szCs w:val="22"/>
          <w:lang w:val="uk-UA" w:eastAsia="zh-CN"/>
        </w:rPr>
        <w:t>надавати працівникам можливості та створювати умови для підвищення їх кваліфікації, освіти</w:t>
      </w:r>
      <w:r w:rsidRPr="00C9539E">
        <w:rPr>
          <w:rFonts w:ascii="PragmaticaCTT" w:hAnsi="PragmaticaCTT" w:cs="Calibri"/>
          <w:sz w:val="22"/>
          <w:szCs w:val="22"/>
          <w:lang w:val="uk-UA" w:eastAsia="zh-CN"/>
        </w:rPr>
        <w:t>;</w:t>
      </w:r>
    </w:p>
    <w:p w14:paraId="0C09AFB0"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ourier New" w:hAnsi="Courier New" w:cs="Courier New"/>
          <w:lang w:eastAsia="zh-CN"/>
        </w:rPr>
      </w:pPr>
      <w:r w:rsidRPr="00C9539E">
        <w:rPr>
          <w:rFonts w:ascii="PragmaticaCTT" w:eastAsia="PragmaticaCTT" w:hAnsi="PragmaticaCTT" w:cs="PragmaticaCTT"/>
          <w:sz w:val="22"/>
          <w:szCs w:val="22"/>
          <w:lang w:val="uk-UA" w:eastAsia="zh-CN"/>
        </w:rPr>
        <w:t xml:space="preserve">     </w:t>
      </w:r>
      <w:r w:rsidRPr="00C9539E">
        <w:rPr>
          <w:rFonts w:ascii="PragmaticaCTT" w:hAnsi="PragmaticaCTT" w:cs="Calibri"/>
          <w:sz w:val="22"/>
          <w:szCs w:val="22"/>
          <w:lang w:val="uk-UA" w:eastAsia="zh-CN"/>
        </w:rPr>
        <w:t xml:space="preserve">і) </w:t>
      </w:r>
      <w:r w:rsidRPr="00C9539E">
        <w:rPr>
          <w:rFonts w:ascii="PragmaticaCTT" w:hAnsi="PragmaticaCTT" w:cs="Calibri"/>
          <w:bCs/>
          <w:sz w:val="22"/>
          <w:szCs w:val="22"/>
          <w:lang w:val="uk-UA" w:eastAsia="zh-CN"/>
        </w:rPr>
        <w:t>створювати умови для відпочинку працівників.</w:t>
      </w:r>
      <w:r w:rsidRPr="00C9539E">
        <w:rPr>
          <w:rFonts w:ascii="PragmaticaCTT" w:hAnsi="PragmaticaCTT" w:cs="Calibri"/>
          <w:sz w:val="22"/>
          <w:szCs w:val="22"/>
          <w:lang w:val="uk-UA" w:eastAsia="zh-CN"/>
        </w:rPr>
        <w:t xml:space="preserve">   </w:t>
      </w:r>
    </w:p>
    <w:p w14:paraId="6AA5AF41"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PragmaticaCTT" w:hAnsi="PragmaticaCTT" w:cs="Calibri"/>
          <w:sz w:val="22"/>
          <w:szCs w:val="22"/>
          <w:lang w:val="uk-UA" w:eastAsia="zh-CN"/>
        </w:rPr>
      </w:pPr>
    </w:p>
    <w:p w14:paraId="714132EB"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Courier New" w:hAnsi="Courier New" w:cs="Courier New"/>
          <w:lang w:eastAsia="zh-CN"/>
        </w:rPr>
      </w:pPr>
      <w:r w:rsidRPr="00C9539E">
        <w:rPr>
          <w:rFonts w:ascii="PragmaticaCTT" w:hAnsi="PragmaticaCTT" w:cs="Calibri"/>
          <w:b/>
          <w:sz w:val="22"/>
          <w:szCs w:val="22"/>
          <w:lang w:val="uk-UA" w:eastAsia="zh-CN"/>
        </w:rPr>
        <w:t>VI. Робочий час і його використання, час відпочинку.</w:t>
      </w:r>
    </w:p>
    <w:p w14:paraId="6D4B4732"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PragmaticaCTT" w:hAnsi="PragmaticaCTT" w:cs="Calibri"/>
          <w:b/>
          <w:sz w:val="22"/>
          <w:szCs w:val="22"/>
          <w:lang w:val="uk-UA" w:eastAsia="zh-CN"/>
        </w:rPr>
      </w:pPr>
    </w:p>
    <w:p w14:paraId="7BF743AB" w14:textId="77777777" w:rsidR="00C9539E" w:rsidRPr="00C9539E" w:rsidRDefault="00C9539E" w:rsidP="00C9539E">
      <w:pPr>
        <w:suppressAutoHyphens/>
        <w:rPr>
          <w:sz w:val="24"/>
          <w:szCs w:val="24"/>
          <w:lang w:val="uk-UA" w:eastAsia="zh-CN"/>
        </w:rPr>
      </w:pPr>
      <w:r w:rsidRPr="00C9539E">
        <w:rPr>
          <w:rFonts w:ascii="PragmaticaCTT" w:hAnsi="PragmaticaCTT" w:cs="Calibri"/>
          <w:sz w:val="22"/>
          <w:szCs w:val="22"/>
          <w:lang w:val="uk-UA" w:eastAsia="zh-CN"/>
        </w:rPr>
        <w:t>1. На підприємстві встановлюється п’ятиденний робочий тиждень (8-годинний робочий день, не більше 40 годин на тиждень). Вихідні дні: субота, неділя. Час початку і закінчення щоденної роботи і перерви для відпочинку і харчування встановлюються такі:</w:t>
      </w:r>
    </w:p>
    <w:p w14:paraId="57EBF6B9" w14:textId="77777777" w:rsidR="00C9539E" w:rsidRPr="00C9539E" w:rsidRDefault="00C9539E" w:rsidP="00EC1AB5">
      <w:pPr>
        <w:numPr>
          <w:ilvl w:val="0"/>
          <w:numId w:val="16"/>
        </w:numPr>
        <w:suppressAutoHyphens/>
        <w:ind w:right="34"/>
        <w:rPr>
          <w:sz w:val="24"/>
          <w:szCs w:val="24"/>
          <w:lang w:eastAsia="zh-CN"/>
        </w:rPr>
      </w:pPr>
      <w:r w:rsidRPr="00C9539E">
        <w:rPr>
          <w:rFonts w:ascii="PragmaticaCTT" w:hAnsi="PragmaticaCTT" w:cs="Calibri"/>
          <w:sz w:val="22"/>
          <w:szCs w:val="22"/>
          <w:lang w:val="uk-UA" w:eastAsia="zh-CN"/>
        </w:rPr>
        <w:t>початок роботи 8.00 год.</w:t>
      </w:r>
    </w:p>
    <w:p w14:paraId="1264FDF0" w14:textId="77777777" w:rsidR="00C9539E" w:rsidRPr="00C9539E" w:rsidRDefault="00C9539E" w:rsidP="00EC1AB5">
      <w:pPr>
        <w:numPr>
          <w:ilvl w:val="0"/>
          <w:numId w:val="16"/>
        </w:numPr>
        <w:suppressAutoHyphens/>
        <w:ind w:right="34"/>
        <w:rPr>
          <w:sz w:val="24"/>
          <w:szCs w:val="24"/>
          <w:lang w:eastAsia="zh-CN"/>
        </w:rPr>
      </w:pPr>
      <w:r w:rsidRPr="00C9539E">
        <w:rPr>
          <w:rFonts w:ascii="PragmaticaCTT" w:hAnsi="PragmaticaCTT" w:cs="Calibri"/>
          <w:sz w:val="22"/>
          <w:szCs w:val="22"/>
          <w:lang w:val="uk-UA" w:eastAsia="zh-CN"/>
        </w:rPr>
        <w:t>закінчення роботи 17.00 год.</w:t>
      </w:r>
    </w:p>
    <w:p w14:paraId="476E94C9" w14:textId="77777777" w:rsidR="00C9539E" w:rsidRPr="00C9539E" w:rsidRDefault="00C9539E" w:rsidP="00EC1AB5">
      <w:pPr>
        <w:numPr>
          <w:ilvl w:val="0"/>
          <w:numId w:val="16"/>
        </w:numPr>
        <w:suppressAutoHyphens/>
        <w:ind w:right="34"/>
        <w:rPr>
          <w:sz w:val="24"/>
          <w:szCs w:val="24"/>
          <w:lang w:eastAsia="zh-CN"/>
        </w:rPr>
      </w:pPr>
      <w:r w:rsidRPr="00C9539E">
        <w:rPr>
          <w:rFonts w:ascii="PragmaticaCTT" w:hAnsi="PragmaticaCTT" w:cs="Calibri"/>
          <w:sz w:val="22"/>
          <w:szCs w:val="22"/>
          <w:lang w:val="uk-UA" w:eastAsia="zh-CN"/>
        </w:rPr>
        <w:t>обідня перерва 12.00-13.00 год.</w:t>
      </w:r>
    </w:p>
    <w:p w14:paraId="784ED07D" w14:textId="77777777" w:rsidR="00C9539E" w:rsidRPr="00C9539E" w:rsidRDefault="00C9539E" w:rsidP="00C9539E">
      <w:pPr>
        <w:suppressAutoHyphens/>
        <w:ind w:left="360" w:right="34"/>
        <w:rPr>
          <w:sz w:val="24"/>
          <w:szCs w:val="24"/>
          <w:lang w:eastAsia="zh-CN"/>
        </w:rPr>
      </w:pPr>
      <w:r w:rsidRPr="00C9539E">
        <w:rPr>
          <w:rFonts w:ascii="PragmaticaCTT" w:hAnsi="PragmaticaCTT" w:cs="Calibri"/>
          <w:bCs/>
          <w:sz w:val="22"/>
          <w:szCs w:val="22"/>
          <w:lang w:val="uk-UA" w:eastAsia="zh-CN"/>
        </w:rPr>
        <w:t>У  підрозділах із змінним режимом роботи встановлюється такий розпорядок роботи:</w:t>
      </w:r>
    </w:p>
    <w:p w14:paraId="02A133B7" w14:textId="77777777" w:rsidR="00C9539E" w:rsidRPr="00C9539E" w:rsidRDefault="00C9539E" w:rsidP="00EC1AB5">
      <w:pPr>
        <w:numPr>
          <w:ilvl w:val="0"/>
          <w:numId w:val="16"/>
        </w:numPr>
        <w:suppressAutoHyphens/>
        <w:ind w:right="34"/>
        <w:rPr>
          <w:sz w:val="24"/>
          <w:szCs w:val="24"/>
          <w:lang w:eastAsia="zh-CN"/>
        </w:rPr>
      </w:pPr>
      <w:r w:rsidRPr="00C9539E">
        <w:rPr>
          <w:rFonts w:ascii="PragmaticaCTT" w:hAnsi="PragmaticaCTT" w:cs="Calibri"/>
          <w:bCs/>
          <w:sz w:val="22"/>
          <w:szCs w:val="22"/>
          <w:lang w:val="uk-UA" w:eastAsia="zh-CN"/>
        </w:rPr>
        <w:t>І зміна: початок роботи 8.00 год.</w:t>
      </w:r>
    </w:p>
    <w:p w14:paraId="7D49A0F5" w14:textId="77777777" w:rsidR="00C9539E" w:rsidRPr="00C9539E" w:rsidRDefault="00C9539E" w:rsidP="00C9539E">
      <w:pPr>
        <w:suppressAutoHyphens/>
        <w:ind w:right="34"/>
        <w:rPr>
          <w:sz w:val="24"/>
          <w:szCs w:val="24"/>
          <w:lang w:eastAsia="zh-CN"/>
        </w:rPr>
      </w:pPr>
      <w:r w:rsidRPr="00C9539E">
        <w:rPr>
          <w:rFonts w:ascii="PragmaticaCTT" w:eastAsia="PragmaticaCTT" w:hAnsi="PragmaticaCTT" w:cs="PragmaticaCTT"/>
          <w:bCs/>
          <w:sz w:val="22"/>
          <w:szCs w:val="22"/>
          <w:lang w:val="uk-UA" w:eastAsia="zh-CN"/>
        </w:rPr>
        <w:t xml:space="preserve">                      </w:t>
      </w:r>
      <w:r w:rsidRPr="00C9539E">
        <w:rPr>
          <w:rFonts w:ascii="PragmaticaCTT" w:hAnsi="PragmaticaCTT" w:cs="Calibri"/>
          <w:bCs/>
          <w:sz w:val="22"/>
          <w:szCs w:val="22"/>
          <w:lang w:val="uk-UA" w:eastAsia="zh-CN"/>
        </w:rPr>
        <w:t xml:space="preserve">закінчення роботи 20.00 год. </w:t>
      </w:r>
    </w:p>
    <w:p w14:paraId="0CB0E107" w14:textId="77777777" w:rsidR="00C9539E" w:rsidRPr="00C9539E" w:rsidRDefault="00C9539E" w:rsidP="00EC1AB5">
      <w:pPr>
        <w:numPr>
          <w:ilvl w:val="0"/>
          <w:numId w:val="16"/>
        </w:numPr>
        <w:suppressAutoHyphens/>
        <w:ind w:right="34"/>
        <w:rPr>
          <w:sz w:val="24"/>
          <w:szCs w:val="24"/>
          <w:lang w:eastAsia="zh-CN"/>
        </w:rPr>
      </w:pPr>
      <w:r w:rsidRPr="00C9539E">
        <w:rPr>
          <w:rFonts w:ascii="PragmaticaCTT" w:hAnsi="PragmaticaCTT" w:cs="Calibri"/>
          <w:bCs/>
          <w:sz w:val="22"/>
          <w:szCs w:val="22"/>
          <w:lang w:val="uk-UA" w:eastAsia="zh-CN"/>
        </w:rPr>
        <w:t>ІІ зміна: початок роботи 20.00 год.</w:t>
      </w:r>
    </w:p>
    <w:p w14:paraId="78B5840F" w14:textId="77777777" w:rsidR="00C9539E" w:rsidRPr="00C9539E" w:rsidRDefault="00C9539E" w:rsidP="00C9539E">
      <w:pPr>
        <w:suppressAutoHyphens/>
        <w:ind w:left="360" w:right="34"/>
        <w:rPr>
          <w:sz w:val="24"/>
          <w:szCs w:val="24"/>
          <w:lang w:eastAsia="zh-CN"/>
        </w:rPr>
      </w:pPr>
      <w:r w:rsidRPr="00C9539E">
        <w:rPr>
          <w:rFonts w:ascii="PragmaticaCTT" w:eastAsia="PragmaticaCTT" w:hAnsi="PragmaticaCTT" w:cs="PragmaticaCTT"/>
          <w:bCs/>
          <w:sz w:val="22"/>
          <w:szCs w:val="22"/>
          <w:lang w:val="uk-UA" w:eastAsia="zh-CN"/>
        </w:rPr>
        <w:t xml:space="preserve">               </w:t>
      </w:r>
      <w:r w:rsidRPr="00C9539E">
        <w:rPr>
          <w:rFonts w:ascii="PragmaticaCTT" w:hAnsi="PragmaticaCTT" w:cs="Calibri"/>
          <w:bCs/>
          <w:sz w:val="22"/>
          <w:szCs w:val="22"/>
          <w:lang w:val="uk-UA" w:eastAsia="zh-CN"/>
        </w:rPr>
        <w:t xml:space="preserve">закінчення роботи 8.00 год. </w:t>
      </w:r>
    </w:p>
    <w:p w14:paraId="66982E54" w14:textId="42BF2A7B" w:rsidR="00C9539E" w:rsidRDefault="00C9539E" w:rsidP="00C9539E">
      <w:pPr>
        <w:suppressAutoHyphens/>
        <w:ind w:left="360" w:right="34"/>
        <w:rPr>
          <w:rFonts w:ascii="PragmaticaCTT" w:hAnsi="PragmaticaCTT" w:cs="Calibri"/>
          <w:bCs/>
          <w:sz w:val="22"/>
          <w:szCs w:val="22"/>
          <w:lang w:val="uk-UA" w:eastAsia="zh-CN"/>
        </w:rPr>
      </w:pPr>
      <w:r w:rsidRPr="00C9539E">
        <w:rPr>
          <w:rFonts w:ascii="PragmaticaCTT" w:hAnsi="PragmaticaCTT" w:cs="Calibri"/>
          <w:bCs/>
          <w:sz w:val="22"/>
          <w:szCs w:val="22"/>
          <w:lang w:val="uk-UA" w:eastAsia="zh-CN"/>
        </w:rPr>
        <w:t xml:space="preserve">Тривалість зміни 11 годин.  Під час зміни робітникам надається дві перерви для відпочинку та харчування тривалістю 30 хвилин кожна. Графік надання перерв затверджується адміністрацією підприємства. </w:t>
      </w:r>
    </w:p>
    <w:p w14:paraId="3ACD8714" w14:textId="77777777" w:rsidR="007E71C5" w:rsidRPr="00C9539E" w:rsidRDefault="007E71C5" w:rsidP="00C9539E">
      <w:pPr>
        <w:suppressAutoHyphens/>
        <w:ind w:left="360" w:right="34"/>
        <w:rPr>
          <w:sz w:val="24"/>
          <w:szCs w:val="24"/>
          <w:lang w:val="uk-UA" w:eastAsia="zh-CN"/>
        </w:rPr>
      </w:pPr>
    </w:p>
    <w:p w14:paraId="77364885" w14:textId="77777777" w:rsidR="00C9539E" w:rsidRPr="00C9539E" w:rsidRDefault="00C9539E" w:rsidP="00C9539E">
      <w:pPr>
        <w:suppressAutoHyphens/>
        <w:ind w:right="34"/>
        <w:rPr>
          <w:sz w:val="24"/>
          <w:szCs w:val="24"/>
          <w:lang w:val="uk-UA" w:eastAsia="zh-CN"/>
        </w:rPr>
      </w:pPr>
      <w:r w:rsidRPr="00C9539E">
        <w:rPr>
          <w:rFonts w:ascii="PragmaticaCTT" w:hAnsi="PragmaticaCTT" w:cs="Calibri"/>
          <w:sz w:val="22"/>
          <w:szCs w:val="22"/>
          <w:lang w:val="uk-UA" w:eastAsia="zh-CN"/>
        </w:rPr>
        <w:lastRenderedPageBreak/>
        <w:t>Крім перерви для харчування та відпочинку, працівникам наказом по підприємству можуть встановлюватися інші перерви, у тому числі передбачені законодавством.</w:t>
      </w:r>
    </w:p>
    <w:p w14:paraId="788907C1" w14:textId="77777777" w:rsidR="00C9539E" w:rsidRPr="00C9539E" w:rsidRDefault="00C9539E" w:rsidP="00C9539E">
      <w:pPr>
        <w:suppressAutoHyphens/>
        <w:ind w:right="34"/>
        <w:rPr>
          <w:sz w:val="24"/>
          <w:szCs w:val="24"/>
          <w:lang w:eastAsia="zh-CN"/>
        </w:rPr>
      </w:pPr>
      <w:r w:rsidRPr="00C9539E">
        <w:rPr>
          <w:rFonts w:ascii="PragmaticaCTT" w:hAnsi="PragmaticaCTT" w:cs="Calibri"/>
          <w:sz w:val="22"/>
          <w:szCs w:val="22"/>
          <w:lang w:val="uk-UA" w:eastAsia="zh-CN"/>
        </w:rPr>
        <w:t>Працівники мають право на короткотермінові перерви санітарно-гігієнічного призначення.</w:t>
      </w:r>
    </w:p>
    <w:p w14:paraId="3BFB779E" w14:textId="77777777" w:rsidR="00C9539E" w:rsidRPr="00C9539E" w:rsidRDefault="00C9539E" w:rsidP="00C9539E">
      <w:pPr>
        <w:suppressAutoHyphens/>
        <w:ind w:right="34"/>
        <w:rPr>
          <w:sz w:val="24"/>
          <w:szCs w:val="24"/>
          <w:lang w:eastAsia="zh-CN"/>
        </w:rPr>
      </w:pPr>
      <w:r w:rsidRPr="00C9539E">
        <w:rPr>
          <w:rFonts w:ascii="PragmaticaCTT" w:hAnsi="PragmaticaCTT" w:cs="Calibri"/>
          <w:sz w:val="22"/>
          <w:szCs w:val="22"/>
          <w:lang w:val="uk-UA" w:eastAsia="zh-CN"/>
        </w:rPr>
        <w:t>2. Напередодні святкових днів тривалість робочого часу скорочується на одну годину.</w:t>
      </w:r>
    </w:p>
    <w:p w14:paraId="3928AFA8" w14:textId="77777777" w:rsidR="00C9539E" w:rsidRPr="00C9539E" w:rsidRDefault="00C9539E" w:rsidP="00C9539E">
      <w:pPr>
        <w:suppressAutoHyphens/>
        <w:ind w:left="17" w:right="34"/>
        <w:rPr>
          <w:sz w:val="24"/>
          <w:szCs w:val="24"/>
          <w:lang w:eastAsia="zh-CN"/>
        </w:rPr>
      </w:pPr>
      <w:r w:rsidRPr="00C9539E">
        <w:rPr>
          <w:rFonts w:ascii="PragmaticaCTT" w:hAnsi="PragmaticaCTT" w:cs="Calibri"/>
          <w:sz w:val="22"/>
          <w:szCs w:val="22"/>
          <w:lang w:val="uk-UA" w:eastAsia="zh-CN"/>
        </w:rPr>
        <w:t>3. До початку роботи кожний працівник зобов'язаний відмітити свій прихід на роботу, а по закінченню робочого часу – відхід з роботи.</w:t>
      </w:r>
    </w:p>
    <w:p w14:paraId="68E78FE7" w14:textId="77777777" w:rsidR="00C9539E" w:rsidRPr="00C9539E" w:rsidRDefault="00C9539E" w:rsidP="00C9539E">
      <w:pPr>
        <w:suppressAutoHyphens/>
        <w:ind w:right="34"/>
        <w:rPr>
          <w:sz w:val="24"/>
          <w:szCs w:val="24"/>
          <w:lang w:eastAsia="zh-CN"/>
        </w:rPr>
      </w:pPr>
      <w:r w:rsidRPr="00C9539E">
        <w:rPr>
          <w:rFonts w:ascii="PragmaticaCTT" w:hAnsi="PragmaticaCTT" w:cs="Calibri"/>
          <w:sz w:val="22"/>
          <w:szCs w:val="22"/>
          <w:lang w:val="uk-UA" w:eastAsia="zh-CN"/>
        </w:rPr>
        <w:t>4. Адміністрація підприємства зобов'язана організувати облік приходу на роботу і залишення   роботи.</w:t>
      </w:r>
    </w:p>
    <w:p w14:paraId="168882E3" w14:textId="77777777" w:rsidR="00C9539E" w:rsidRPr="00C9539E" w:rsidRDefault="00C9539E" w:rsidP="00C9539E">
      <w:pPr>
        <w:suppressAutoHyphens/>
        <w:ind w:left="17" w:right="34"/>
        <w:jc w:val="both"/>
        <w:rPr>
          <w:sz w:val="24"/>
          <w:szCs w:val="24"/>
          <w:lang w:eastAsia="zh-CN"/>
        </w:rPr>
      </w:pPr>
      <w:r w:rsidRPr="00C9539E">
        <w:rPr>
          <w:rFonts w:ascii="PragmaticaCTT" w:hAnsi="PragmaticaCTT" w:cs="Calibri"/>
          <w:sz w:val="22"/>
          <w:szCs w:val="22"/>
          <w:lang w:val="uk-UA" w:eastAsia="zh-CN"/>
        </w:rPr>
        <w:t>5. Працівники, які прийшли на роботу в нетверезому стані, у стані наркотичного або токсичного сп’яніння, не допускаються  до роботи  в цей робочий день.</w:t>
      </w:r>
      <w:r w:rsidRPr="00C9539E">
        <w:rPr>
          <w:sz w:val="24"/>
          <w:szCs w:val="24"/>
          <w:lang w:eastAsia="zh-CN"/>
        </w:rPr>
        <w:t xml:space="preserve"> </w:t>
      </w:r>
      <w:r w:rsidRPr="00C9539E">
        <w:rPr>
          <w:rFonts w:ascii="PragmaticaCTT" w:hAnsi="PragmaticaCTT" w:cs="Calibri"/>
          <w:sz w:val="22"/>
          <w:szCs w:val="22"/>
          <w:lang w:val="uk-UA" w:eastAsia="zh-CN"/>
        </w:rPr>
        <w:t xml:space="preserve">Прихід на роботу, а також знаходження на роботі в нетверезому стані, у стані наркотичного або токсичного сп’яніння є тяжким порушенням трудової дисципліни.   </w:t>
      </w:r>
    </w:p>
    <w:p w14:paraId="0E11FC82" w14:textId="77777777" w:rsidR="00C9539E" w:rsidRPr="00C9539E" w:rsidRDefault="00C9539E" w:rsidP="00C9539E">
      <w:pPr>
        <w:suppressAutoHyphens/>
        <w:ind w:right="34"/>
        <w:rPr>
          <w:sz w:val="24"/>
          <w:szCs w:val="24"/>
          <w:lang w:eastAsia="zh-CN"/>
        </w:rPr>
      </w:pPr>
      <w:r w:rsidRPr="00C9539E">
        <w:rPr>
          <w:rFonts w:ascii="PragmaticaCTT" w:hAnsi="PragmaticaCTT" w:cs="Calibri"/>
          <w:sz w:val="22"/>
          <w:szCs w:val="22"/>
          <w:lang w:val="uk-UA" w:eastAsia="zh-CN"/>
        </w:rPr>
        <w:t>6. На безперервно діючих роботах забороняється залишати роботу до приходу змінного працівника.</w:t>
      </w:r>
    </w:p>
    <w:p w14:paraId="6310C9FC" w14:textId="77777777" w:rsidR="00C9539E" w:rsidRPr="00C9539E" w:rsidRDefault="00C9539E" w:rsidP="00C9539E">
      <w:pPr>
        <w:suppressAutoHyphens/>
        <w:ind w:left="17" w:right="34"/>
        <w:jc w:val="both"/>
        <w:rPr>
          <w:sz w:val="24"/>
          <w:szCs w:val="24"/>
          <w:lang w:eastAsia="zh-CN"/>
        </w:rPr>
      </w:pPr>
      <w:r w:rsidRPr="00C9539E">
        <w:rPr>
          <w:rFonts w:ascii="PragmaticaCTT" w:hAnsi="PragmaticaCTT" w:cs="Calibri"/>
          <w:sz w:val="22"/>
          <w:szCs w:val="22"/>
          <w:lang w:val="uk-UA" w:eastAsia="zh-CN"/>
        </w:rPr>
        <w:t>У випадку, коли змінний працівник не вийшов на роботу, працюючий працівник повинен заявити про це старшому по роботі, який зобов'язаний вжити заходи для  заміни працівника іншим працівником.</w:t>
      </w:r>
    </w:p>
    <w:p w14:paraId="1621C2AF" w14:textId="77777777" w:rsidR="00C9539E" w:rsidRPr="00C9539E" w:rsidRDefault="00C9539E" w:rsidP="00C9539E">
      <w:pPr>
        <w:suppressAutoHyphens/>
        <w:spacing w:before="100" w:after="100"/>
        <w:ind w:left="17" w:right="34"/>
        <w:jc w:val="both"/>
        <w:rPr>
          <w:sz w:val="24"/>
          <w:szCs w:val="24"/>
          <w:lang w:eastAsia="zh-CN"/>
        </w:rPr>
      </w:pPr>
      <w:r w:rsidRPr="00C9539E">
        <w:rPr>
          <w:rFonts w:ascii="PragmaticaCTT" w:hAnsi="PragmaticaCTT" w:cs="Calibri"/>
          <w:bCs/>
          <w:sz w:val="22"/>
          <w:szCs w:val="22"/>
          <w:lang w:val="uk-UA" w:eastAsia="zh-CN"/>
        </w:rPr>
        <w:t>7.На безперервно діючих підрозділах підприємства, в окремих виробництвах, цехах, дільницях, відділеннях i на деяких видах робіт, де за умовами виробництва (роботи) не може бути додержано встановленої для даної категорії працівників щоденної або щотижневої тривалості робочого часу, роботодавцем може бути запроваджено підсумований облік робочого часу за погодженням з представником трудового колективу.</w:t>
      </w:r>
    </w:p>
    <w:p w14:paraId="283669E6" w14:textId="77777777" w:rsidR="00C9539E" w:rsidRPr="00C9539E" w:rsidRDefault="00C9539E" w:rsidP="00C9539E">
      <w:pPr>
        <w:suppressAutoHyphens/>
        <w:spacing w:before="100" w:after="100"/>
        <w:ind w:left="17" w:right="34"/>
        <w:jc w:val="both"/>
        <w:rPr>
          <w:sz w:val="24"/>
          <w:szCs w:val="24"/>
          <w:lang w:eastAsia="zh-CN"/>
        </w:rPr>
      </w:pPr>
      <w:r w:rsidRPr="00C9539E">
        <w:rPr>
          <w:rFonts w:ascii="PragmaticaCTT" w:hAnsi="PragmaticaCTT" w:cs="Calibri"/>
          <w:bCs/>
          <w:sz w:val="22"/>
          <w:szCs w:val="22"/>
          <w:lang w:val="uk-UA" w:eastAsia="zh-CN"/>
        </w:rPr>
        <w:t>8. При підсумованому обліку робочого часу робота працівників регулюється графіками роботи (змінності), які розробляються роботодавцем і погоджуються з представником трудового колективу.</w:t>
      </w:r>
    </w:p>
    <w:p w14:paraId="4A896A7B" w14:textId="77777777" w:rsidR="00C9539E" w:rsidRPr="00C9539E" w:rsidRDefault="00C9539E" w:rsidP="00C9539E">
      <w:pPr>
        <w:suppressAutoHyphens/>
        <w:spacing w:before="100" w:after="100"/>
        <w:ind w:left="17" w:right="34"/>
        <w:jc w:val="both"/>
        <w:rPr>
          <w:sz w:val="24"/>
          <w:szCs w:val="24"/>
          <w:lang w:eastAsia="zh-CN"/>
        </w:rPr>
      </w:pPr>
      <w:r w:rsidRPr="00C9539E">
        <w:rPr>
          <w:rFonts w:ascii="PragmaticaCTT" w:hAnsi="PragmaticaCTT" w:cs="Calibri"/>
          <w:bCs/>
          <w:sz w:val="22"/>
          <w:szCs w:val="22"/>
          <w:lang w:val="uk-UA" w:eastAsia="zh-CN"/>
        </w:rPr>
        <w:t>9. Графіки роботи (змінності) при підсумованому обліку робочого часу розробляються таким чином, щоб за обліковий період було дотримано нормальну тривалість робочого часу, передбаченої статтями 50 та 51 КЗпП.</w:t>
      </w:r>
    </w:p>
    <w:p w14:paraId="14C6C6EE" w14:textId="77777777" w:rsidR="00C9539E" w:rsidRPr="00C9539E" w:rsidRDefault="00C9539E" w:rsidP="00C9539E">
      <w:pPr>
        <w:suppressAutoHyphens/>
        <w:spacing w:before="100" w:after="100"/>
        <w:ind w:left="17" w:right="34"/>
        <w:jc w:val="both"/>
        <w:rPr>
          <w:sz w:val="24"/>
          <w:szCs w:val="24"/>
          <w:lang w:eastAsia="zh-CN"/>
        </w:rPr>
      </w:pPr>
      <w:r w:rsidRPr="00C9539E">
        <w:rPr>
          <w:rFonts w:ascii="PragmaticaCTT" w:hAnsi="PragmaticaCTT" w:cs="Calibri"/>
          <w:bCs/>
          <w:sz w:val="22"/>
          <w:szCs w:val="22"/>
          <w:lang w:val="uk-UA" w:eastAsia="zh-CN"/>
        </w:rPr>
        <w:t>10. Обліковим періодом при підсумованому обліку робочого часу встановлюється  рік.</w:t>
      </w:r>
    </w:p>
    <w:p w14:paraId="28CA4E90" w14:textId="77777777" w:rsidR="00C9539E" w:rsidRPr="00C9539E" w:rsidRDefault="00C9539E" w:rsidP="00C9539E">
      <w:pPr>
        <w:suppressAutoHyphens/>
        <w:ind w:left="17" w:right="34"/>
        <w:jc w:val="both"/>
        <w:rPr>
          <w:sz w:val="24"/>
          <w:szCs w:val="24"/>
          <w:lang w:eastAsia="zh-CN"/>
        </w:rPr>
      </w:pPr>
      <w:r w:rsidRPr="00C9539E">
        <w:rPr>
          <w:rFonts w:ascii="PragmaticaCTT" w:hAnsi="PragmaticaCTT" w:cs="Calibri"/>
          <w:sz w:val="22"/>
          <w:szCs w:val="22"/>
          <w:lang w:val="uk-UA" w:eastAsia="zh-CN"/>
        </w:rPr>
        <w:t>11. Встановити, що у вихідні і святкові дні на підприємстві можуть запроваджуватись чергування для безперебійного розв'язання поточних невідкладних питань, які не входять до переліку обов'язків працівників, що залучаються до чергування. До чергування можуть залучатись лише працівники за списком, погодженим з Представником  трудового колективу.</w:t>
      </w:r>
    </w:p>
    <w:p w14:paraId="7434A354" w14:textId="77777777" w:rsidR="00C9539E" w:rsidRPr="00C9539E" w:rsidRDefault="00C9539E" w:rsidP="00C9539E">
      <w:pPr>
        <w:suppressAutoHyphens/>
        <w:ind w:left="34" w:right="-17" w:firstLine="17"/>
        <w:jc w:val="both"/>
        <w:rPr>
          <w:sz w:val="24"/>
          <w:szCs w:val="24"/>
          <w:lang w:eastAsia="zh-CN"/>
        </w:rPr>
      </w:pPr>
      <w:r w:rsidRPr="00C9539E">
        <w:rPr>
          <w:rFonts w:ascii="PragmaticaCTT" w:hAnsi="PragmaticaCTT" w:cs="Calibri"/>
          <w:sz w:val="22"/>
          <w:szCs w:val="22"/>
          <w:lang w:val="uk-UA" w:eastAsia="zh-CN"/>
        </w:rPr>
        <w:t>Компенсація за чергування проводиться відповідно до чинного законодавства.</w:t>
      </w:r>
    </w:p>
    <w:p w14:paraId="226AD67D" w14:textId="77777777" w:rsidR="00C9539E" w:rsidRPr="00C9539E" w:rsidRDefault="00C9539E" w:rsidP="00C9539E">
      <w:pPr>
        <w:suppressAutoHyphens/>
        <w:ind w:left="17" w:right="34"/>
        <w:jc w:val="both"/>
        <w:rPr>
          <w:sz w:val="24"/>
          <w:szCs w:val="24"/>
          <w:lang w:eastAsia="zh-CN"/>
        </w:rPr>
      </w:pPr>
      <w:r w:rsidRPr="00C9539E">
        <w:rPr>
          <w:rFonts w:ascii="PragmaticaCTT" w:hAnsi="PragmaticaCTT" w:cs="Calibri"/>
          <w:sz w:val="22"/>
          <w:szCs w:val="22"/>
          <w:lang w:val="uk-UA" w:eastAsia="zh-CN"/>
        </w:rPr>
        <w:t>12. За взаємною згодою з працівником адміністрація встановлює для нього неповний робочий час (день, тиждень), гнучкий графік роботи на умовах і в порядку, визначених законодавством.</w:t>
      </w:r>
    </w:p>
    <w:p w14:paraId="77B32E62" w14:textId="77777777" w:rsidR="00C9539E" w:rsidRPr="00C9539E" w:rsidRDefault="00C9539E" w:rsidP="00C9539E">
      <w:pPr>
        <w:suppressAutoHyphens/>
        <w:ind w:left="17" w:right="34"/>
        <w:jc w:val="both"/>
        <w:rPr>
          <w:sz w:val="24"/>
          <w:szCs w:val="24"/>
          <w:lang w:eastAsia="zh-CN"/>
        </w:rPr>
      </w:pPr>
      <w:r w:rsidRPr="00C9539E">
        <w:rPr>
          <w:rFonts w:ascii="PragmaticaCTT" w:hAnsi="PragmaticaCTT" w:cs="Calibri"/>
          <w:sz w:val="22"/>
          <w:szCs w:val="22"/>
          <w:lang w:val="uk-UA" w:eastAsia="zh-CN"/>
        </w:rPr>
        <w:t>13. При необхідності директор може встановлювати окремим працівникам за їх згодою індивідуальний режим робочого часу. Це оформлюється наказом по підприємству.</w:t>
      </w:r>
    </w:p>
    <w:p w14:paraId="30074F8D" w14:textId="77777777" w:rsidR="00C9539E" w:rsidRPr="00C9539E" w:rsidRDefault="00C9539E" w:rsidP="00C9539E">
      <w:pPr>
        <w:suppressAutoHyphens/>
        <w:ind w:left="17" w:right="34"/>
        <w:jc w:val="both"/>
        <w:rPr>
          <w:sz w:val="24"/>
          <w:szCs w:val="24"/>
          <w:lang w:val="uk-UA" w:eastAsia="zh-CN"/>
        </w:rPr>
      </w:pPr>
      <w:r w:rsidRPr="00C9539E">
        <w:rPr>
          <w:rFonts w:ascii="PragmaticaCTT" w:hAnsi="PragmaticaCTT" w:cs="Calibri"/>
          <w:sz w:val="22"/>
          <w:szCs w:val="22"/>
          <w:lang w:val="uk-UA" w:eastAsia="zh-CN"/>
        </w:rPr>
        <w:t>14. Черговість надання відпусток визначається графіком, який затверджується директором за погодженням з Представником трудового колективу і доводиться до відома всіх працівників.</w:t>
      </w:r>
      <w:r w:rsidRPr="00C9539E">
        <w:rPr>
          <w:rFonts w:ascii="PragmaticaCTT" w:hAnsi="PragmaticaCTT" w:cs="Calibri"/>
          <w:i/>
          <w:sz w:val="22"/>
          <w:szCs w:val="22"/>
          <w:lang w:val="uk-UA" w:eastAsia="zh-CN"/>
        </w:rPr>
        <w:t xml:space="preserve"> </w:t>
      </w:r>
      <w:r w:rsidRPr="00C9539E">
        <w:rPr>
          <w:rFonts w:ascii="PragmaticaCTT" w:hAnsi="PragmaticaCTT" w:cs="Calibri"/>
          <w:sz w:val="22"/>
          <w:szCs w:val="22"/>
          <w:lang w:val="uk-UA" w:eastAsia="zh-CN"/>
        </w:rPr>
        <w:t>При складанні графіка враховуються інтереси виробництва, особисті інтереси працівників та можливості для їх відпочинку.</w:t>
      </w:r>
    </w:p>
    <w:p w14:paraId="2383A812" w14:textId="77777777" w:rsidR="00C9539E" w:rsidRPr="00C9539E" w:rsidRDefault="00C9539E" w:rsidP="00C9539E">
      <w:pPr>
        <w:suppressAutoHyphens/>
        <w:ind w:left="17" w:right="34"/>
        <w:jc w:val="both"/>
        <w:rPr>
          <w:sz w:val="24"/>
          <w:szCs w:val="24"/>
          <w:lang w:eastAsia="zh-CN"/>
        </w:rPr>
      </w:pPr>
      <w:r w:rsidRPr="00C9539E">
        <w:rPr>
          <w:rFonts w:ascii="PragmaticaCTT" w:hAnsi="PragmaticaCTT" w:cs="Calibri"/>
          <w:sz w:val="22"/>
          <w:szCs w:val="22"/>
          <w:lang w:val="uk-UA" w:eastAsia="zh-CN"/>
        </w:rPr>
        <w:t>Графік відпусток складається на кожен календарний рік не пізніше 25 січня поточного року.</w:t>
      </w:r>
    </w:p>
    <w:p w14:paraId="0CD377D5" w14:textId="77777777" w:rsidR="00C9539E" w:rsidRPr="00C9539E" w:rsidRDefault="00C9539E" w:rsidP="00C9539E">
      <w:pPr>
        <w:suppressAutoHyphens/>
        <w:ind w:left="17" w:right="34"/>
        <w:jc w:val="both"/>
        <w:rPr>
          <w:rFonts w:ascii="PragmaticaCTT" w:hAnsi="PragmaticaCTT" w:cs="Calibri"/>
          <w:sz w:val="22"/>
          <w:szCs w:val="22"/>
          <w:lang w:val="uk-UA" w:eastAsia="zh-CN"/>
        </w:rPr>
      </w:pPr>
    </w:p>
    <w:p w14:paraId="27A8F02F" w14:textId="77777777" w:rsidR="00C9539E" w:rsidRPr="00C9539E" w:rsidRDefault="00C9539E" w:rsidP="00C9539E">
      <w:pPr>
        <w:suppressAutoHyphens/>
        <w:ind w:left="17" w:right="34"/>
        <w:jc w:val="center"/>
        <w:rPr>
          <w:sz w:val="24"/>
          <w:szCs w:val="24"/>
          <w:lang w:eastAsia="zh-CN"/>
        </w:rPr>
      </w:pPr>
      <w:r w:rsidRPr="00C9539E">
        <w:rPr>
          <w:rFonts w:ascii="PragmaticaCTT" w:hAnsi="PragmaticaCTT" w:cs="Calibri"/>
          <w:b/>
          <w:sz w:val="22"/>
          <w:szCs w:val="22"/>
          <w:lang w:val="uk-UA" w:eastAsia="zh-CN"/>
        </w:rPr>
        <w:t>VII. Заохочення за успіхи в роботі.</w:t>
      </w:r>
    </w:p>
    <w:p w14:paraId="171311B2" w14:textId="77777777" w:rsidR="00C9539E" w:rsidRPr="00C9539E" w:rsidRDefault="00C9539E" w:rsidP="00C9539E">
      <w:pPr>
        <w:suppressAutoHyphens/>
        <w:ind w:left="17" w:right="34"/>
        <w:jc w:val="center"/>
        <w:rPr>
          <w:rFonts w:ascii="PragmaticaCTT" w:hAnsi="PragmaticaCTT" w:cs="Calibri"/>
          <w:b/>
          <w:sz w:val="22"/>
          <w:szCs w:val="22"/>
          <w:lang w:val="uk-UA" w:eastAsia="zh-CN"/>
        </w:rPr>
      </w:pPr>
    </w:p>
    <w:p w14:paraId="519A8C3D" w14:textId="77777777" w:rsidR="00C9539E" w:rsidRPr="00C9539E" w:rsidRDefault="00C9539E" w:rsidP="00C9539E">
      <w:pPr>
        <w:suppressAutoHyphens/>
        <w:ind w:left="17" w:right="34"/>
        <w:jc w:val="both"/>
        <w:rPr>
          <w:sz w:val="24"/>
          <w:szCs w:val="24"/>
          <w:lang w:val="uk-UA" w:eastAsia="zh-CN"/>
        </w:rPr>
      </w:pPr>
      <w:r w:rsidRPr="00C9539E">
        <w:rPr>
          <w:rFonts w:ascii="PragmaticaCTT" w:hAnsi="PragmaticaCTT" w:cs="Calibri"/>
          <w:sz w:val="22"/>
          <w:szCs w:val="22"/>
          <w:lang w:val="uk-UA" w:eastAsia="zh-CN"/>
        </w:rPr>
        <w:t>1. За зразкове виконання трудових обов'язків, успіхи в роботі, високу продуктивність праці, бездоганну роботу, за довготривалу сумлінну працю на підприємстві і за інші досягнення в роботі застосовуються такі заохочення:</w:t>
      </w:r>
    </w:p>
    <w:p w14:paraId="3102F14E" w14:textId="77777777" w:rsidR="00C9539E" w:rsidRPr="00C9539E" w:rsidRDefault="00C9539E" w:rsidP="00C9539E">
      <w:pPr>
        <w:suppressAutoHyphens/>
        <w:ind w:left="17" w:right="34"/>
        <w:jc w:val="both"/>
        <w:rPr>
          <w:sz w:val="24"/>
          <w:szCs w:val="24"/>
          <w:lang w:eastAsia="zh-CN"/>
        </w:rPr>
      </w:pPr>
      <w:r w:rsidRPr="00C9539E">
        <w:rPr>
          <w:rFonts w:ascii="PragmaticaCTT" w:hAnsi="PragmaticaCTT" w:cs="Calibri"/>
          <w:sz w:val="22"/>
          <w:szCs w:val="22"/>
          <w:lang w:val="uk-UA" w:eastAsia="zh-CN"/>
        </w:rPr>
        <w:t>а) оголошення подяки;</w:t>
      </w:r>
    </w:p>
    <w:p w14:paraId="58EFFB73" w14:textId="77777777" w:rsidR="00C9539E" w:rsidRPr="00C9539E" w:rsidRDefault="00C9539E" w:rsidP="00C9539E">
      <w:pPr>
        <w:suppressAutoHyphens/>
        <w:ind w:left="17" w:right="34"/>
        <w:jc w:val="both"/>
        <w:rPr>
          <w:sz w:val="24"/>
          <w:szCs w:val="24"/>
          <w:lang w:eastAsia="zh-CN"/>
        </w:rPr>
      </w:pPr>
      <w:r w:rsidRPr="00C9539E">
        <w:rPr>
          <w:rFonts w:ascii="PragmaticaCTT" w:hAnsi="PragmaticaCTT" w:cs="Calibri"/>
          <w:sz w:val="22"/>
          <w:szCs w:val="22"/>
          <w:lang w:val="uk-UA" w:eastAsia="zh-CN"/>
        </w:rPr>
        <w:t>б) нагородження цінним подарунком;</w:t>
      </w:r>
    </w:p>
    <w:p w14:paraId="098E5AE0" w14:textId="77777777" w:rsidR="00C9539E" w:rsidRPr="00C9539E" w:rsidRDefault="00C9539E" w:rsidP="00C9539E">
      <w:pPr>
        <w:suppressAutoHyphens/>
        <w:ind w:left="17" w:right="34"/>
        <w:jc w:val="both"/>
        <w:rPr>
          <w:sz w:val="24"/>
          <w:szCs w:val="24"/>
          <w:lang w:eastAsia="zh-CN"/>
        </w:rPr>
      </w:pPr>
      <w:r w:rsidRPr="00C9539E">
        <w:rPr>
          <w:rFonts w:ascii="PragmaticaCTT" w:hAnsi="PragmaticaCTT" w:cs="Calibri"/>
          <w:sz w:val="22"/>
          <w:szCs w:val="22"/>
          <w:lang w:val="uk-UA" w:eastAsia="zh-CN"/>
        </w:rPr>
        <w:t>в) нагородження Почесною грамотою;</w:t>
      </w:r>
    </w:p>
    <w:p w14:paraId="3540ECA9" w14:textId="79C3CE4C" w:rsidR="00C9539E" w:rsidRDefault="00C9539E" w:rsidP="00C9539E">
      <w:pPr>
        <w:suppressAutoHyphens/>
        <w:ind w:left="17" w:right="34"/>
        <w:jc w:val="both"/>
        <w:rPr>
          <w:rFonts w:ascii="PragmaticaCTT" w:hAnsi="PragmaticaCTT" w:cs="Calibri"/>
          <w:sz w:val="22"/>
          <w:szCs w:val="22"/>
          <w:lang w:val="uk-UA" w:eastAsia="zh-CN"/>
        </w:rPr>
      </w:pPr>
      <w:r w:rsidRPr="00C9539E">
        <w:rPr>
          <w:rFonts w:ascii="PragmaticaCTT" w:hAnsi="PragmaticaCTT" w:cs="Calibri"/>
          <w:sz w:val="22"/>
          <w:szCs w:val="22"/>
          <w:lang w:val="uk-UA" w:eastAsia="zh-CN"/>
        </w:rPr>
        <w:t>г) підвищення на посаді.</w:t>
      </w:r>
    </w:p>
    <w:p w14:paraId="67CE371D" w14:textId="6D2536F6" w:rsidR="007E71C5" w:rsidRDefault="007E71C5" w:rsidP="00C9539E">
      <w:pPr>
        <w:suppressAutoHyphens/>
        <w:ind w:left="17" w:right="34"/>
        <w:jc w:val="both"/>
        <w:rPr>
          <w:rFonts w:ascii="PragmaticaCTT" w:hAnsi="PragmaticaCTT" w:cs="Calibri"/>
          <w:sz w:val="22"/>
          <w:szCs w:val="22"/>
          <w:lang w:val="uk-UA" w:eastAsia="zh-CN"/>
        </w:rPr>
      </w:pPr>
    </w:p>
    <w:p w14:paraId="47BA7CFE" w14:textId="5859FF67" w:rsidR="007E71C5" w:rsidRDefault="007E71C5" w:rsidP="00C9539E">
      <w:pPr>
        <w:suppressAutoHyphens/>
        <w:ind w:left="17" w:right="34"/>
        <w:jc w:val="both"/>
        <w:rPr>
          <w:rFonts w:ascii="PragmaticaCTT" w:hAnsi="PragmaticaCTT" w:cs="Calibri"/>
          <w:sz w:val="22"/>
          <w:szCs w:val="22"/>
          <w:lang w:val="uk-UA" w:eastAsia="zh-CN"/>
        </w:rPr>
      </w:pPr>
    </w:p>
    <w:p w14:paraId="0FA7F82D" w14:textId="39E87D16" w:rsidR="007E71C5" w:rsidRDefault="007E71C5" w:rsidP="00C9539E">
      <w:pPr>
        <w:suppressAutoHyphens/>
        <w:ind w:left="17" w:right="34"/>
        <w:jc w:val="both"/>
        <w:rPr>
          <w:rFonts w:ascii="PragmaticaCTT" w:hAnsi="PragmaticaCTT" w:cs="Calibri"/>
          <w:sz w:val="22"/>
          <w:szCs w:val="22"/>
          <w:lang w:val="uk-UA" w:eastAsia="zh-CN"/>
        </w:rPr>
      </w:pPr>
    </w:p>
    <w:p w14:paraId="27138B50" w14:textId="77777777" w:rsidR="007E71C5" w:rsidRPr="00C9539E" w:rsidRDefault="007E71C5" w:rsidP="00C9539E">
      <w:pPr>
        <w:suppressAutoHyphens/>
        <w:ind w:left="17" w:right="34"/>
        <w:jc w:val="both"/>
        <w:rPr>
          <w:sz w:val="24"/>
          <w:szCs w:val="24"/>
          <w:lang w:eastAsia="zh-CN"/>
        </w:rPr>
      </w:pPr>
    </w:p>
    <w:p w14:paraId="16C3EC75" w14:textId="77777777" w:rsidR="00C9539E" w:rsidRPr="00C9539E" w:rsidRDefault="00C9539E" w:rsidP="00C9539E">
      <w:pPr>
        <w:suppressAutoHyphens/>
        <w:ind w:left="17" w:right="34"/>
        <w:jc w:val="both"/>
        <w:rPr>
          <w:sz w:val="24"/>
          <w:szCs w:val="24"/>
          <w:lang w:eastAsia="zh-CN"/>
        </w:rPr>
      </w:pPr>
      <w:r w:rsidRPr="00C9539E">
        <w:rPr>
          <w:rFonts w:ascii="PragmaticaCTT" w:hAnsi="PragmaticaCTT" w:cs="Calibri"/>
          <w:sz w:val="22"/>
          <w:szCs w:val="22"/>
          <w:lang w:val="uk-UA" w:eastAsia="zh-CN"/>
        </w:rPr>
        <w:lastRenderedPageBreak/>
        <w:t xml:space="preserve">2. Заохочення оголошуються наказом в урочистій обстановці і заносяться до трудової книжки працівнику, у відповідності з правилами їх ведення.    </w:t>
      </w:r>
    </w:p>
    <w:p w14:paraId="75530EE8" w14:textId="77777777" w:rsidR="00C9539E" w:rsidRPr="00C9539E" w:rsidRDefault="00C9539E" w:rsidP="00C9539E">
      <w:pPr>
        <w:suppressAutoHyphens/>
        <w:ind w:left="17" w:right="34"/>
        <w:jc w:val="both"/>
        <w:rPr>
          <w:sz w:val="24"/>
          <w:szCs w:val="24"/>
          <w:lang w:eastAsia="zh-CN"/>
        </w:rPr>
      </w:pPr>
      <w:r w:rsidRPr="00C9539E">
        <w:rPr>
          <w:rFonts w:ascii="PragmaticaCTT" w:hAnsi="PragmaticaCTT" w:cs="Calibri"/>
          <w:sz w:val="22"/>
          <w:szCs w:val="22"/>
          <w:lang w:val="uk-UA" w:eastAsia="zh-CN"/>
        </w:rPr>
        <w:t>3. За особливі трудові заслуги працівники представляються у вищі органи до заохочення, нагородження орденами, медалями, почесними грамотами, нагрудними знаками і до присвоєння почесних звань і звання кращого працівника за даною професією.</w:t>
      </w:r>
    </w:p>
    <w:p w14:paraId="0E6FC249" w14:textId="77777777" w:rsidR="00C9539E" w:rsidRPr="00C9539E" w:rsidRDefault="00C9539E" w:rsidP="00C9539E">
      <w:pPr>
        <w:suppressAutoHyphens/>
        <w:ind w:left="17" w:right="34"/>
        <w:jc w:val="both"/>
        <w:rPr>
          <w:sz w:val="24"/>
          <w:szCs w:val="24"/>
          <w:lang w:eastAsia="zh-CN"/>
        </w:rPr>
      </w:pPr>
      <w:r w:rsidRPr="00C9539E">
        <w:rPr>
          <w:rFonts w:ascii="PragmaticaCTT" w:hAnsi="PragmaticaCTT" w:cs="Calibri"/>
          <w:sz w:val="22"/>
          <w:szCs w:val="22"/>
          <w:lang w:val="uk-UA" w:eastAsia="zh-CN"/>
        </w:rPr>
        <w:t>4. Працівникам, які успішно і сумлінно виконують свої трудові обов'язки, надаються в першу чергу переваги та пільги в галузі соціально-культурного і житлово-побутового обслуговування. Таким працівникам надається також перевага при просуванні по роботі.</w:t>
      </w:r>
    </w:p>
    <w:p w14:paraId="707D227D" w14:textId="77777777" w:rsidR="00C9539E" w:rsidRPr="00C9539E" w:rsidRDefault="00C9539E" w:rsidP="00C9539E">
      <w:pPr>
        <w:suppressAutoHyphens/>
        <w:ind w:left="17" w:right="34"/>
        <w:jc w:val="both"/>
        <w:rPr>
          <w:rFonts w:ascii="PragmaticaCTT" w:hAnsi="PragmaticaCTT" w:cs="Calibri"/>
          <w:sz w:val="22"/>
          <w:szCs w:val="22"/>
          <w:lang w:val="uk-UA" w:eastAsia="zh-CN"/>
        </w:rPr>
      </w:pPr>
    </w:p>
    <w:p w14:paraId="0BA1098D" w14:textId="77777777" w:rsidR="00C9539E" w:rsidRPr="00C9539E" w:rsidRDefault="00C9539E" w:rsidP="00C9539E">
      <w:pPr>
        <w:suppressAutoHyphens/>
        <w:ind w:left="17" w:right="34"/>
        <w:jc w:val="center"/>
        <w:rPr>
          <w:sz w:val="24"/>
          <w:szCs w:val="24"/>
          <w:lang w:eastAsia="zh-CN"/>
        </w:rPr>
      </w:pPr>
      <w:r w:rsidRPr="00C9539E">
        <w:rPr>
          <w:rFonts w:ascii="PragmaticaCTT" w:hAnsi="PragmaticaCTT" w:cs="Calibri"/>
          <w:b/>
          <w:sz w:val="22"/>
          <w:szCs w:val="22"/>
          <w:lang w:val="uk-UA" w:eastAsia="zh-CN"/>
        </w:rPr>
        <w:t>VIII. Стягнення за порушення трудової дисципліни.</w:t>
      </w:r>
    </w:p>
    <w:p w14:paraId="3BF82EAE" w14:textId="77777777" w:rsidR="00C9539E" w:rsidRPr="00C9539E" w:rsidRDefault="00C9539E" w:rsidP="00C9539E">
      <w:pPr>
        <w:suppressAutoHyphens/>
        <w:ind w:left="17" w:right="34"/>
        <w:jc w:val="center"/>
        <w:rPr>
          <w:rFonts w:ascii="PragmaticaCTT" w:hAnsi="PragmaticaCTT" w:cs="Calibri"/>
          <w:b/>
          <w:sz w:val="22"/>
          <w:szCs w:val="22"/>
          <w:lang w:val="uk-UA" w:eastAsia="zh-CN"/>
        </w:rPr>
      </w:pPr>
    </w:p>
    <w:p w14:paraId="3B23957D" w14:textId="77777777" w:rsidR="00C9539E" w:rsidRPr="00C9539E" w:rsidRDefault="00C9539E" w:rsidP="00C9539E">
      <w:pPr>
        <w:suppressAutoHyphens/>
        <w:ind w:left="17" w:right="34"/>
        <w:rPr>
          <w:sz w:val="24"/>
          <w:szCs w:val="24"/>
          <w:lang w:eastAsia="zh-CN"/>
        </w:rPr>
      </w:pPr>
      <w:r w:rsidRPr="00C9539E">
        <w:rPr>
          <w:rFonts w:ascii="PragmaticaCTT" w:hAnsi="PragmaticaCTT" w:cs="Calibri"/>
          <w:sz w:val="22"/>
          <w:szCs w:val="22"/>
          <w:lang w:val="uk-UA" w:eastAsia="zh-CN"/>
        </w:rPr>
        <w:t>1. За порушення трудової дисципліни до працівника може бути застосовано тільки один з таких заходів стягнення:</w:t>
      </w:r>
    </w:p>
    <w:p w14:paraId="5F2AB2CD" w14:textId="77777777" w:rsidR="00C9539E" w:rsidRPr="00C9539E" w:rsidRDefault="00C9539E" w:rsidP="00EC1AB5">
      <w:pPr>
        <w:numPr>
          <w:ilvl w:val="4"/>
          <w:numId w:val="18"/>
        </w:numPr>
        <w:tabs>
          <w:tab w:val="num" w:pos="993"/>
        </w:tabs>
        <w:suppressAutoHyphens/>
        <w:ind w:right="34" w:hanging="3033"/>
        <w:jc w:val="both"/>
        <w:rPr>
          <w:sz w:val="24"/>
          <w:szCs w:val="24"/>
          <w:lang w:eastAsia="zh-CN"/>
        </w:rPr>
      </w:pPr>
      <w:r w:rsidRPr="00C9539E">
        <w:rPr>
          <w:rFonts w:ascii="PragmaticaCTT" w:hAnsi="PragmaticaCTT" w:cs="Calibri"/>
          <w:sz w:val="22"/>
          <w:szCs w:val="22"/>
          <w:lang w:val="uk-UA" w:eastAsia="zh-CN"/>
        </w:rPr>
        <w:t>догана;</w:t>
      </w:r>
    </w:p>
    <w:p w14:paraId="041A4CE0" w14:textId="77777777" w:rsidR="00C9539E" w:rsidRPr="00C9539E" w:rsidRDefault="00C9539E" w:rsidP="00EC1AB5">
      <w:pPr>
        <w:numPr>
          <w:ilvl w:val="4"/>
          <w:numId w:val="18"/>
        </w:numPr>
        <w:tabs>
          <w:tab w:val="num" w:pos="993"/>
        </w:tabs>
        <w:suppressAutoHyphens/>
        <w:ind w:right="34" w:hanging="3033"/>
        <w:jc w:val="both"/>
        <w:rPr>
          <w:sz w:val="24"/>
          <w:szCs w:val="24"/>
          <w:lang w:eastAsia="zh-CN"/>
        </w:rPr>
      </w:pPr>
      <w:r w:rsidRPr="00C9539E">
        <w:rPr>
          <w:rFonts w:ascii="PragmaticaCTT" w:hAnsi="PragmaticaCTT" w:cs="Calibri"/>
          <w:sz w:val="22"/>
          <w:szCs w:val="22"/>
          <w:lang w:val="uk-UA" w:eastAsia="zh-CN"/>
        </w:rPr>
        <w:t>звільнення.</w:t>
      </w:r>
      <w:r w:rsidRPr="00C9539E">
        <w:rPr>
          <w:rFonts w:ascii="PragmaticaCTT" w:eastAsia="PragmaticaCTT" w:hAnsi="PragmaticaCTT" w:cs="PragmaticaCTT"/>
          <w:sz w:val="22"/>
          <w:szCs w:val="22"/>
          <w:lang w:val="uk-UA" w:eastAsia="zh-CN"/>
        </w:rPr>
        <w:t xml:space="preserve">    </w:t>
      </w:r>
    </w:p>
    <w:p w14:paraId="0003DE28" w14:textId="77777777" w:rsidR="00C9539E" w:rsidRPr="00C9539E" w:rsidRDefault="00C9539E" w:rsidP="00C9539E">
      <w:pPr>
        <w:suppressAutoHyphens/>
        <w:ind w:right="34"/>
        <w:rPr>
          <w:sz w:val="24"/>
          <w:szCs w:val="24"/>
          <w:lang w:eastAsia="zh-CN"/>
        </w:rPr>
      </w:pPr>
      <w:r w:rsidRPr="00C9539E">
        <w:rPr>
          <w:rFonts w:ascii="PragmaticaCTT" w:hAnsi="PragmaticaCTT" w:cs="Calibri"/>
          <w:sz w:val="22"/>
          <w:szCs w:val="22"/>
          <w:lang w:val="uk-UA" w:eastAsia="zh-CN"/>
        </w:rPr>
        <w:t>2. Дисциплінарні стягнення застосовуються директором ФІЛІЇ.</w:t>
      </w:r>
    </w:p>
    <w:p w14:paraId="2F6E6186"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ourier New" w:hAnsi="Courier New" w:cs="Courier New"/>
          <w:lang w:eastAsia="zh-CN"/>
        </w:rPr>
      </w:pPr>
      <w:r w:rsidRPr="00C9539E">
        <w:rPr>
          <w:rFonts w:ascii="PragmaticaCTT" w:hAnsi="PragmaticaCTT" w:cs="Calibri"/>
          <w:sz w:val="22"/>
          <w:szCs w:val="22"/>
          <w:lang w:val="uk-UA" w:eastAsia="zh-CN"/>
        </w:rPr>
        <w:t>3. Дисциплінарне стягнення застосовується безпосередньо за виявленням проступку, але не пізніше одного місяця з дня його виявлення, не рахуючи часу звільнення працівника від роботи у зв'язку з тимчасовою непрацездатністю або перебування його у відпустці. Дисциплінарне стягнення не може бути накладене пізніше  шести місяців з дня вчинення проступку.</w:t>
      </w:r>
    </w:p>
    <w:p w14:paraId="38A025FA"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ourier New" w:hAnsi="Courier New" w:cs="Courier New"/>
          <w:lang w:eastAsia="zh-CN"/>
        </w:rPr>
      </w:pPr>
      <w:r w:rsidRPr="00C9539E">
        <w:rPr>
          <w:rFonts w:ascii="PragmaticaCTT" w:hAnsi="PragmaticaCTT" w:cs="Calibri"/>
          <w:sz w:val="22"/>
          <w:szCs w:val="22"/>
          <w:lang w:val="uk-UA" w:eastAsia="zh-CN"/>
        </w:rPr>
        <w:t>4. До застосування  дисциплінарного стягнення директор повинен зажадати від порушника  трудової дисципліни письмові пояснення.</w:t>
      </w:r>
    </w:p>
    <w:p w14:paraId="72DDB661"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ourier New" w:hAnsi="Courier New" w:cs="Courier New"/>
          <w:lang w:eastAsia="zh-CN"/>
        </w:rPr>
      </w:pPr>
      <w:r w:rsidRPr="00C9539E">
        <w:rPr>
          <w:rFonts w:ascii="PragmaticaCTT" w:eastAsia="PragmaticaCTT" w:hAnsi="PragmaticaCTT" w:cs="PragmaticaCTT"/>
          <w:sz w:val="22"/>
          <w:szCs w:val="22"/>
          <w:lang w:val="uk-UA" w:eastAsia="zh-CN"/>
        </w:rPr>
        <w:t xml:space="preserve">     </w:t>
      </w:r>
      <w:r w:rsidRPr="00C9539E">
        <w:rPr>
          <w:rFonts w:ascii="PragmaticaCTT" w:hAnsi="PragmaticaCTT" w:cs="Calibri"/>
          <w:sz w:val="22"/>
          <w:szCs w:val="22"/>
          <w:lang w:val="uk-UA" w:eastAsia="zh-CN"/>
        </w:rPr>
        <w:t>При обранні виду стягнення директор повинен враховувати ступінь тяжкості вчиненого проступку і заподіяну ним шкоду,  обставини,  за  яких  вчинено  проступок,  і попередню  роботу працівника.</w:t>
      </w:r>
    </w:p>
    <w:p w14:paraId="3EAAA591"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ourier New" w:hAnsi="Courier New" w:cs="Courier New"/>
          <w:lang w:eastAsia="zh-CN"/>
        </w:rPr>
      </w:pPr>
      <w:r w:rsidRPr="00C9539E">
        <w:rPr>
          <w:rFonts w:ascii="PragmaticaCTT" w:eastAsia="PragmaticaCTT" w:hAnsi="PragmaticaCTT" w:cs="PragmaticaCTT"/>
          <w:sz w:val="22"/>
          <w:szCs w:val="22"/>
          <w:lang w:val="uk-UA" w:eastAsia="zh-CN"/>
        </w:rPr>
        <w:t xml:space="preserve">    </w:t>
      </w:r>
      <w:r w:rsidRPr="00C9539E">
        <w:rPr>
          <w:rFonts w:ascii="PragmaticaCTT" w:hAnsi="PragmaticaCTT" w:cs="Calibri"/>
          <w:sz w:val="22"/>
          <w:szCs w:val="22"/>
          <w:lang w:val="uk-UA" w:eastAsia="zh-CN"/>
        </w:rPr>
        <w:t>Стягнення оголошується  в наказі і повідомляється працівникові під розписку.</w:t>
      </w:r>
    </w:p>
    <w:p w14:paraId="339E8F1B"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ourier New" w:hAnsi="Courier New" w:cs="Courier New"/>
          <w:lang w:eastAsia="zh-CN"/>
        </w:rPr>
      </w:pPr>
      <w:r w:rsidRPr="00C9539E">
        <w:rPr>
          <w:rFonts w:ascii="PragmaticaCTT" w:hAnsi="PragmaticaCTT" w:cs="Calibri"/>
          <w:sz w:val="22"/>
          <w:szCs w:val="22"/>
          <w:lang w:val="uk-UA" w:eastAsia="zh-CN"/>
        </w:rPr>
        <w:t>5. Дисциплінарне стягнення може бути оскаржене працівником у порядку, встановленому чинним законодавством.</w:t>
      </w:r>
    </w:p>
    <w:p w14:paraId="64E4DA12"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ourier New" w:hAnsi="Courier New" w:cs="Courier New"/>
          <w:lang w:eastAsia="zh-CN"/>
        </w:rPr>
      </w:pPr>
      <w:r w:rsidRPr="00C9539E">
        <w:rPr>
          <w:rFonts w:ascii="PragmaticaCTT" w:hAnsi="PragmaticaCTT" w:cs="Calibri"/>
          <w:sz w:val="22"/>
          <w:szCs w:val="22"/>
          <w:lang w:val="uk-UA" w:eastAsia="zh-CN"/>
        </w:rPr>
        <w:t xml:space="preserve">6. Якщо протягом року з дня накладення дисциплінарного стягнення працівника не буде піддано новому дисциплінарному стягненню,  то він вважається таким,  що не мав дисциплінарного стягнення.  </w:t>
      </w:r>
    </w:p>
    <w:p w14:paraId="3A8EC785"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ourier New" w:hAnsi="Courier New" w:cs="Courier New"/>
          <w:lang w:eastAsia="zh-CN"/>
        </w:rPr>
      </w:pPr>
      <w:r w:rsidRPr="00C9539E">
        <w:rPr>
          <w:rFonts w:ascii="PragmaticaCTT" w:hAnsi="PragmaticaCTT" w:cs="Calibri"/>
          <w:sz w:val="22"/>
          <w:szCs w:val="22"/>
          <w:lang w:val="uk-UA" w:eastAsia="zh-CN"/>
        </w:rPr>
        <w:t>7. Якщо працівник не допустив нового порушення трудової дисципліни і до того ж проявив себе  як  сумлінний  працівник,  то стягнення може бути зняте до закінчення одного року.</w:t>
      </w:r>
    </w:p>
    <w:p w14:paraId="12891123"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Courier New" w:hAnsi="Courier New" w:cs="Courier New"/>
          <w:lang w:eastAsia="zh-CN"/>
        </w:rPr>
      </w:pPr>
      <w:r w:rsidRPr="00C9539E">
        <w:rPr>
          <w:rFonts w:ascii="PragmaticaCTT" w:hAnsi="PragmaticaCTT" w:cs="Calibri"/>
          <w:sz w:val="22"/>
          <w:szCs w:val="22"/>
          <w:lang w:val="uk-UA" w:eastAsia="zh-CN"/>
        </w:rPr>
        <w:t>8. Протягом строку дії дисциплінарного стягнення заходи заохочення до працівника не застосовуються.</w:t>
      </w:r>
    </w:p>
    <w:p w14:paraId="2F631AB2"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PragmaticaCTT" w:hAnsi="PragmaticaCTT" w:cs="Calibri"/>
          <w:sz w:val="22"/>
          <w:szCs w:val="22"/>
          <w:lang w:val="uk-UA" w:eastAsia="zh-CN"/>
        </w:rPr>
      </w:pPr>
    </w:p>
    <w:p w14:paraId="0803F43C" w14:textId="77777777" w:rsidR="00C9539E" w:rsidRPr="00C9539E" w:rsidRDefault="00C9539E" w:rsidP="00C953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PragmaticaCTT" w:hAnsi="PragmaticaCTT" w:cs="Calibri"/>
          <w:sz w:val="22"/>
          <w:szCs w:val="22"/>
          <w:lang w:val="uk-UA" w:eastAsia="zh-CN"/>
        </w:rPr>
      </w:pPr>
    </w:p>
    <w:p w14:paraId="1ABD65E9" w14:textId="77777777" w:rsidR="00C9539E" w:rsidRPr="00C9539E" w:rsidRDefault="00C9539E" w:rsidP="00C9539E">
      <w:pPr>
        <w:suppressAutoHyphens/>
        <w:ind w:left="17" w:right="34"/>
        <w:jc w:val="center"/>
        <w:rPr>
          <w:sz w:val="24"/>
          <w:szCs w:val="24"/>
          <w:lang w:val="uk-UA" w:eastAsia="zh-CN"/>
        </w:rPr>
      </w:pPr>
      <w:r w:rsidRPr="00C9539E">
        <w:rPr>
          <w:rFonts w:ascii="PragmaticaCTT" w:hAnsi="PragmaticaCTT" w:cs="Calibri"/>
          <w:b/>
          <w:sz w:val="22"/>
          <w:szCs w:val="22"/>
          <w:lang w:val="uk-UA" w:eastAsia="zh-CN"/>
        </w:rPr>
        <w:t xml:space="preserve">IX. Службова та комерційна таємниці </w:t>
      </w:r>
    </w:p>
    <w:p w14:paraId="6EFB5363" w14:textId="77777777" w:rsidR="00C9539E" w:rsidRPr="00C9539E" w:rsidRDefault="00C9539E" w:rsidP="00C9539E">
      <w:pPr>
        <w:suppressAutoHyphens/>
        <w:ind w:left="17" w:right="34"/>
        <w:jc w:val="center"/>
        <w:rPr>
          <w:rFonts w:ascii="PragmaticaCTT" w:hAnsi="PragmaticaCTT" w:cs="Calibri"/>
          <w:b/>
          <w:sz w:val="22"/>
          <w:szCs w:val="22"/>
          <w:lang w:val="uk-UA" w:eastAsia="zh-CN"/>
        </w:rPr>
      </w:pPr>
    </w:p>
    <w:p w14:paraId="3ABB0290" w14:textId="77777777" w:rsidR="00C9539E" w:rsidRPr="00C9539E" w:rsidRDefault="00C9539E" w:rsidP="00C9539E">
      <w:pPr>
        <w:suppressAutoHyphens/>
        <w:ind w:left="17" w:right="34"/>
        <w:jc w:val="both"/>
        <w:rPr>
          <w:sz w:val="24"/>
          <w:szCs w:val="24"/>
          <w:lang w:val="uk-UA" w:eastAsia="zh-CN"/>
        </w:rPr>
      </w:pPr>
      <w:r w:rsidRPr="00C9539E">
        <w:rPr>
          <w:rFonts w:ascii="PragmaticaCTT" w:hAnsi="PragmaticaCTT" w:cs="Calibri"/>
          <w:sz w:val="22"/>
          <w:szCs w:val="22"/>
          <w:lang w:val="uk-UA" w:eastAsia="zh-CN"/>
        </w:rPr>
        <w:t>1. Працівник підприємства приймає на себе зобов'язання не розголошувати відомості, які становлять службову та комерційну таємницю, предметом яких є:</w:t>
      </w:r>
    </w:p>
    <w:p w14:paraId="335E230F" w14:textId="77777777" w:rsidR="00C9539E" w:rsidRPr="00C9539E" w:rsidRDefault="00C9539E" w:rsidP="00EC1AB5">
      <w:pPr>
        <w:numPr>
          <w:ilvl w:val="0"/>
          <w:numId w:val="15"/>
        </w:numPr>
        <w:suppressAutoHyphens/>
        <w:jc w:val="both"/>
        <w:rPr>
          <w:rFonts w:ascii="PragmaticaCTT" w:hAnsi="PragmaticaCTT" w:cs="Calibri"/>
          <w:sz w:val="22"/>
          <w:szCs w:val="22"/>
          <w:lang w:val="uk-UA" w:eastAsia="zh-CN"/>
        </w:rPr>
      </w:pPr>
      <w:r w:rsidRPr="00C9539E">
        <w:rPr>
          <w:rFonts w:ascii="PragmaticaCTT" w:hAnsi="PragmaticaCTT" w:cs="Calibri"/>
          <w:sz w:val="22"/>
          <w:szCs w:val="22"/>
          <w:lang w:val="uk-UA" w:eastAsia="zh-CN"/>
        </w:rPr>
        <w:t>зміст та умови всіх господарських, цивільних та трудових договорів, дані про постачальників і покупців, контрагентів, інформація про переговори, маркетингові дослідження, дані про розрахунок відпускних цін, розміри знижок тощо;</w:t>
      </w:r>
    </w:p>
    <w:p w14:paraId="3D73BAA2" w14:textId="77777777" w:rsidR="00C9539E" w:rsidRPr="00C9539E" w:rsidRDefault="00C9539E" w:rsidP="00EC1AB5">
      <w:pPr>
        <w:numPr>
          <w:ilvl w:val="0"/>
          <w:numId w:val="15"/>
        </w:numPr>
        <w:suppressAutoHyphens/>
        <w:ind w:right="34"/>
        <w:jc w:val="both"/>
        <w:rPr>
          <w:sz w:val="24"/>
          <w:szCs w:val="24"/>
          <w:lang w:eastAsia="zh-CN"/>
        </w:rPr>
      </w:pPr>
      <w:r w:rsidRPr="00C9539E">
        <w:rPr>
          <w:rFonts w:ascii="PragmaticaCTT" w:hAnsi="PragmaticaCTT" w:cs="Calibri"/>
          <w:sz w:val="22"/>
          <w:szCs w:val="22"/>
          <w:lang w:val="uk-UA" w:eastAsia="zh-CN"/>
        </w:rPr>
        <w:t>розміри використання фонду оплати праці;</w:t>
      </w:r>
    </w:p>
    <w:p w14:paraId="1BCBBDEF" w14:textId="77777777" w:rsidR="00C9539E" w:rsidRPr="00C9539E" w:rsidRDefault="00C9539E" w:rsidP="00EC1AB5">
      <w:pPr>
        <w:numPr>
          <w:ilvl w:val="0"/>
          <w:numId w:val="15"/>
        </w:numPr>
        <w:suppressAutoHyphens/>
        <w:ind w:right="34"/>
        <w:jc w:val="both"/>
        <w:rPr>
          <w:sz w:val="24"/>
          <w:szCs w:val="24"/>
          <w:lang w:eastAsia="zh-CN"/>
        </w:rPr>
      </w:pPr>
      <w:r w:rsidRPr="00C9539E">
        <w:rPr>
          <w:rFonts w:ascii="PragmaticaCTT" w:hAnsi="PragmaticaCTT" w:cs="Calibri"/>
          <w:sz w:val="22"/>
          <w:szCs w:val="22"/>
          <w:lang w:val="uk-UA" w:eastAsia="zh-CN"/>
        </w:rPr>
        <w:t>величина заробітної плати будь-якого працівника, розмір виплат винагород;</w:t>
      </w:r>
    </w:p>
    <w:p w14:paraId="72422E92" w14:textId="77777777" w:rsidR="00C9539E" w:rsidRPr="00C9539E" w:rsidRDefault="00C9539E" w:rsidP="00EC1AB5">
      <w:pPr>
        <w:numPr>
          <w:ilvl w:val="0"/>
          <w:numId w:val="15"/>
        </w:numPr>
        <w:suppressAutoHyphens/>
        <w:ind w:right="34"/>
        <w:jc w:val="both"/>
        <w:rPr>
          <w:sz w:val="24"/>
          <w:szCs w:val="24"/>
          <w:lang w:eastAsia="zh-CN"/>
        </w:rPr>
      </w:pPr>
      <w:r w:rsidRPr="00C9539E">
        <w:rPr>
          <w:rFonts w:ascii="PragmaticaCTT" w:hAnsi="PragmaticaCTT" w:cs="Calibri"/>
          <w:sz w:val="22"/>
          <w:szCs w:val="22"/>
          <w:lang w:val="uk-UA" w:eastAsia="zh-CN"/>
        </w:rPr>
        <w:t>загальна сума грошових коштів на банківських рахунках підприємства і всі взаємовідносини з обслуговуючими банками;</w:t>
      </w:r>
    </w:p>
    <w:p w14:paraId="70019271" w14:textId="77777777" w:rsidR="00C9539E" w:rsidRPr="00C9539E" w:rsidRDefault="00C9539E" w:rsidP="00EC1AB5">
      <w:pPr>
        <w:numPr>
          <w:ilvl w:val="0"/>
          <w:numId w:val="15"/>
        </w:numPr>
        <w:suppressAutoHyphens/>
        <w:ind w:right="34"/>
        <w:jc w:val="both"/>
        <w:rPr>
          <w:sz w:val="24"/>
          <w:szCs w:val="24"/>
          <w:lang w:eastAsia="zh-CN"/>
        </w:rPr>
      </w:pPr>
      <w:r w:rsidRPr="00C9539E">
        <w:rPr>
          <w:rFonts w:ascii="PragmaticaCTT" w:hAnsi="PragmaticaCTT" w:cs="Calibri"/>
          <w:sz w:val="22"/>
          <w:szCs w:val="22"/>
          <w:lang w:val="uk-UA" w:eastAsia="zh-CN"/>
        </w:rPr>
        <w:t>фінансовий стан підприємства за будь-який період часу (прибуток, збиток, собівартість, затрати, фонди стимулювання);</w:t>
      </w:r>
    </w:p>
    <w:p w14:paraId="075BFF8D" w14:textId="77777777" w:rsidR="00C9539E" w:rsidRPr="00C9539E" w:rsidRDefault="00C9539E" w:rsidP="00EC1AB5">
      <w:pPr>
        <w:numPr>
          <w:ilvl w:val="0"/>
          <w:numId w:val="15"/>
        </w:numPr>
        <w:suppressAutoHyphens/>
        <w:ind w:right="34"/>
        <w:jc w:val="both"/>
        <w:rPr>
          <w:sz w:val="24"/>
          <w:szCs w:val="24"/>
          <w:lang w:eastAsia="zh-CN"/>
        </w:rPr>
      </w:pPr>
      <w:r w:rsidRPr="00C9539E">
        <w:rPr>
          <w:rFonts w:ascii="PragmaticaCTT" w:hAnsi="PragmaticaCTT" w:cs="Calibri"/>
          <w:sz w:val="22"/>
          <w:szCs w:val="22"/>
          <w:lang w:val="uk-UA" w:eastAsia="zh-CN"/>
        </w:rPr>
        <w:t>перспективи розвитку підприємства та вклад фінансових коштів в певні заходи;</w:t>
      </w:r>
    </w:p>
    <w:p w14:paraId="26EC0DA0" w14:textId="2D7F1F91" w:rsidR="007E71C5" w:rsidRPr="007E71C5" w:rsidRDefault="00C9539E" w:rsidP="007E71C5">
      <w:pPr>
        <w:numPr>
          <w:ilvl w:val="0"/>
          <w:numId w:val="15"/>
        </w:numPr>
        <w:suppressAutoHyphens/>
        <w:ind w:right="34"/>
        <w:jc w:val="both"/>
        <w:rPr>
          <w:sz w:val="24"/>
          <w:szCs w:val="24"/>
          <w:lang w:eastAsia="zh-CN"/>
        </w:rPr>
      </w:pPr>
      <w:r w:rsidRPr="00C9539E">
        <w:rPr>
          <w:rFonts w:ascii="PragmaticaCTT" w:hAnsi="PragmaticaCTT" w:cs="Calibri"/>
          <w:sz w:val="22"/>
          <w:szCs w:val="22"/>
          <w:lang w:val="uk-UA" w:eastAsia="zh-CN"/>
        </w:rPr>
        <w:t>зміст всіх документів для службового користування (, положення, регламенти, інструкції, стандарти, протоколи зборів і ін.);</w:t>
      </w:r>
    </w:p>
    <w:p w14:paraId="6FACDC98" w14:textId="00EAB6A0" w:rsidR="00C9539E" w:rsidRPr="007E71C5" w:rsidRDefault="00C9539E" w:rsidP="00EC1AB5">
      <w:pPr>
        <w:numPr>
          <w:ilvl w:val="0"/>
          <w:numId w:val="15"/>
        </w:numPr>
        <w:suppressAutoHyphens/>
        <w:ind w:right="34"/>
        <w:jc w:val="both"/>
        <w:rPr>
          <w:sz w:val="24"/>
          <w:szCs w:val="24"/>
          <w:lang w:eastAsia="zh-CN"/>
        </w:rPr>
      </w:pPr>
      <w:r w:rsidRPr="00C9539E">
        <w:rPr>
          <w:rFonts w:ascii="PragmaticaCTT" w:hAnsi="PragmaticaCTT" w:cs="Calibri"/>
          <w:sz w:val="22"/>
          <w:szCs w:val="22"/>
          <w:lang w:val="uk-UA" w:eastAsia="zh-CN"/>
        </w:rPr>
        <w:t>кадрові документи працівників (трудові договори, контракти, анкети, біографії, трудові книжки);</w:t>
      </w:r>
    </w:p>
    <w:p w14:paraId="476CCD66" w14:textId="3410A184" w:rsidR="007E71C5" w:rsidRDefault="007E71C5" w:rsidP="007E71C5">
      <w:pPr>
        <w:suppressAutoHyphens/>
        <w:ind w:right="34"/>
        <w:jc w:val="both"/>
        <w:rPr>
          <w:rFonts w:ascii="PragmaticaCTT" w:hAnsi="PragmaticaCTT" w:cs="Calibri"/>
          <w:sz w:val="22"/>
          <w:szCs w:val="22"/>
          <w:lang w:val="uk-UA" w:eastAsia="zh-CN"/>
        </w:rPr>
      </w:pPr>
    </w:p>
    <w:p w14:paraId="7D1113A0" w14:textId="77777777" w:rsidR="007E71C5" w:rsidRPr="00C9539E" w:rsidRDefault="007E71C5" w:rsidP="007E71C5">
      <w:pPr>
        <w:suppressAutoHyphens/>
        <w:ind w:right="34"/>
        <w:jc w:val="both"/>
        <w:rPr>
          <w:sz w:val="24"/>
          <w:szCs w:val="24"/>
          <w:lang w:eastAsia="zh-CN"/>
        </w:rPr>
      </w:pPr>
    </w:p>
    <w:p w14:paraId="55979CF1" w14:textId="77777777" w:rsidR="00C9539E" w:rsidRPr="00C9539E" w:rsidRDefault="00C9539E" w:rsidP="00EC1AB5">
      <w:pPr>
        <w:numPr>
          <w:ilvl w:val="0"/>
          <w:numId w:val="15"/>
        </w:numPr>
        <w:suppressAutoHyphens/>
        <w:ind w:right="34"/>
        <w:jc w:val="both"/>
        <w:rPr>
          <w:sz w:val="24"/>
          <w:szCs w:val="24"/>
          <w:lang w:eastAsia="zh-CN"/>
        </w:rPr>
      </w:pPr>
      <w:r w:rsidRPr="00C9539E">
        <w:rPr>
          <w:rFonts w:ascii="PragmaticaCTT" w:hAnsi="PragmaticaCTT" w:cs="Calibri"/>
          <w:sz w:val="22"/>
          <w:szCs w:val="22"/>
          <w:lang w:val="uk-UA" w:eastAsia="zh-CN"/>
        </w:rPr>
        <w:lastRenderedPageBreak/>
        <w:t>анкетні дані і особисті якості працівників, особливості їх роботи, навчання і поведінки.</w:t>
      </w:r>
    </w:p>
    <w:p w14:paraId="346CAEC8" w14:textId="77777777" w:rsidR="00C9539E" w:rsidRPr="00C9539E" w:rsidRDefault="00C9539E" w:rsidP="00EC1AB5">
      <w:pPr>
        <w:numPr>
          <w:ilvl w:val="0"/>
          <w:numId w:val="15"/>
        </w:numPr>
        <w:suppressAutoHyphens/>
        <w:jc w:val="both"/>
        <w:rPr>
          <w:rFonts w:ascii="PragmaticaCTT" w:hAnsi="PragmaticaCTT"/>
          <w:sz w:val="24"/>
          <w:szCs w:val="24"/>
          <w:lang w:eastAsia="zh-CN"/>
        </w:rPr>
      </w:pPr>
      <w:proofErr w:type="spellStart"/>
      <w:r w:rsidRPr="00C9539E">
        <w:rPr>
          <w:rFonts w:ascii="PragmaticaCTT" w:hAnsi="PragmaticaCTT"/>
          <w:sz w:val="24"/>
          <w:szCs w:val="24"/>
          <w:lang w:eastAsia="zh-CN"/>
        </w:rPr>
        <w:t>незапатентовані</w:t>
      </w:r>
      <w:proofErr w:type="spellEnd"/>
      <w:r w:rsidRPr="00C9539E">
        <w:rPr>
          <w:rFonts w:ascii="PragmaticaCTT" w:hAnsi="PragmaticaCTT"/>
          <w:sz w:val="24"/>
          <w:szCs w:val="24"/>
          <w:lang w:eastAsia="zh-CN"/>
        </w:rPr>
        <w:t xml:space="preserve"> </w:t>
      </w:r>
      <w:proofErr w:type="spellStart"/>
      <w:r w:rsidRPr="00C9539E">
        <w:rPr>
          <w:rFonts w:ascii="PragmaticaCTT" w:hAnsi="PragmaticaCTT"/>
          <w:sz w:val="24"/>
          <w:szCs w:val="24"/>
          <w:lang w:eastAsia="zh-CN"/>
        </w:rPr>
        <w:t>науково-технічні</w:t>
      </w:r>
      <w:proofErr w:type="spellEnd"/>
      <w:r w:rsidRPr="00C9539E">
        <w:rPr>
          <w:rFonts w:ascii="PragmaticaCTT" w:hAnsi="PragmaticaCTT"/>
          <w:sz w:val="24"/>
          <w:szCs w:val="24"/>
          <w:lang w:eastAsia="zh-CN"/>
        </w:rPr>
        <w:t xml:space="preserve"> </w:t>
      </w:r>
      <w:proofErr w:type="spellStart"/>
      <w:r w:rsidRPr="00C9539E">
        <w:rPr>
          <w:rFonts w:ascii="PragmaticaCTT" w:hAnsi="PragmaticaCTT"/>
          <w:sz w:val="24"/>
          <w:szCs w:val="24"/>
          <w:lang w:eastAsia="zh-CN"/>
        </w:rPr>
        <w:t>розробки</w:t>
      </w:r>
      <w:proofErr w:type="spellEnd"/>
      <w:r w:rsidRPr="00C9539E">
        <w:rPr>
          <w:rFonts w:ascii="PragmaticaCTT" w:hAnsi="PragmaticaCTT"/>
          <w:sz w:val="24"/>
          <w:szCs w:val="24"/>
          <w:lang w:eastAsia="zh-CN"/>
        </w:rPr>
        <w:t xml:space="preserve">, </w:t>
      </w:r>
      <w:proofErr w:type="spellStart"/>
      <w:r w:rsidRPr="00C9539E">
        <w:rPr>
          <w:rFonts w:ascii="PragmaticaCTT" w:hAnsi="PragmaticaCTT"/>
          <w:sz w:val="24"/>
          <w:szCs w:val="24"/>
          <w:lang w:eastAsia="zh-CN"/>
        </w:rPr>
        <w:t>бази</w:t>
      </w:r>
      <w:proofErr w:type="spellEnd"/>
      <w:r w:rsidRPr="00C9539E">
        <w:rPr>
          <w:rFonts w:ascii="PragmaticaCTT" w:hAnsi="PragmaticaCTT"/>
          <w:sz w:val="24"/>
          <w:szCs w:val="24"/>
          <w:lang w:eastAsia="zh-CN"/>
        </w:rPr>
        <w:t xml:space="preserve"> </w:t>
      </w:r>
      <w:proofErr w:type="spellStart"/>
      <w:r w:rsidRPr="00C9539E">
        <w:rPr>
          <w:rFonts w:ascii="PragmaticaCTT" w:hAnsi="PragmaticaCTT"/>
          <w:sz w:val="24"/>
          <w:szCs w:val="24"/>
          <w:lang w:eastAsia="zh-CN"/>
        </w:rPr>
        <w:t>даних</w:t>
      </w:r>
      <w:proofErr w:type="spellEnd"/>
      <w:r w:rsidRPr="00C9539E">
        <w:rPr>
          <w:rFonts w:ascii="PragmaticaCTT" w:hAnsi="PragmaticaCTT"/>
          <w:sz w:val="24"/>
          <w:szCs w:val="24"/>
          <w:lang w:eastAsia="zh-CN"/>
        </w:rPr>
        <w:t xml:space="preserve"> та </w:t>
      </w:r>
      <w:proofErr w:type="spellStart"/>
      <w:r w:rsidRPr="00C9539E">
        <w:rPr>
          <w:rFonts w:ascii="PragmaticaCTT" w:hAnsi="PragmaticaCTT"/>
          <w:sz w:val="24"/>
          <w:szCs w:val="24"/>
          <w:lang w:eastAsia="zh-CN"/>
        </w:rPr>
        <w:t>інші</w:t>
      </w:r>
      <w:proofErr w:type="spellEnd"/>
      <w:r w:rsidRPr="00C9539E">
        <w:rPr>
          <w:rFonts w:ascii="PragmaticaCTT" w:hAnsi="PragmaticaCTT"/>
          <w:sz w:val="24"/>
          <w:szCs w:val="24"/>
          <w:lang w:eastAsia="zh-CN"/>
        </w:rPr>
        <w:t xml:space="preserve"> </w:t>
      </w:r>
      <w:proofErr w:type="spellStart"/>
      <w:r w:rsidRPr="00C9539E">
        <w:rPr>
          <w:rFonts w:ascii="PragmaticaCTT" w:hAnsi="PragmaticaCTT"/>
          <w:sz w:val="24"/>
          <w:szCs w:val="24"/>
          <w:lang w:eastAsia="zh-CN"/>
        </w:rPr>
        <w:t>комп’ютерні</w:t>
      </w:r>
      <w:proofErr w:type="spellEnd"/>
      <w:r w:rsidRPr="00C9539E">
        <w:rPr>
          <w:rFonts w:ascii="PragmaticaCTT" w:hAnsi="PragmaticaCTT"/>
          <w:sz w:val="24"/>
          <w:szCs w:val="24"/>
          <w:lang w:eastAsia="zh-CN"/>
        </w:rPr>
        <w:t xml:space="preserve"> </w:t>
      </w:r>
      <w:proofErr w:type="spellStart"/>
      <w:r w:rsidRPr="00C9539E">
        <w:rPr>
          <w:rFonts w:ascii="PragmaticaCTT" w:hAnsi="PragmaticaCTT"/>
          <w:sz w:val="24"/>
          <w:szCs w:val="24"/>
          <w:lang w:eastAsia="zh-CN"/>
        </w:rPr>
        <w:t>програми</w:t>
      </w:r>
      <w:proofErr w:type="spellEnd"/>
      <w:r w:rsidRPr="00C9539E">
        <w:rPr>
          <w:rFonts w:ascii="PragmaticaCTT" w:hAnsi="PragmaticaCTT"/>
          <w:sz w:val="24"/>
          <w:szCs w:val="24"/>
          <w:lang w:eastAsia="zh-CN"/>
        </w:rPr>
        <w:t xml:space="preserve">, </w:t>
      </w:r>
      <w:proofErr w:type="spellStart"/>
      <w:r w:rsidRPr="00C9539E">
        <w:rPr>
          <w:rFonts w:ascii="PragmaticaCTT" w:hAnsi="PragmaticaCTT"/>
          <w:sz w:val="24"/>
          <w:szCs w:val="24"/>
          <w:lang w:eastAsia="zh-CN"/>
        </w:rPr>
        <w:t>створені</w:t>
      </w:r>
      <w:proofErr w:type="spellEnd"/>
      <w:r w:rsidRPr="00C9539E">
        <w:rPr>
          <w:rFonts w:ascii="PragmaticaCTT" w:hAnsi="PragmaticaCTT"/>
          <w:sz w:val="24"/>
          <w:szCs w:val="24"/>
          <w:lang w:eastAsia="zh-CN"/>
        </w:rPr>
        <w:t xml:space="preserve"> </w:t>
      </w:r>
      <w:proofErr w:type="spellStart"/>
      <w:r w:rsidRPr="00C9539E">
        <w:rPr>
          <w:rFonts w:ascii="PragmaticaCTT" w:hAnsi="PragmaticaCTT"/>
          <w:sz w:val="24"/>
          <w:szCs w:val="24"/>
          <w:lang w:eastAsia="zh-CN"/>
        </w:rPr>
        <w:t>підприємством</w:t>
      </w:r>
      <w:proofErr w:type="spellEnd"/>
      <w:r w:rsidRPr="00C9539E">
        <w:rPr>
          <w:rFonts w:ascii="PragmaticaCTT" w:hAnsi="PragmaticaCTT"/>
          <w:sz w:val="24"/>
          <w:szCs w:val="24"/>
          <w:lang w:eastAsia="zh-CN"/>
        </w:rPr>
        <w:t xml:space="preserve"> </w:t>
      </w:r>
      <w:proofErr w:type="spellStart"/>
      <w:r w:rsidRPr="00C9539E">
        <w:rPr>
          <w:rFonts w:ascii="PragmaticaCTT" w:hAnsi="PragmaticaCTT"/>
          <w:sz w:val="24"/>
          <w:szCs w:val="24"/>
          <w:lang w:eastAsia="zh-CN"/>
        </w:rPr>
        <w:t>чи</w:t>
      </w:r>
      <w:proofErr w:type="spellEnd"/>
      <w:r w:rsidRPr="00C9539E">
        <w:rPr>
          <w:rFonts w:ascii="PragmaticaCTT" w:hAnsi="PragmaticaCTT"/>
          <w:sz w:val="24"/>
          <w:szCs w:val="24"/>
          <w:lang w:eastAsia="zh-CN"/>
        </w:rPr>
        <w:t xml:space="preserve"> на </w:t>
      </w:r>
      <w:proofErr w:type="spellStart"/>
      <w:r w:rsidRPr="00C9539E">
        <w:rPr>
          <w:rFonts w:ascii="PragmaticaCTT" w:hAnsi="PragmaticaCTT"/>
          <w:sz w:val="24"/>
          <w:szCs w:val="24"/>
          <w:lang w:eastAsia="zh-CN"/>
        </w:rPr>
        <w:t>замовлення</w:t>
      </w:r>
      <w:proofErr w:type="spellEnd"/>
      <w:r w:rsidRPr="00C9539E">
        <w:rPr>
          <w:rFonts w:ascii="PragmaticaCTT" w:hAnsi="PragmaticaCTT"/>
          <w:sz w:val="24"/>
          <w:szCs w:val="24"/>
          <w:lang w:eastAsia="zh-CN"/>
        </w:rPr>
        <w:t xml:space="preserve"> </w:t>
      </w:r>
      <w:proofErr w:type="spellStart"/>
      <w:r w:rsidRPr="00C9539E">
        <w:rPr>
          <w:rFonts w:ascii="PragmaticaCTT" w:hAnsi="PragmaticaCTT"/>
          <w:sz w:val="24"/>
          <w:szCs w:val="24"/>
          <w:lang w:eastAsia="zh-CN"/>
        </w:rPr>
        <w:t>підприємтва</w:t>
      </w:r>
      <w:proofErr w:type="spellEnd"/>
      <w:r w:rsidRPr="00C9539E">
        <w:rPr>
          <w:rFonts w:ascii="PragmaticaCTT" w:hAnsi="PragmaticaCTT"/>
          <w:sz w:val="24"/>
          <w:szCs w:val="24"/>
          <w:lang w:eastAsia="zh-CN"/>
        </w:rPr>
        <w:t xml:space="preserve">, </w:t>
      </w:r>
      <w:proofErr w:type="spellStart"/>
      <w:r w:rsidRPr="00C9539E">
        <w:rPr>
          <w:rFonts w:ascii="PragmaticaCTT" w:hAnsi="PragmaticaCTT"/>
          <w:sz w:val="24"/>
          <w:szCs w:val="24"/>
          <w:lang w:eastAsia="zh-CN"/>
        </w:rPr>
        <w:t>усі</w:t>
      </w:r>
      <w:proofErr w:type="spellEnd"/>
      <w:r w:rsidRPr="00C9539E">
        <w:rPr>
          <w:rFonts w:ascii="PragmaticaCTT" w:hAnsi="PragmaticaCTT"/>
          <w:sz w:val="24"/>
          <w:szCs w:val="24"/>
          <w:lang w:eastAsia="zh-CN"/>
        </w:rPr>
        <w:t xml:space="preserve"> </w:t>
      </w:r>
      <w:proofErr w:type="spellStart"/>
      <w:r w:rsidRPr="00C9539E">
        <w:rPr>
          <w:rFonts w:ascii="PragmaticaCTT" w:hAnsi="PragmaticaCTT"/>
          <w:sz w:val="24"/>
          <w:szCs w:val="24"/>
          <w:lang w:eastAsia="zh-CN"/>
        </w:rPr>
        <w:t>види</w:t>
      </w:r>
      <w:proofErr w:type="spellEnd"/>
      <w:r w:rsidRPr="00C9539E">
        <w:rPr>
          <w:rFonts w:ascii="PragmaticaCTT" w:hAnsi="PragmaticaCTT"/>
          <w:sz w:val="24"/>
          <w:szCs w:val="24"/>
          <w:lang w:eastAsia="zh-CN"/>
        </w:rPr>
        <w:t xml:space="preserve"> «ноу-хау», </w:t>
      </w:r>
      <w:proofErr w:type="spellStart"/>
      <w:r w:rsidRPr="00C9539E">
        <w:rPr>
          <w:rFonts w:ascii="PragmaticaCTT" w:hAnsi="PragmaticaCTT"/>
          <w:sz w:val="24"/>
          <w:szCs w:val="24"/>
          <w:lang w:eastAsia="zh-CN"/>
        </w:rPr>
        <w:t>технічні</w:t>
      </w:r>
      <w:proofErr w:type="spellEnd"/>
      <w:r w:rsidRPr="00C9539E">
        <w:rPr>
          <w:rFonts w:ascii="PragmaticaCTT" w:hAnsi="PragmaticaCTT"/>
          <w:sz w:val="24"/>
          <w:szCs w:val="24"/>
          <w:lang w:eastAsia="zh-CN"/>
        </w:rPr>
        <w:t xml:space="preserve"> </w:t>
      </w:r>
      <w:proofErr w:type="spellStart"/>
      <w:r w:rsidRPr="00C9539E">
        <w:rPr>
          <w:rFonts w:ascii="PragmaticaCTT" w:hAnsi="PragmaticaCTT"/>
          <w:sz w:val="24"/>
          <w:szCs w:val="24"/>
          <w:lang w:eastAsia="zh-CN"/>
        </w:rPr>
        <w:t>проекти</w:t>
      </w:r>
      <w:proofErr w:type="spellEnd"/>
      <w:r w:rsidRPr="00C9539E">
        <w:rPr>
          <w:rFonts w:ascii="PragmaticaCTT" w:hAnsi="PragmaticaCTT"/>
          <w:sz w:val="24"/>
          <w:szCs w:val="24"/>
          <w:lang w:eastAsia="zh-CN"/>
        </w:rPr>
        <w:t xml:space="preserve">, </w:t>
      </w:r>
      <w:proofErr w:type="spellStart"/>
      <w:r w:rsidRPr="00C9539E">
        <w:rPr>
          <w:rFonts w:ascii="PragmaticaCTT" w:hAnsi="PragmaticaCTT"/>
          <w:sz w:val="24"/>
          <w:szCs w:val="24"/>
          <w:lang w:eastAsia="zh-CN"/>
        </w:rPr>
        <w:t>промислові</w:t>
      </w:r>
      <w:proofErr w:type="spellEnd"/>
      <w:r w:rsidRPr="00C9539E">
        <w:rPr>
          <w:rFonts w:ascii="PragmaticaCTT" w:hAnsi="PragmaticaCTT"/>
          <w:sz w:val="24"/>
          <w:szCs w:val="24"/>
          <w:lang w:eastAsia="zh-CN"/>
        </w:rPr>
        <w:t xml:space="preserve"> </w:t>
      </w:r>
      <w:proofErr w:type="spellStart"/>
      <w:r w:rsidRPr="00C9539E">
        <w:rPr>
          <w:rFonts w:ascii="PragmaticaCTT" w:hAnsi="PragmaticaCTT"/>
          <w:sz w:val="24"/>
          <w:szCs w:val="24"/>
          <w:lang w:eastAsia="zh-CN"/>
        </w:rPr>
        <w:t>зразки</w:t>
      </w:r>
      <w:proofErr w:type="spellEnd"/>
      <w:r w:rsidRPr="00C9539E">
        <w:rPr>
          <w:rFonts w:ascii="PragmaticaCTT" w:hAnsi="PragmaticaCTT"/>
          <w:sz w:val="24"/>
          <w:szCs w:val="24"/>
          <w:lang w:eastAsia="zh-CN"/>
        </w:rPr>
        <w:t xml:space="preserve">, </w:t>
      </w:r>
      <w:proofErr w:type="spellStart"/>
      <w:r w:rsidRPr="00C9539E">
        <w:rPr>
          <w:rFonts w:ascii="PragmaticaCTT" w:hAnsi="PragmaticaCTT"/>
          <w:sz w:val="24"/>
          <w:szCs w:val="24"/>
          <w:lang w:eastAsia="zh-CN"/>
        </w:rPr>
        <w:t>незапатентовані</w:t>
      </w:r>
      <w:proofErr w:type="spellEnd"/>
      <w:r w:rsidRPr="00C9539E">
        <w:rPr>
          <w:rFonts w:ascii="PragmaticaCTT" w:hAnsi="PragmaticaCTT"/>
          <w:sz w:val="24"/>
          <w:szCs w:val="24"/>
          <w:lang w:eastAsia="zh-CN"/>
        </w:rPr>
        <w:t xml:space="preserve"> </w:t>
      </w:r>
      <w:proofErr w:type="spellStart"/>
      <w:r w:rsidRPr="00C9539E">
        <w:rPr>
          <w:rFonts w:ascii="PragmaticaCTT" w:hAnsi="PragmaticaCTT"/>
          <w:sz w:val="24"/>
          <w:szCs w:val="24"/>
          <w:lang w:eastAsia="zh-CN"/>
        </w:rPr>
        <w:t>товарні</w:t>
      </w:r>
      <w:proofErr w:type="spellEnd"/>
      <w:r w:rsidRPr="00C9539E">
        <w:rPr>
          <w:rFonts w:ascii="PragmaticaCTT" w:hAnsi="PragmaticaCTT"/>
          <w:sz w:val="24"/>
          <w:szCs w:val="24"/>
          <w:lang w:eastAsia="zh-CN"/>
        </w:rPr>
        <w:t xml:space="preserve"> знаки </w:t>
      </w:r>
      <w:proofErr w:type="spellStart"/>
      <w:r w:rsidRPr="00C9539E">
        <w:rPr>
          <w:rFonts w:ascii="PragmaticaCTT" w:hAnsi="PragmaticaCTT"/>
          <w:sz w:val="24"/>
          <w:szCs w:val="24"/>
          <w:lang w:eastAsia="zh-CN"/>
        </w:rPr>
        <w:t>тощо</w:t>
      </w:r>
      <w:proofErr w:type="spellEnd"/>
    </w:p>
    <w:p w14:paraId="4879F158" w14:textId="77777777" w:rsidR="00C9539E" w:rsidRPr="00C9539E" w:rsidRDefault="00C9539E" w:rsidP="00C9539E">
      <w:pPr>
        <w:suppressAutoHyphens/>
        <w:ind w:left="737" w:right="34"/>
        <w:jc w:val="both"/>
        <w:rPr>
          <w:sz w:val="24"/>
          <w:szCs w:val="24"/>
          <w:lang w:eastAsia="zh-CN"/>
        </w:rPr>
      </w:pPr>
    </w:p>
    <w:p w14:paraId="092C89C6" w14:textId="77777777" w:rsidR="00C9539E" w:rsidRPr="00C9539E" w:rsidRDefault="00C9539E" w:rsidP="00C9539E">
      <w:pPr>
        <w:suppressAutoHyphens/>
        <w:ind w:right="34"/>
        <w:jc w:val="both"/>
        <w:rPr>
          <w:sz w:val="24"/>
          <w:szCs w:val="24"/>
          <w:lang w:eastAsia="zh-CN"/>
        </w:rPr>
      </w:pPr>
      <w:r w:rsidRPr="00C9539E">
        <w:rPr>
          <w:rFonts w:ascii="PragmaticaCTT" w:hAnsi="PragmaticaCTT" w:cs="Calibri"/>
          <w:sz w:val="22"/>
          <w:szCs w:val="22"/>
          <w:lang w:val="uk-UA" w:eastAsia="zh-CN"/>
        </w:rPr>
        <w:t>2. Заборонено вести телефонні розмови в присутності сторонніх осіб, якщо це приведе до розголошення службової таємниці.</w:t>
      </w:r>
    </w:p>
    <w:p w14:paraId="0CAE2B61" w14:textId="77777777" w:rsidR="00C9539E" w:rsidRPr="00C9539E" w:rsidRDefault="00C9539E" w:rsidP="00C9539E">
      <w:pPr>
        <w:suppressAutoHyphens/>
        <w:jc w:val="both"/>
        <w:rPr>
          <w:sz w:val="24"/>
          <w:szCs w:val="24"/>
          <w:lang w:eastAsia="zh-CN"/>
        </w:rPr>
      </w:pPr>
      <w:r w:rsidRPr="00C9539E">
        <w:rPr>
          <w:rFonts w:ascii="PragmaticaCTT" w:hAnsi="PragmaticaCTT" w:cs="Calibri"/>
          <w:sz w:val="22"/>
          <w:szCs w:val="22"/>
          <w:lang w:val="uk-UA" w:eastAsia="zh-CN"/>
        </w:rPr>
        <w:t>3. Кожен працівник повинен знати, що:</w:t>
      </w:r>
    </w:p>
    <w:p w14:paraId="10C2CF6E" w14:textId="77777777" w:rsidR="00C9539E" w:rsidRPr="00C9539E" w:rsidRDefault="00C9539E" w:rsidP="00EC1AB5">
      <w:pPr>
        <w:numPr>
          <w:ilvl w:val="0"/>
          <w:numId w:val="17"/>
        </w:numPr>
        <w:suppressAutoHyphens/>
        <w:jc w:val="both"/>
        <w:rPr>
          <w:sz w:val="24"/>
          <w:szCs w:val="24"/>
          <w:lang w:eastAsia="zh-CN"/>
        </w:rPr>
      </w:pPr>
      <w:r w:rsidRPr="00C9539E">
        <w:rPr>
          <w:rFonts w:ascii="PragmaticaCTT" w:hAnsi="PragmaticaCTT" w:cs="Calibri"/>
          <w:sz w:val="22"/>
          <w:szCs w:val="22"/>
          <w:lang w:val="uk-UA" w:eastAsia="zh-CN"/>
        </w:rPr>
        <w:t xml:space="preserve">він знаходиться на робочому місці і підпорядкований тільки своєму безпосередньому керівникові, та директору, а не представникам контролюючих і </w:t>
      </w:r>
      <w:proofErr w:type="spellStart"/>
      <w:r w:rsidRPr="00C9539E">
        <w:rPr>
          <w:rFonts w:ascii="PragmaticaCTT" w:hAnsi="PragmaticaCTT" w:cs="Calibri"/>
          <w:sz w:val="22"/>
          <w:szCs w:val="22"/>
          <w:lang w:val="uk-UA" w:eastAsia="zh-CN"/>
        </w:rPr>
        <w:t>перевіряючих</w:t>
      </w:r>
      <w:proofErr w:type="spellEnd"/>
      <w:r w:rsidRPr="00C9539E">
        <w:rPr>
          <w:rFonts w:ascii="PragmaticaCTT" w:hAnsi="PragmaticaCTT" w:cs="Calibri"/>
          <w:sz w:val="22"/>
          <w:szCs w:val="22"/>
          <w:lang w:val="uk-UA" w:eastAsia="zh-CN"/>
        </w:rPr>
        <w:t xml:space="preserve"> органів, вказівки яких без попереднього погодження з керівництвом виконувати заборонено;</w:t>
      </w:r>
    </w:p>
    <w:p w14:paraId="1C9C625D" w14:textId="77777777" w:rsidR="00C9539E" w:rsidRPr="00C9539E" w:rsidRDefault="00C9539E" w:rsidP="00EC1AB5">
      <w:pPr>
        <w:numPr>
          <w:ilvl w:val="0"/>
          <w:numId w:val="17"/>
        </w:numPr>
        <w:suppressAutoHyphens/>
        <w:jc w:val="both"/>
        <w:rPr>
          <w:sz w:val="24"/>
          <w:szCs w:val="24"/>
          <w:lang w:eastAsia="zh-CN"/>
        </w:rPr>
      </w:pPr>
      <w:r w:rsidRPr="00C9539E">
        <w:rPr>
          <w:rFonts w:ascii="PragmaticaCTT" w:hAnsi="PragmaticaCTT" w:cs="Calibri"/>
          <w:sz w:val="22"/>
          <w:szCs w:val="22"/>
          <w:lang w:val="uk-UA" w:eastAsia="zh-CN"/>
        </w:rPr>
        <w:t>без дозволу директора він не має права відповідати на запитання сторонніх осіб, відносно діяльності підприємства, його особистих посадових обов’язків та інших працівників, надавати будь-які документи підприємства і не несе ніякої юридичної відповідальності за таку відмову;</w:t>
      </w:r>
    </w:p>
    <w:p w14:paraId="3676547D" w14:textId="77777777" w:rsidR="00C9539E" w:rsidRPr="00C9539E" w:rsidRDefault="00C9539E" w:rsidP="00EC1AB5">
      <w:pPr>
        <w:numPr>
          <w:ilvl w:val="0"/>
          <w:numId w:val="17"/>
        </w:numPr>
        <w:suppressAutoHyphens/>
        <w:jc w:val="both"/>
        <w:rPr>
          <w:sz w:val="24"/>
          <w:szCs w:val="24"/>
          <w:lang w:eastAsia="zh-CN"/>
        </w:rPr>
      </w:pPr>
      <w:r w:rsidRPr="00C9539E">
        <w:rPr>
          <w:rFonts w:ascii="PragmaticaCTT" w:hAnsi="PragmaticaCTT" w:cs="Calibri"/>
          <w:sz w:val="22"/>
          <w:szCs w:val="22"/>
          <w:lang w:val="uk-UA" w:eastAsia="zh-CN"/>
        </w:rPr>
        <w:t xml:space="preserve">у рядового співробітника немає і не може бути ключів від виробничих приміщень, складів і </w:t>
      </w:r>
      <w:proofErr w:type="spellStart"/>
      <w:r w:rsidRPr="00C9539E">
        <w:rPr>
          <w:rFonts w:ascii="PragmaticaCTT" w:hAnsi="PragmaticaCTT" w:cs="Calibri"/>
          <w:sz w:val="22"/>
          <w:szCs w:val="22"/>
          <w:lang w:val="uk-UA" w:eastAsia="zh-CN"/>
        </w:rPr>
        <w:t>т.д</w:t>
      </w:r>
      <w:proofErr w:type="spellEnd"/>
      <w:r w:rsidRPr="00C9539E">
        <w:rPr>
          <w:rFonts w:ascii="PragmaticaCTT" w:hAnsi="PragmaticaCTT" w:cs="Calibri"/>
          <w:sz w:val="22"/>
          <w:szCs w:val="22"/>
          <w:lang w:val="uk-UA" w:eastAsia="zh-CN"/>
        </w:rPr>
        <w:t>.;</w:t>
      </w:r>
    </w:p>
    <w:p w14:paraId="74941CEB" w14:textId="77777777" w:rsidR="00C9539E" w:rsidRPr="00C9539E" w:rsidRDefault="00C9539E" w:rsidP="00EC1AB5">
      <w:pPr>
        <w:numPr>
          <w:ilvl w:val="0"/>
          <w:numId w:val="17"/>
        </w:numPr>
        <w:suppressAutoHyphens/>
        <w:jc w:val="both"/>
        <w:rPr>
          <w:sz w:val="24"/>
          <w:szCs w:val="24"/>
          <w:lang w:eastAsia="zh-CN"/>
        </w:rPr>
      </w:pPr>
      <w:r w:rsidRPr="00C9539E">
        <w:rPr>
          <w:rFonts w:ascii="PragmaticaCTT" w:hAnsi="PragmaticaCTT" w:cs="Calibri"/>
          <w:sz w:val="22"/>
          <w:szCs w:val="22"/>
          <w:lang w:val="uk-UA" w:eastAsia="zh-CN"/>
        </w:rPr>
        <w:t>працівник не знає і не повинен знати, де в даний момент знаходяться директор і головний бухгалтер;</w:t>
      </w:r>
    </w:p>
    <w:p w14:paraId="71265795" w14:textId="77777777" w:rsidR="00C9539E" w:rsidRPr="00C9539E" w:rsidRDefault="00C9539E" w:rsidP="00EC1AB5">
      <w:pPr>
        <w:numPr>
          <w:ilvl w:val="0"/>
          <w:numId w:val="17"/>
        </w:numPr>
        <w:suppressAutoHyphens/>
        <w:jc w:val="both"/>
        <w:rPr>
          <w:sz w:val="24"/>
          <w:szCs w:val="24"/>
          <w:lang w:eastAsia="zh-CN"/>
        </w:rPr>
      </w:pPr>
      <w:r w:rsidRPr="00C9539E">
        <w:rPr>
          <w:rFonts w:ascii="PragmaticaCTT" w:hAnsi="PragmaticaCTT" w:cs="Calibri"/>
          <w:sz w:val="22"/>
          <w:szCs w:val="22"/>
          <w:lang w:val="uk-UA" w:eastAsia="zh-CN"/>
        </w:rPr>
        <w:t>якщо працівник помітив найменший інтерес до  підприємства з боку кримінальних, контролюючих або правоохоронних структур, він зобов'язаний довести про це до відома керівництва.</w:t>
      </w:r>
    </w:p>
    <w:p w14:paraId="66FAE4D7" w14:textId="77777777" w:rsidR="00C9539E" w:rsidRPr="00C9539E" w:rsidRDefault="00C9539E" w:rsidP="00C9539E">
      <w:pPr>
        <w:suppressAutoHyphens/>
        <w:ind w:right="34"/>
        <w:jc w:val="both"/>
        <w:rPr>
          <w:sz w:val="24"/>
          <w:szCs w:val="24"/>
          <w:lang w:eastAsia="zh-CN"/>
        </w:rPr>
      </w:pPr>
      <w:r w:rsidRPr="00C9539E">
        <w:rPr>
          <w:rFonts w:ascii="PragmaticaCTT" w:hAnsi="PragmaticaCTT" w:cs="Calibri"/>
          <w:sz w:val="22"/>
          <w:szCs w:val="22"/>
          <w:lang w:val="uk-UA" w:eastAsia="zh-CN"/>
        </w:rPr>
        <w:t>4. Невиконання порядку та умов дотримання службової та комерційної таємниці тягне за собою:</w:t>
      </w:r>
    </w:p>
    <w:p w14:paraId="4229F3BB" w14:textId="77777777" w:rsidR="00C9539E" w:rsidRPr="00C9539E" w:rsidRDefault="00C9539E" w:rsidP="00EC1AB5">
      <w:pPr>
        <w:numPr>
          <w:ilvl w:val="0"/>
          <w:numId w:val="13"/>
        </w:numPr>
        <w:suppressAutoHyphens/>
        <w:ind w:right="34"/>
        <w:jc w:val="both"/>
        <w:rPr>
          <w:sz w:val="24"/>
          <w:szCs w:val="24"/>
          <w:lang w:eastAsia="zh-CN"/>
        </w:rPr>
      </w:pPr>
      <w:r w:rsidRPr="00C9539E">
        <w:rPr>
          <w:rFonts w:ascii="PragmaticaCTT" w:hAnsi="PragmaticaCTT" w:cs="Calibri"/>
          <w:sz w:val="22"/>
          <w:szCs w:val="22"/>
          <w:lang w:val="uk-UA" w:eastAsia="zh-CN"/>
        </w:rPr>
        <w:t xml:space="preserve">при розголошенні, відомостей, які не призвели до матеріальної та/або моральної шкоди для підприємства – догана </w:t>
      </w:r>
    </w:p>
    <w:p w14:paraId="5E782ECA" w14:textId="77777777" w:rsidR="00C9539E" w:rsidRPr="00C9539E" w:rsidRDefault="00C9539E" w:rsidP="00EC1AB5">
      <w:pPr>
        <w:numPr>
          <w:ilvl w:val="0"/>
          <w:numId w:val="13"/>
        </w:numPr>
        <w:suppressAutoHyphens/>
        <w:ind w:right="34"/>
        <w:jc w:val="both"/>
        <w:rPr>
          <w:sz w:val="24"/>
          <w:szCs w:val="24"/>
          <w:lang w:eastAsia="zh-CN"/>
        </w:rPr>
      </w:pPr>
      <w:r w:rsidRPr="00C9539E">
        <w:rPr>
          <w:rFonts w:ascii="PragmaticaCTT" w:hAnsi="PragmaticaCTT" w:cs="Calibri"/>
          <w:sz w:val="22"/>
          <w:szCs w:val="22"/>
          <w:lang w:val="uk-UA" w:eastAsia="zh-CN"/>
        </w:rPr>
        <w:t>в решті випадках – звільнення та притягнення до адміністративної (ст.164-3 КпАП України, кримінальної (ст.231, 232 Кримінального кодексу України) та цивільної відповідальності.</w:t>
      </w:r>
    </w:p>
    <w:p w14:paraId="43A7DDC4" w14:textId="77777777" w:rsidR="00C9539E" w:rsidRPr="00C9539E" w:rsidRDefault="00C9539E" w:rsidP="00C9539E">
      <w:pPr>
        <w:suppressAutoHyphens/>
        <w:jc w:val="both"/>
        <w:rPr>
          <w:rFonts w:ascii="PragmaticaCTT" w:hAnsi="PragmaticaCTT" w:cs="Calibri"/>
          <w:sz w:val="22"/>
          <w:szCs w:val="22"/>
          <w:lang w:val="uk-UA" w:eastAsia="zh-CN"/>
        </w:rPr>
      </w:pPr>
    </w:p>
    <w:p w14:paraId="19F36EA3" w14:textId="77777777" w:rsidR="00C9539E" w:rsidRPr="00C9539E" w:rsidRDefault="00C9539E" w:rsidP="00C9539E">
      <w:pPr>
        <w:suppressAutoHyphens/>
        <w:ind w:left="17" w:right="34"/>
        <w:jc w:val="center"/>
        <w:rPr>
          <w:sz w:val="24"/>
          <w:szCs w:val="24"/>
          <w:lang w:eastAsia="zh-CN"/>
        </w:rPr>
      </w:pPr>
      <w:r w:rsidRPr="00C9539E">
        <w:rPr>
          <w:rFonts w:ascii="PragmaticaCTT" w:hAnsi="PragmaticaCTT" w:cs="Calibri"/>
          <w:b/>
          <w:sz w:val="22"/>
          <w:szCs w:val="22"/>
          <w:lang w:val="uk-UA" w:eastAsia="zh-CN"/>
        </w:rPr>
        <w:t>Х. Організаційна робота</w:t>
      </w:r>
    </w:p>
    <w:p w14:paraId="2AE8332A" w14:textId="77777777" w:rsidR="00C9539E" w:rsidRPr="00C9539E" w:rsidRDefault="00C9539E" w:rsidP="00C9539E">
      <w:pPr>
        <w:suppressAutoHyphens/>
        <w:ind w:left="17" w:right="34"/>
        <w:jc w:val="center"/>
        <w:rPr>
          <w:rFonts w:ascii="PragmaticaCTT" w:hAnsi="PragmaticaCTT" w:cs="Calibri"/>
          <w:b/>
          <w:sz w:val="22"/>
          <w:szCs w:val="22"/>
          <w:lang w:val="uk-UA" w:eastAsia="zh-CN"/>
        </w:rPr>
      </w:pPr>
    </w:p>
    <w:p w14:paraId="28FFA4D5" w14:textId="77777777" w:rsidR="00C9539E" w:rsidRPr="00C9539E" w:rsidRDefault="00C9539E" w:rsidP="00C9539E">
      <w:pPr>
        <w:suppressAutoHyphens/>
        <w:ind w:left="17" w:right="34"/>
        <w:jc w:val="both"/>
        <w:rPr>
          <w:sz w:val="24"/>
          <w:szCs w:val="24"/>
          <w:lang w:eastAsia="zh-CN"/>
        </w:rPr>
      </w:pPr>
      <w:r w:rsidRPr="00C9539E">
        <w:rPr>
          <w:rFonts w:ascii="PragmaticaCTT" w:hAnsi="PragmaticaCTT" w:cs="Calibri"/>
          <w:sz w:val="22"/>
          <w:szCs w:val="22"/>
          <w:lang w:val="uk-UA" w:eastAsia="zh-CN"/>
        </w:rPr>
        <w:t>1. Правила внутрішнього трудового розпорядку вивішуються на видному місці.</w:t>
      </w:r>
    </w:p>
    <w:p w14:paraId="7263394C" w14:textId="77777777" w:rsidR="00C9539E" w:rsidRPr="00C9539E" w:rsidRDefault="00C9539E" w:rsidP="00C9539E">
      <w:pPr>
        <w:suppressAutoHyphens/>
        <w:ind w:left="17" w:right="34"/>
        <w:jc w:val="both"/>
        <w:rPr>
          <w:sz w:val="24"/>
          <w:szCs w:val="24"/>
          <w:lang w:eastAsia="zh-CN"/>
        </w:rPr>
      </w:pPr>
      <w:r w:rsidRPr="00C9539E">
        <w:rPr>
          <w:rFonts w:ascii="PragmaticaCTT" w:hAnsi="PragmaticaCTT" w:cs="Calibri"/>
          <w:sz w:val="22"/>
          <w:szCs w:val="22"/>
          <w:lang w:val="uk-UA" w:eastAsia="zh-CN"/>
        </w:rPr>
        <w:t>2. Контроль за виконанням Правил внутрішнього трудового розпорядку покладається на адміністрацію підприємства.</w:t>
      </w:r>
    </w:p>
    <w:p w14:paraId="639A021B" w14:textId="77777777" w:rsidR="00C9539E" w:rsidRPr="00C9539E" w:rsidRDefault="00C9539E" w:rsidP="00C9539E">
      <w:pPr>
        <w:suppressAutoHyphens/>
        <w:ind w:left="17" w:right="34"/>
        <w:jc w:val="both"/>
        <w:rPr>
          <w:rFonts w:ascii="PragmaticaCTT" w:hAnsi="PragmaticaCTT" w:cs="Calibri"/>
          <w:sz w:val="22"/>
          <w:szCs w:val="22"/>
          <w:lang w:val="uk-UA" w:eastAsia="zh-CN"/>
        </w:rPr>
      </w:pPr>
      <w:r w:rsidRPr="00C9539E">
        <w:rPr>
          <w:rFonts w:ascii="PragmaticaCTT" w:hAnsi="PragmaticaCTT" w:cs="Calibri"/>
          <w:sz w:val="22"/>
          <w:szCs w:val="22"/>
          <w:lang w:val="uk-UA" w:eastAsia="zh-CN"/>
        </w:rPr>
        <w:t>3. Всі працівники підприємства повинні бути ознайомлені з даними правилами під підпис.</w:t>
      </w:r>
    </w:p>
    <w:p w14:paraId="264FBC6C" w14:textId="77777777" w:rsidR="00C9539E" w:rsidRPr="00C9539E" w:rsidRDefault="00C9539E" w:rsidP="00C9539E">
      <w:pPr>
        <w:suppressAutoHyphens/>
        <w:ind w:left="17" w:right="34"/>
        <w:jc w:val="both"/>
        <w:rPr>
          <w:rFonts w:ascii="PragmaticaCTT" w:hAnsi="PragmaticaCTT" w:cs="Calibri"/>
          <w:sz w:val="22"/>
          <w:szCs w:val="22"/>
          <w:lang w:val="uk-UA" w:eastAsia="zh-CN"/>
        </w:rPr>
      </w:pPr>
    </w:p>
    <w:p w14:paraId="5BFC4350" w14:textId="77777777" w:rsidR="00C9539E" w:rsidRPr="00C9539E" w:rsidRDefault="00C9539E" w:rsidP="00C9539E">
      <w:pPr>
        <w:jc w:val="both"/>
        <w:rPr>
          <w:rFonts w:ascii="PragmaticaCTT" w:hAnsi="PragmaticaCTT"/>
          <w:b/>
          <w:bCs/>
          <w:sz w:val="22"/>
          <w:szCs w:val="22"/>
          <w:lang w:val="uk-UA"/>
        </w:rPr>
      </w:pPr>
      <w:r w:rsidRPr="00C9539E">
        <w:rPr>
          <w:rFonts w:ascii="PragmaticaCTT" w:hAnsi="PragmaticaCTT"/>
          <w:b/>
          <w:bCs/>
          <w:sz w:val="22"/>
          <w:szCs w:val="22"/>
          <w:lang w:val="uk-UA"/>
        </w:rPr>
        <w:t>Від Адміністрації:                                                                        Від Трудового колективу:</w:t>
      </w:r>
    </w:p>
    <w:p w14:paraId="77AF4A39" w14:textId="77777777" w:rsidR="00C9539E" w:rsidRPr="00C9539E" w:rsidRDefault="00C9539E" w:rsidP="00C9539E">
      <w:pPr>
        <w:jc w:val="both"/>
        <w:rPr>
          <w:rFonts w:ascii="PragmaticaCTT" w:hAnsi="PragmaticaCTT"/>
          <w:b/>
          <w:bCs/>
          <w:sz w:val="22"/>
          <w:szCs w:val="22"/>
          <w:lang w:val="uk-UA"/>
        </w:rPr>
      </w:pPr>
    </w:p>
    <w:p w14:paraId="1ABF57B5" w14:textId="77777777" w:rsidR="00C9539E" w:rsidRPr="00C9539E" w:rsidRDefault="00C9539E" w:rsidP="00C9539E">
      <w:pPr>
        <w:rPr>
          <w:rFonts w:ascii="PragmaticaCTT" w:hAnsi="PragmaticaCTT"/>
          <w:b/>
          <w:bCs/>
          <w:sz w:val="22"/>
          <w:szCs w:val="22"/>
          <w:lang w:val="uk-UA"/>
        </w:rPr>
      </w:pPr>
      <w:r w:rsidRPr="00C9539E">
        <w:rPr>
          <w:rFonts w:ascii="PragmaticaCTT" w:hAnsi="PragmaticaCTT"/>
          <w:b/>
          <w:bCs/>
          <w:sz w:val="22"/>
          <w:szCs w:val="22"/>
          <w:lang w:val="uk-UA"/>
        </w:rPr>
        <w:t>Директор                                                                                      Представник трудового колективу</w:t>
      </w:r>
    </w:p>
    <w:p w14:paraId="39947CEB" w14:textId="77777777" w:rsidR="00C9539E" w:rsidRPr="00C9539E" w:rsidRDefault="00C9539E" w:rsidP="00C9539E">
      <w:pPr>
        <w:rPr>
          <w:rFonts w:ascii="PragmaticaCTT" w:hAnsi="PragmaticaCTT"/>
          <w:b/>
          <w:bCs/>
          <w:sz w:val="22"/>
          <w:szCs w:val="22"/>
        </w:rPr>
      </w:pPr>
      <w:r w:rsidRPr="00C9539E">
        <w:rPr>
          <w:rFonts w:ascii="PragmaticaCTT" w:hAnsi="PragmaticaCTT"/>
          <w:b/>
          <w:bCs/>
          <w:sz w:val="22"/>
          <w:szCs w:val="22"/>
          <w:lang w:val="uk-UA" w:eastAsia="zh-CN"/>
        </w:rPr>
        <w:t>ФІЛІЇ «НІЖИНСЬКИЙ ЕЛЕВАТОР»                                   ФІЛІЇ «НІЖИНСЬКИЙ ЕЛЕВАТОР»                                   СТОВ «ДРУЖБА-НОВА»</w:t>
      </w:r>
      <w:r w:rsidRPr="00C9539E">
        <w:rPr>
          <w:rFonts w:ascii="PragmaticaCTT" w:hAnsi="PragmaticaCTT"/>
          <w:b/>
          <w:bCs/>
          <w:sz w:val="22"/>
          <w:szCs w:val="22"/>
          <w:lang w:val="uk-UA"/>
        </w:rPr>
        <w:tab/>
      </w:r>
      <w:r w:rsidRPr="00C9539E">
        <w:rPr>
          <w:rFonts w:ascii="PragmaticaCTT" w:hAnsi="PragmaticaCTT"/>
          <w:b/>
          <w:bCs/>
          <w:sz w:val="22"/>
          <w:szCs w:val="22"/>
          <w:lang w:val="uk-UA"/>
        </w:rPr>
        <w:tab/>
        <w:t xml:space="preserve">                                       </w:t>
      </w:r>
      <w:r w:rsidRPr="00C9539E">
        <w:rPr>
          <w:rFonts w:ascii="PragmaticaCTT" w:hAnsi="PragmaticaCTT"/>
          <w:b/>
          <w:bCs/>
          <w:sz w:val="22"/>
          <w:szCs w:val="22"/>
          <w:lang w:val="uk-UA" w:eastAsia="zh-CN"/>
        </w:rPr>
        <w:t>СТОВ «ДРУЖБА-НОВА»</w:t>
      </w:r>
      <w:r w:rsidRPr="00C9539E">
        <w:rPr>
          <w:rFonts w:ascii="PragmaticaCTT" w:hAnsi="PragmaticaCTT"/>
          <w:b/>
          <w:bCs/>
          <w:sz w:val="22"/>
          <w:szCs w:val="22"/>
          <w:lang w:val="uk-UA"/>
        </w:rPr>
        <w:tab/>
      </w:r>
      <w:r w:rsidRPr="00C9539E">
        <w:rPr>
          <w:rFonts w:ascii="PragmaticaCTT" w:hAnsi="PragmaticaCTT"/>
          <w:b/>
          <w:bCs/>
          <w:sz w:val="22"/>
          <w:szCs w:val="22"/>
          <w:lang w:val="uk-UA"/>
        </w:rPr>
        <w:tab/>
        <w:t xml:space="preserve">         </w:t>
      </w:r>
    </w:p>
    <w:p w14:paraId="108905C3" w14:textId="77777777" w:rsidR="00C9539E" w:rsidRPr="00C9539E" w:rsidRDefault="00C9539E" w:rsidP="00C9539E">
      <w:pPr>
        <w:rPr>
          <w:rFonts w:ascii="PragmaticaCTT" w:hAnsi="PragmaticaCTT"/>
          <w:b/>
          <w:bCs/>
          <w:sz w:val="22"/>
          <w:szCs w:val="22"/>
        </w:rPr>
      </w:pPr>
      <w:r w:rsidRPr="00C9539E">
        <w:rPr>
          <w:rFonts w:ascii="PragmaticaCTT" w:hAnsi="PragmaticaCTT"/>
          <w:b/>
          <w:bCs/>
          <w:sz w:val="22"/>
          <w:szCs w:val="22"/>
          <w:lang w:val="uk-UA"/>
        </w:rPr>
        <w:tab/>
      </w:r>
      <w:r w:rsidRPr="00C9539E">
        <w:rPr>
          <w:rFonts w:ascii="PragmaticaCTT" w:hAnsi="PragmaticaCTT"/>
          <w:b/>
          <w:bCs/>
          <w:sz w:val="22"/>
          <w:szCs w:val="22"/>
          <w:lang w:val="uk-UA"/>
        </w:rPr>
        <w:tab/>
        <w:t xml:space="preserve">           </w:t>
      </w:r>
      <w:r w:rsidRPr="00C9539E">
        <w:rPr>
          <w:rFonts w:ascii="PragmaticaCTT" w:hAnsi="PragmaticaCTT"/>
          <w:b/>
          <w:bCs/>
          <w:sz w:val="22"/>
          <w:szCs w:val="22"/>
          <w:lang w:val="uk-UA"/>
        </w:rPr>
        <w:tab/>
      </w:r>
      <w:r w:rsidRPr="00C9539E">
        <w:rPr>
          <w:rFonts w:ascii="PragmaticaCTT" w:hAnsi="PragmaticaCTT"/>
          <w:b/>
          <w:bCs/>
          <w:sz w:val="22"/>
          <w:szCs w:val="22"/>
          <w:lang w:val="uk-UA"/>
        </w:rPr>
        <w:tab/>
        <w:t xml:space="preserve">         </w:t>
      </w:r>
    </w:p>
    <w:p w14:paraId="73AEBAC4" w14:textId="77777777" w:rsidR="00C9539E" w:rsidRPr="00C9539E" w:rsidRDefault="00C9539E" w:rsidP="00C9539E">
      <w:pPr>
        <w:rPr>
          <w:rFonts w:ascii="PragmaticaCTT" w:hAnsi="PragmaticaCTT"/>
          <w:b/>
          <w:bCs/>
          <w:sz w:val="22"/>
          <w:szCs w:val="22"/>
          <w:lang w:val="uk-UA"/>
        </w:rPr>
      </w:pPr>
    </w:p>
    <w:p w14:paraId="113FE27F" w14:textId="77777777" w:rsidR="00C9539E" w:rsidRPr="00C9539E" w:rsidRDefault="00C9539E" w:rsidP="00C9539E">
      <w:pPr>
        <w:widowControl w:val="0"/>
        <w:spacing w:line="276" w:lineRule="auto"/>
        <w:jc w:val="both"/>
        <w:rPr>
          <w:rFonts w:ascii="PragmaticaCTT" w:hAnsi="PragmaticaCTT"/>
          <w:b/>
          <w:bCs/>
          <w:snapToGrid w:val="0"/>
          <w:sz w:val="22"/>
          <w:szCs w:val="22"/>
          <w:lang w:val="uk-UA"/>
        </w:rPr>
      </w:pPr>
    </w:p>
    <w:p w14:paraId="5AE0EE30" w14:textId="77777777" w:rsidR="00C9539E" w:rsidRPr="00C9539E" w:rsidRDefault="00C9539E" w:rsidP="00C9539E">
      <w:pPr>
        <w:widowControl w:val="0"/>
        <w:spacing w:line="276" w:lineRule="auto"/>
        <w:jc w:val="both"/>
        <w:rPr>
          <w:rFonts w:ascii="PragmaticaCTT" w:hAnsi="PragmaticaCTT"/>
          <w:b/>
          <w:bCs/>
          <w:snapToGrid w:val="0"/>
          <w:sz w:val="22"/>
          <w:szCs w:val="22"/>
          <w:lang w:val="uk-UA"/>
        </w:rPr>
      </w:pPr>
      <w:r w:rsidRPr="00C9539E">
        <w:rPr>
          <w:rFonts w:ascii="PragmaticaCTT" w:hAnsi="PragmaticaCTT"/>
          <w:b/>
          <w:bCs/>
          <w:snapToGrid w:val="0"/>
          <w:sz w:val="22"/>
          <w:szCs w:val="22"/>
          <w:lang w:val="uk-UA"/>
        </w:rPr>
        <w:t xml:space="preserve">________________ Є.М. Деркач                                                ________________ К.С. </w:t>
      </w:r>
      <w:proofErr w:type="spellStart"/>
      <w:r w:rsidRPr="00C9539E">
        <w:rPr>
          <w:rFonts w:ascii="PragmaticaCTT" w:hAnsi="PragmaticaCTT"/>
          <w:b/>
          <w:bCs/>
          <w:snapToGrid w:val="0"/>
          <w:sz w:val="22"/>
          <w:szCs w:val="22"/>
          <w:lang w:val="uk-UA"/>
        </w:rPr>
        <w:t>Манюкова</w:t>
      </w:r>
      <w:proofErr w:type="spellEnd"/>
    </w:p>
    <w:p w14:paraId="021E8F4B" w14:textId="77777777" w:rsidR="00C9539E" w:rsidRPr="00C9539E" w:rsidRDefault="00C9539E" w:rsidP="00C9539E">
      <w:pPr>
        <w:jc w:val="both"/>
        <w:rPr>
          <w:rFonts w:ascii="PragmaticaCTT" w:hAnsi="PragmaticaCTT"/>
          <w:sz w:val="22"/>
          <w:szCs w:val="22"/>
          <w:lang w:val="uk-UA"/>
        </w:rPr>
      </w:pPr>
    </w:p>
    <w:p w14:paraId="696BDA47" w14:textId="3C9C6E98" w:rsidR="00C9539E" w:rsidRPr="00C9539E" w:rsidRDefault="000E7723" w:rsidP="00C9539E">
      <w:pPr>
        <w:widowControl w:val="0"/>
        <w:spacing w:line="276" w:lineRule="auto"/>
        <w:jc w:val="both"/>
        <w:rPr>
          <w:rFonts w:ascii="PragmaticaCTT" w:hAnsi="PragmaticaCTT"/>
          <w:snapToGrid w:val="0"/>
          <w:sz w:val="22"/>
          <w:szCs w:val="22"/>
          <w:lang w:val="uk-UA"/>
        </w:rPr>
      </w:pPr>
      <w:r w:rsidRPr="00DE45D3">
        <w:rPr>
          <w:rFonts w:ascii="PragmaticaCTT" w:hAnsi="PragmaticaCTT"/>
          <w:sz w:val="22"/>
          <w:szCs w:val="22"/>
          <w:u w:val="single"/>
        </w:rPr>
        <w:t>«</w:t>
      </w:r>
      <w:r w:rsidR="00DF2C6D">
        <w:rPr>
          <w:rFonts w:ascii="PragmaticaCTT" w:hAnsi="PragmaticaCTT"/>
          <w:sz w:val="22"/>
          <w:szCs w:val="22"/>
          <w:u w:val="single"/>
        </w:rPr>
        <w:t>25</w:t>
      </w:r>
      <w:r w:rsidRPr="00DE45D3">
        <w:rPr>
          <w:rFonts w:ascii="PragmaticaCTT" w:hAnsi="PragmaticaCTT"/>
          <w:sz w:val="22"/>
          <w:szCs w:val="22"/>
          <w:u w:val="single"/>
        </w:rPr>
        <w:t xml:space="preserve">» </w:t>
      </w:r>
      <w:proofErr w:type="spellStart"/>
      <w:proofErr w:type="gramStart"/>
      <w:r w:rsidR="00DF2C6D">
        <w:rPr>
          <w:rFonts w:ascii="PragmaticaCTT" w:hAnsi="PragmaticaCTT"/>
          <w:sz w:val="22"/>
          <w:szCs w:val="22"/>
          <w:u w:val="single"/>
        </w:rPr>
        <w:t>серпня</w:t>
      </w:r>
      <w:proofErr w:type="spellEnd"/>
      <w:r w:rsidRPr="00DE45D3">
        <w:rPr>
          <w:rFonts w:ascii="PragmaticaCTT" w:hAnsi="PragmaticaCTT"/>
          <w:sz w:val="22"/>
          <w:szCs w:val="22"/>
          <w:u w:val="single"/>
        </w:rPr>
        <w:t xml:space="preserve">  2021</w:t>
      </w:r>
      <w:proofErr w:type="gramEnd"/>
      <w:r w:rsidRPr="00DE45D3">
        <w:rPr>
          <w:rFonts w:ascii="PragmaticaCTT" w:hAnsi="PragmaticaCTT"/>
          <w:sz w:val="22"/>
          <w:szCs w:val="22"/>
          <w:u w:val="single"/>
        </w:rPr>
        <w:t>р</w:t>
      </w:r>
      <w:r w:rsidR="00DE45D3" w:rsidRPr="00DE45D3">
        <w:rPr>
          <w:rFonts w:ascii="PragmaticaCTT" w:hAnsi="PragmaticaCTT"/>
          <w:sz w:val="22"/>
          <w:szCs w:val="22"/>
          <w:u w:val="single"/>
          <w:lang w:val="uk-UA"/>
        </w:rPr>
        <w:t>.</w:t>
      </w:r>
      <w:r w:rsidR="00C9539E" w:rsidRPr="00DE45D3">
        <w:rPr>
          <w:rFonts w:ascii="PragmaticaCTT" w:hAnsi="PragmaticaCTT"/>
          <w:snapToGrid w:val="0"/>
          <w:sz w:val="22"/>
          <w:szCs w:val="22"/>
          <w:u w:val="single"/>
          <w:lang w:val="uk-UA"/>
        </w:rPr>
        <w:tab/>
      </w:r>
      <w:r w:rsidR="00C9539E" w:rsidRPr="00C9539E">
        <w:rPr>
          <w:rFonts w:ascii="PragmaticaCTT" w:hAnsi="PragmaticaCTT"/>
          <w:snapToGrid w:val="0"/>
          <w:sz w:val="22"/>
          <w:szCs w:val="22"/>
          <w:lang w:val="uk-UA"/>
        </w:rPr>
        <w:t xml:space="preserve">                                      </w:t>
      </w:r>
      <w:r>
        <w:rPr>
          <w:rFonts w:ascii="PragmaticaCTT" w:hAnsi="PragmaticaCTT"/>
          <w:snapToGrid w:val="0"/>
          <w:sz w:val="22"/>
          <w:szCs w:val="22"/>
          <w:lang w:val="uk-UA"/>
        </w:rPr>
        <w:t xml:space="preserve">                             </w:t>
      </w:r>
      <w:r w:rsidR="00C9539E" w:rsidRPr="00C9539E">
        <w:rPr>
          <w:rFonts w:ascii="PragmaticaCTT" w:hAnsi="PragmaticaCTT"/>
          <w:snapToGrid w:val="0"/>
          <w:sz w:val="22"/>
          <w:szCs w:val="22"/>
          <w:lang w:val="uk-UA"/>
        </w:rPr>
        <w:t xml:space="preserve">   </w:t>
      </w:r>
      <w:r w:rsidRPr="0091433A">
        <w:rPr>
          <w:rFonts w:ascii="PragmaticaCTT" w:hAnsi="PragmaticaCTT"/>
          <w:sz w:val="22"/>
          <w:szCs w:val="22"/>
          <w:u w:val="single"/>
        </w:rPr>
        <w:t xml:space="preserve"> «</w:t>
      </w:r>
      <w:r w:rsidR="00DF2C6D">
        <w:rPr>
          <w:rFonts w:ascii="PragmaticaCTT" w:hAnsi="PragmaticaCTT"/>
          <w:sz w:val="22"/>
          <w:szCs w:val="22"/>
          <w:u w:val="single"/>
        </w:rPr>
        <w:t>25</w:t>
      </w:r>
      <w:r w:rsidRPr="0091433A">
        <w:rPr>
          <w:rFonts w:ascii="PragmaticaCTT" w:hAnsi="PragmaticaCTT"/>
          <w:sz w:val="22"/>
          <w:szCs w:val="22"/>
          <w:u w:val="single"/>
        </w:rPr>
        <w:t xml:space="preserve">» </w:t>
      </w:r>
      <w:proofErr w:type="spellStart"/>
      <w:proofErr w:type="gramStart"/>
      <w:r w:rsidR="00DF2C6D">
        <w:rPr>
          <w:rFonts w:ascii="PragmaticaCTT" w:hAnsi="PragmaticaCTT"/>
          <w:sz w:val="22"/>
          <w:szCs w:val="22"/>
          <w:u w:val="single"/>
        </w:rPr>
        <w:t>серпня</w:t>
      </w:r>
      <w:proofErr w:type="spellEnd"/>
      <w:r w:rsidRPr="0091433A">
        <w:rPr>
          <w:rFonts w:ascii="PragmaticaCTT" w:hAnsi="PragmaticaCTT"/>
          <w:sz w:val="22"/>
          <w:szCs w:val="22"/>
          <w:u w:val="single"/>
        </w:rPr>
        <w:t xml:space="preserve">  2021</w:t>
      </w:r>
      <w:proofErr w:type="gramEnd"/>
      <w:r w:rsidRPr="0091433A">
        <w:rPr>
          <w:rFonts w:ascii="PragmaticaCTT" w:hAnsi="PragmaticaCTT"/>
          <w:sz w:val="22"/>
          <w:szCs w:val="22"/>
          <w:u w:val="single"/>
        </w:rPr>
        <w:t>р</w:t>
      </w:r>
    </w:p>
    <w:p w14:paraId="69A1D22D" w14:textId="77777777" w:rsidR="00C9539E" w:rsidRPr="00C9539E" w:rsidRDefault="00C9539E" w:rsidP="00C9539E">
      <w:pPr>
        <w:widowControl w:val="0"/>
        <w:spacing w:line="276" w:lineRule="auto"/>
        <w:jc w:val="both"/>
        <w:rPr>
          <w:rFonts w:ascii="PragmaticaCTT" w:hAnsi="PragmaticaCTT"/>
          <w:snapToGrid w:val="0"/>
          <w:sz w:val="22"/>
          <w:szCs w:val="22"/>
          <w:lang w:val="uk-UA"/>
        </w:rPr>
      </w:pPr>
    </w:p>
    <w:p w14:paraId="0008E6E9" w14:textId="27AB126D" w:rsidR="00C9539E" w:rsidRDefault="00C9539E" w:rsidP="00C9539E">
      <w:pPr>
        <w:jc w:val="both"/>
        <w:rPr>
          <w:rFonts w:ascii="PragmaticaCTT" w:hAnsi="PragmaticaCTT"/>
          <w:sz w:val="22"/>
          <w:szCs w:val="22"/>
          <w:lang w:val="uk-UA"/>
        </w:rPr>
      </w:pPr>
    </w:p>
    <w:p w14:paraId="68EEA44E" w14:textId="262233D5" w:rsidR="0046553D" w:rsidRDefault="0046553D" w:rsidP="00C9539E">
      <w:pPr>
        <w:jc w:val="both"/>
        <w:rPr>
          <w:rFonts w:ascii="PragmaticaCTT" w:hAnsi="PragmaticaCTT"/>
          <w:sz w:val="22"/>
          <w:szCs w:val="22"/>
          <w:lang w:val="uk-UA"/>
        </w:rPr>
      </w:pPr>
    </w:p>
    <w:p w14:paraId="092B30A6" w14:textId="58F6019B" w:rsidR="0046553D" w:rsidRDefault="0046553D" w:rsidP="00C9539E">
      <w:pPr>
        <w:jc w:val="both"/>
        <w:rPr>
          <w:rFonts w:ascii="PragmaticaCTT" w:hAnsi="PragmaticaCTT"/>
          <w:sz w:val="22"/>
          <w:szCs w:val="22"/>
          <w:lang w:val="uk-UA"/>
        </w:rPr>
      </w:pPr>
    </w:p>
    <w:p w14:paraId="4AC8B0FF" w14:textId="77777777" w:rsidR="0046553D" w:rsidRPr="00C9539E" w:rsidRDefault="0046553D" w:rsidP="00C9539E">
      <w:pPr>
        <w:jc w:val="both"/>
        <w:rPr>
          <w:rFonts w:ascii="PragmaticaCTT" w:hAnsi="PragmaticaCTT"/>
          <w:sz w:val="22"/>
          <w:szCs w:val="22"/>
          <w:lang w:val="uk-UA"/>
        </w:rPr>
      </w:pPr>
    </w:p>
    <w:p w14:paraId="4C16569C" w14:textId="77777777" w:rsidR="0046553D" w:rsidRPr="00DE45D3" w:rsidRDefault="0046553D" w:rsidP="0046553D">
      <w:pPr>
        <w:keepNext/>
        <w:numPr>
          <w:ilvl w:val="2"/>
          <w:numId w:val="0"/>
        </w:numPr>
        <w:tabs>
          <w:tab w:val="num" w:pos="720"/>
        </w:tabs>
        <w:ind w:left="720" w:hanging="720"/>
        <w:jc w:val="right"/>
        <w:outlineLvl w:val="2"/>
        <w:rPr>
          <w:rFonts w:ascii="PragmaticaCTT" w:hAnsi="PragmaticaCTT"/>
          <w:lang w:val="uk-UA" w:eastAsia="ar-SA"/>
        </w:rPr>
      </w:pPr>
      <w:r w:rsidRPr="00DE45D3">
        <w:rPr>
          <w:rFonts w:ascii="PragmaticaCTT" w:hAnsi="PragmaticaCTT"/>
          <w:lang w:val="uk-UA" w:eastAsia="ar-SA"/>
        </w:rPr>
        <w:lastRenderedPageBreak/>
        <w:t>Додаток 3</w:t>
      </w:r>
    </w:p>
    <w:p w14:paraId="7AED3E4C" w14:textId="77777777" w:rsidR="007A783A" w:rsidRPr="0046553D" w:rsidRDefault="007A783A" w:rsidP="007A783A">
      <w:pPr>
        <w:keepNext/>
        <w:numPr>
          <w:ilvl w:val="2"/>
          <w:numId w:val="0"/>
        </w:numPr>
        <w:tabs>
          <w:tab w:val="num" w:pos="720"/>
        </w:tabs>
        <w:outlineLvl w:val="2"/>
        <w:rPr>
          <w:rFonts w:ascii="PragmaticaCTT" w:hAnsi="PragmaticaCTT"/>
          <w:b/>
          <w:sz w:val="24"/>
          <w:szCs w:val="24"/>
          <w:lang w:val="uk-UA" w:eastAsia="ar-SA"/>
        </w:rPr>
      </w:pPr>
    </w:p>
    <w:p w14:paraId="3C2F53CC" w14:textId="77777777" w:rsidR="0046553D" w:rsidRPr="0046553D" w:rsidRDefault="0046553D" w:rsidP="008A5401">
      <w:pPr>
        <w:keepNext/>
        <w:numPr>
          <w:ilvl w:val="2"/>
          <w:numId w:val="0"/>
        </w:numPr>
        <w:tabs>
          <w:tab w:val="num" w:pos="0"/>
        </w:tabs>
        <w:jc w:val="center"/>
        <w:outlineLvl w:val="2"/>
        <w:rPr>
          <w:rFonts w:ascii="PragmaticaCTT" w:hAnsi="PragmaticaCTT"/>
          <w:b/>
          <w:sz w:val="24"/>
          <w:szCs w:val="24"/>
          <w:lang w:val="uk-UA" w:eastAsia="ar-SA"/>
        </w:rPr>
      </w:pPr>
      <w:r w:rsidRPr="0046553D">
        <w:rPr>
          <w:rFonts w:ascii="PragmaticaCTT" w:hAnsi="PragmaticaCTT"/>
          <w:b/>
          <w:sz w:val="24"/>
          <w:szCs w:val="24"/>
          <w:lang w:val="uk-UA" w:eastAsia="ar-SA"/>
        </w:rPr>
        <w:t>КОМПЛЕКСНІ ЗАХОДИ</w:t>
      </w:r>
    </w:p>
    <w:p w14:paraId="7EAE95F1" w14:textId="77777777" w:rsidR="0046553D" w:rsidRPr="0046553D" w:rsidRDefault="0046553D" w:rsidP="00767431">
      <w:pPr>
        <w:tabs>
          <w:tab w:val="num" w:pos="0"/>
        </w:tabs>
        <w:jc w:val="center"/>
        <w:rPr>
          <w:rFonts w:ascii="PragmaticaCTT" w:hAnsi="PragmaticaCTT"/>
          <w:b/>
          <w:sz w:val="22"/>
          <w:szCs w:val="22"/>
          <w:lang w:val="uk-UA" w:eastAsia="ar-SA"/>
        </w:rPr>
      </w:pPr>
      <w:r w:rsidRPr="0046553D">
        <w:rPr>
          <w:rFonts w:ascii="PragmaticaCTT" w:hAnsi="PragmaticaCTT"/>
          <w:b/>
          <w:sz w:val="22"/>
          <w:szCs w:val="22"/>
          <w:lang w:val="uk-UA" w:eastAsia="ar-SA"/>
        </w:rPr>
        <w:t>щодо досягнення встановлених нормативів безпеки, гігієни праці та виробничого        середовища,  підвищення існуючого рівня охорони праці, запобіганням випадкам       виробничого травматизму, професійного захворювання, аваріям і пожежам</w:t>
      </w:r>
    </w:p>
    <w:p w14:paraId="0ABB40C8" w14:textId="77777777" w:rsidR="0046553D" w:rsidRPr="0046553D" w:rsidRDefault="0046553D" w:rsidP="00767431">
      <w:pPr>
        <w:tabs>
          <w:tab w:val="num" w:pos="0"/>
        </w:tabs>
        <w:jc w:val="center"/>
        <w:rPr>
          <w:rFonts w:ascii="PragmaticaCTT" w:hAnsi="PragmaticaCTT"/>
          <w:b/>
          <w:sz w:val="24"/>
          <w:szCs w:val="24"/>
          <w:lang w:val="uk-UA" w:eastAsia="ar-SA"/>
        </w:rPr>
      </w:pPr>
      <w:r w:rsidRPr="0046553D">
        <w:rPr>
          <w:rFonts w:ascii="PragmaticaCTT" w:hAnsi="PragmaticaCTT"/>
          <w:b/>
          <w:sz w:val="24"/>
          <w:szCs w:val="24"/>
          <w:lang w:val="uk-UA" w:eastAsia="ar-SA"/>
        </w:rPr>
        <w:t>по ФІЛІЇ «НІЖИНСЬКИЙ ЕЛЕВАТОР» СТОВ «ДРУЖБА-НОВА»</w:t>
      </w:r>
    </w:p>
    <w:p w14:paraId="4CB0E071" w14:textId="77777777" w:rsidR="0046553D" w:rsidRPr="0046553D" w:rsidRDefault="0046553D" w:rsidP="00767431">
      <w:pPr>
        <w:tabs>
          <w:tab w:val="num" w:pos="0"/>
        </w:tabs>
        <w:jc w:val="center"/>
        <w:rPr>
          <w:rFonts w:ascii="PragmaticaCTT" w:hAnsi="PragmaticaCTT"/>
          <w:b/>
          <w:sz w:val="24"/>
          <w:szCs w:val="24"/>
          <w:lang w:val="uk-UA" w:eastAsia="ar-SA"/>
        </w:rPr>
      </w:pPr>
      <w:r w:rsidRPr="0046553D">
        <w:rPr>
          <w:rFonts w:ascii="PragmaticaCTT" w:hAnsi="PragmaticaCTT"/>
          <w:b/>
          <w:sz w:val="24"/>
          <w:szCs w:val="24"/>
          <w:lang w:val="uk-UA" w:eastAsia="ar-SA"/>
        </w:rPr>
        <w:t>на 2021-2023р.р.</w:t>
      </w:r>
    </w:p>
    <w:p w14:paraId="5EA35948" w14:textId="77777777" w:rsidR="007A783A" w:rsidRPr="0046553D" w:rsidRDefault="007A783A" w:rsidP="007A783A">
      <w:pPr>
        <w:tabs>
          <w:tab w:val="num" w:pos="0"/>
        </w:tabs>
        <w:rPr>
          <w:rFonts w:ascii="PragmaticaCTT" w:hAnsi="PragmaticaCTT"/>
          <w:b/>
          <w:sz w:val="24"/>
          <w:szCs w:val="24"/>
          <w:lang w:val="uk-UA" w:eastAsia="ar-SA"/>
        </w:rPr>
      </w:pPr>
    </w:p>
    <w:tbl>
      <w:tblPr>
        <w:tblW w:w="5423" w:type="pct"/>
        <w:tblInd w:w="-572" w:type="dxa"/>
        <w:tblLook w:val="0000" w:firstRow="0" w:lastRow="0" w:firstColumn="0" w:lastColumn="0" w:noHBand="0" w:noVBand="0"/>
      </w:tblPr>
      <w:tblGrid>
        <w:gridCol w:w="400"/>
        <w:gridCol w:w="2010"/>
        <w:gridCol w:w="1117"/>
        <w:gridCol w:w="1092"/>
        <w:gridCol w:w="1157"/>
        <w:gridCol w:w="2289"/>
        <w:gridCol w:w="1291"/>
        <w:gridCol w:w="1701"/>
      </w:tblGrid>
      <w:tr w:rsidR="00F53A74" w:rsidRPr="0046553D" w14:paraId="2E004C92" w14:textId="77777777" w:rsidTr="00736577">
        <w:trPr>
          <w:cantSplit/>
          <w:trHeight w:val="411"/>
        </w:trPr>
        <w:tc>
          <w:tcPr>
            <w:tcW w:w="180" w:type="pct"/>
            <w:vMerge w:val="restart"/>
            <w:tcBorders>
              <w:top w:val="single" w:sz="4" w:space="0" w:color="000000"/>
              <w:left w:val="single" w:sz="4" w:space="0" w:color="000000"/>
              <w:bottom w:val="single" w:sz="4" w:space="0" w:color="000000"/>
            </w:tcBorders>
          </w:tcPr>
          <w:p w14:paraId="4F8886A0" w14:textId="77777777" w:rsidR="00F53A74" w:rsidRPr="0046553D" w:rsidRDefault="00F53A74" w:rsidP="00767431">
            <w:pPr>
              <w:tabs>
                <w:tab w:val="num" w:pos="0"/>
              </w:tabs>
              <w:snapToGrid w:val="0"/>
              <w:jc w:val="center"/>
              <w:rPr>
                <w:rFonts w:ascii="PragmaticaCTT" w:hAnsi="PragmaticaCTT"/>
                <w:i/>
                <w:iCs/>
                <w:sz w:val="16"/>
                <w:szCs w:val="16"/>
                <w:lang w:val="uk-UA" w:eastAsia="ar-SA"/>
              </w:rPr>
            </w:pPr>
            <w:r w:rsidRPr="0046553D">
              <w:rPr>
                <w:rFonts w:ascii="PragmaticaCTT" w:hAnsi="PragmaticaCTT"/>
                <w:i/>
                <w:iCs/>
                <w:sz w:val="16"/>
                <w:szCs w:val="16"/>
                <w:lang w:val="uk-UA" w:eastAsia="ar-SA"/>
              </w:rPr>
              <w:t>№</w:t>
            </w:r>
          </w:p>
        </w:tc>
        <w:tc>
          <w:tcPr>
            <w:tcW w:w="909" w:type="pct"/>
            <w:vMerge w:val="restart"/>
            <w:tcBorders>
              <w:top w:val="single" w:sz="4" w:space="0" w:color="000000"/>
              <w:left w:val="single" w:sz="4" w:space="0" w:color="000000"/>
              <w:bottom w:val="single" w:sz="4" w:space="0" w:color="000000"/>
            </w:tcBorders>
          </w:tcPr>
          <w:p w14:paraId="43A188A2" w14:textId="77777777" w:rsidR="00F53A74" w:rsidRPr="0046553D" w:rsidRDefault="00F53A74" w:rsidP="00767431">
            <w:pPr>
              <w:tabs>
                <w:tab w:val="num" w:pos="0"/>
              </w:tabs>
              <w:snapToGrid w:val="0"/>
              <w:jc w:val="center"/>
              <w:rPr>
                <w:rFonts w:ascii="PragmaticaCTT" w:hAnsi="PragmaticaCTT"/>
                <w:i/>
                <w:iCs/>
                <w:sz w:val="18"/>
                <w:szCs w:val="18"/>
                <w:lang w:val="uk-UA" w:eastAsia="ar-SA"/>
              </w:rPr>
            </w:pPr>
            <w:r w:rsidRPr="0046553D">
              <w:rPr>
                <w:rFonts w:ascii="PragmaticaCTT" w:hAnsi="PragmaticaCTT"/>
                <w:i/>
                <w:iCs/>
                <w:sz w:val="18"/>
                <w:szCs w:val="18"/>
                <w:lang w:val="uk-UA" w:eastAsia="ar-SA"/>
              </w:rPr>
              <w:t>Найменування заходів</w:t>
            </w:r>
          </w:p>
          <w:p w14:paraId="270386E5" w14:textId="77777777" w:rsidR="00F53A74" w:rsidRPr="0046553D" w:rsidRDefault="00F53A74" w:rsidP="00767431">
            <w:pPr>
              <w:tabs>
                <w:tab w:val="num" w:pos="0"/>
              </w:tabs>
              <w:jc w:val="center"/>
              <w:rPr>
                <w:rFonts w:ascii="PragmaticaCTT" w:hAnsi="PragmaticaCTT"/>
                <w:i/>
                <w:iCs/>
                <w:sz w:val="18"/>
                <w:szCs w:val="18"/>
                <w:lang w:val="uk-UA" w:eastAsia="ar-SA"/>
              </w:rPr>
            </w:pPr>
            <w:r w:rsidRPr="0046553D">
              <w:rPr>
                <w:rFonts w:ascii="PragmaticaCTT" w:hAnsi="PragmaticaCTT"/>
                <w:i/>
                <w:iCs/>
                <w:sz w:val="18"/>
                <w:szCs w:val="18"/>
                <w:lang w:val="uk-UA" w:eastAsia="ar-SA"/>
              </w:rPr>
              <w:t>(робіт)</w:t>
            </w:r>
          </w:p>
        </w:tc>
        <w:tc>
          <w:tcPr>
            <w:tcW w:w="999" w:type="pct"/>
            <w:gridSpan w:val="2"/>
            <w:tcBorders>
              <w:top w:val="single" w:sz="4" w:space="0" w:color="000000"/>
              <w:left w:val="single" w:sz="4" w:space="0" w:color="000000"/>
              <w:bottom w:val="single" w:sz="4" w:space="0" w:color="000000"/>
            </w:tcBorders>
          </w:tcPr>
          <w:p w14:paraId="4D5AC313" w14:textId="77777777" w:rsidR="00F53A74" w:rsidRPr="0046553D" w:rsidRDefault="00F53A74" w:rsidP="00767431">
            <w:pPr>
              <w:tabs>
                <w:tab w:val="num" w:pos="0"/>
              </w:tabs>
              <w:snapToGrid w:val="0"/>
              <w:jc w:val="center"/>
              <w:rPr>
                <w:rFonts w:ascii="PragmaticaCTT" w:hAnsi="PragmaticaCTT"/>
                <w:i/>
                <w:iCs/>
                <w:sz w:val="18"/>
                <w:szCs w:val="18"/>
                <w:lang w:val="uk-UA" w:eastAsia="ar-SA"/>
              </w:rPr>
            </w:pPr>
            <w:r w:rsidRPr="0046553D">
              <w:rPr>
                <w:rFonts w:ascii="PragmaticaCTT" w:hAnsi="PragmaticaCTT"/>
                <w:i/>
                <w:iCs/>
                <w:sz w:val="18"/>
                <w:szCs w:val="18"/>
                <w:lang w:val="uk-UA" w:eastAsia="ar-SA"/>
              </w:rPr>
              <w:t>Вартість робіт (тис. грн.)</w:t>
            </w:r>
          </w:p>
        </w:tc>
        <w:tc>
          <w:tcPr>
            <w:tcW w:w="1558" w:type="pct"/>
            <w:gridSpan w:val="2"/>
            <w:tcBorders>
              <w:top w:val="single" w:sz="4" w:space="0" w:color="000000"/>
              <w:left w:val="single" w:sz="4" w:space="0" w:color="000000"/>
              <w:bottom w:val="single" w:sz="4" w:space="0" w:color="000000"/>
            </w:tcBorders>
          </w:tcPr>
          <w:p w14:paraId="2DFA9F79" w14:textId="37989F4E" w:rsidR="00F53A74" w:rsidRPr="0046553D" w:rsidRDefault="00F53A74" w:rsidP="00767431">
            <w:pPr>
              <w:tabs>
                <w:tab w:val="num" w:pos="0"/>
              </w:tabs>
              <w:snapToGrid w:val="0"/>
              <w:jc w:val="center"/>
              <w:rPr>
                <w:rFonts w:ascii="PragmaticaCTT" w:hAnsi="PragmaticaCTT"/>
                <w:i/>
                <w:iCs/>
                <w:sz w:val="18"/>
                <w:szCs w:val="18"/>
                <w:lang w:val="uk-UA" w:eastAsia="ar-SA"/>
              </w:rPr>
            </w:pPr>
            <w:r w:rsidRPr="0046553D">
              <w:rPr>
                <w:rFonts w:ascii="PragmaticaCTT" w:hAnsi="PragmaticaCTT"/>
                <w:i/>
                <w:iCs/>
                <w:sz w:val="18"/>
                <w:szCs w:val="18"/>
                <w:lang w:val="uk-UA" w:eastAsia="ar-SA"/>
              </w:rPr>
              <w:t xml:space="preserve">Ефективність заходів </w:t>
            </w:r>
          </w:p>
          <w:p w14:paraId="02C4AA32" w14:textId="77777777" w:rsidR="00F53A74" w:rsidRPr="0046553D" w:rsidRDefault="00F53A74" w:rsidP="00767431">
            <w:pPr>
              <w:tabs>
                <w:tab w:val="num" w:pos="0"/>
              </w:tabs>
              <w:snapToGrid w:val="0"/>
              <w:jc w:val="center"/>
              <w:rPr>
                <w:rFonts w:ascii="PragmaticaCTT" w:hAnsi="PragmaticaCTT"/>
                <w:i/>
                <w:iCs/>
                <w:sz w:val="18"/>
                <w:szCs w:val="18"/>
                <w:lang w:val="uk-UA" w:eastAsia="ar-SA"/>
              </w:rPr>
            </w:pPr>
            <w:r w:rsidRPr="0046553D">
              <w:rPr>
                <w:rFonts w:ascii="PragmaticaCTT" w:hAnsi="PragmaticaCTT"/>
                <w:i/>
                <w:iCs/>
                <w:sz w:val="18"/>
                <w:szCs w:val="18"/>
                <w:lang w:val="uk-UA" w:eastAsia="ar-SA"/>
              </w:rPr>
              <w:t xml:space="preserve">(покращення умов праці,  </w:t>
            </w:r>
          </w:p>
          <w:p w14:paraId="4DC1ED58" w14:textId="77777777" w:rsidR="00F53A74" w:rsidRPr="0046553D" w:rsidRDefault="00F53A74" w:rsidP="00767431">
            <w:pPr>
              <w:tabs>
                <w:tab w:val="num" w:pos="0"/>
              </w:tabs>
              <w:snapToGrid w:val="0"/>
              <w:jc w:val="center"/>
              <w:rPr>
                <w:rFonts w:ascii="PragmaticaCTT" w:hAnsi="PragmaticaCTT"/>
                <w:i/>
                <w:iCs/>
                <w:sz w:val="18"/>
                <w:szCs w:val="18"/>
                <w:lang w:val="uk-UA" w:eastAsia="ar-SA"/>
              </w:rPr>
            </w:pPr>
            <w:r w:rsidRPr="0046553D">
              <w:rPr>
                <w:rFonts w:ascii="PragmaticaCTT" w:hAnsi="PragmaticaCTT"/>
                <w:i/>
                <w:iCs/>
                <w:sz w:val="18"/>
                <w:szCs w:val="18"/>
                <w:lang w:val="uk-UA" w:eastAsia="ar-SA"/>
              </w:rPr>
              <w:t>кількість осіб)</w:t>
            </w:r>
          </w:p>
        </w:tc>
        <w:tc>
          <w:tcPr>
            <w:tcW w:w="584" w:type="pct"/>
            <w:tcBorders>
              <w:top w:val="single" w:sz="4" w:space="0" w:color="000000"/>
              <w:left w:val="single" w:sz="4" w:space="0" w:color="000000"/>
            </w:tcBorders>
          </w:tcPr>
          <w:p w14:paraId="23BB371E" w14:textId="77777777" w:rsidR="00F53A74" w:rsidRPr="0046553D" w:rsidRDefault="00F53A74" w:rsidP="00767431">
            <w:pPr>
              <w:tabs>
                <w:tab w:val="num" w:pos="0"/>
              </w:tabs>
              <w:snapToGrid w:val="0"/>
              <w:jc w:val="center"/>
              <w:rPr>
                <w:rFonts w:ascii="PragmaticaCTT" w:hAnsi="PragmaticaCTT"/>
                <w:i/>
                <w:iCs/>
                <w:sz w:val="18"/>
                <w:szCs w:val="18"/>
                <w:lang w:val="uk-UA" w:eastAsia="ar-SA"/>
              </w:rPr>
            </w:pPr>
            <w:r w:rsidRPr="0046553D">
              <w:rPr>
                <w:rFonts w:ascii="PragmaticaCTT" w:hAnsi="PragmaticaCTT"/>
                <w:i/>
                <w:iCs/>
                <w:sz w:val="18"/>
                <w:szCs w:val="18"/>
                <w:lang w:val="uk-UA" w:eastAsia="ar-SA"/>
              </w:rPr>
              <w:t>Термін</w:t>
            </w:r>
          </w:p>
          <w:p w14:paraId="603E44D3" w14:textId="77777777" w:rsidR="00F53A74" w:rsidRPr="0046553D" w:rsidRDefault="00F53A74" w:rsidP="00767431">
            <w:pPr>
              <w:tabs>
                <w:tab w:val="num" w:pos="0"/>
              </w:tabs>
              <w:jc w:val="center"/>
              <w:rPr>
                <w:rFonts w:ascii="PragmaticaCTT" w:hAnsi="PragmaticaCTT"/>
                <w:i/>
                <w:iCs/>
                <w:sz w:val="18"/>
                <w:szCs w:val="18"/>
                <w:lang w:val="uk-UA" w:eastAsia="ar-SA"/>
              </w:rPr>
            </w:pPr>
            <w:r w:rsidRPr="0046553D">
              <w:rPr>
                <w:rFonts w:ascii="PragmaticaCTT" w:hAnsi="PragmaticaCTT"/>
                <w:i/>
                <w:iCs/>
                <w:sz w:val="18"/>
                <w:szCs w:val="18"/>
                <w:lang w:val="uk-UA" w:eastAsia="ar-SA"/>
              </w:rPr>
              <w:t>виконання</w:t>
            </w:r>
          </w:p>
        </w:tc>
        <w:tc>
          <w:tcPr>
            <w:tcW w:w="769" w:type="pct"/>
            <w:tcBorders>
              <w:top w:val="single" w:sz="4" w:space="0" w:color="000000"/>
              <w:left w:val="single" w:sz="4" w:space="0" w:color="000000"/>
              <w:right w:val="single" w:sz="4" w:space="0" w:color="000000"/>
            </w:tcBorders>
          </w:tcPr>
          <w:p w14:paraId="4FE34511" w14:textId="77777777" w:rsidR="00F53A74" w:rsidRPr="0046553D" w:rsidRDefault="00F53A74" w:rsidP="00767431">
            <w:pPr>
              <w:keepNext/>
              <w:tabs>
                <w:tab w:val="num" w:pos="0"/>
              </w:tabs>
              <w:snapToGrid w:val="0"/>
              <w:ind w:right="313"/>
              <w:outlineLvl w:val="3"/>
              <w:rPr>
                <w:rFonts w:ascii="PragmaticaCTT" w:hAnsi="PragmaticaCTT"/>
                <w:i/>
                <w:iCs/>
                <w:sz w:val="18"/>
                <w:szCs w:val="18"/>
                <w:lang w:val="uk-UA" w:eastAsia="ar-SA"/>
              </w:rPr>
            </w:pPr>
            <w:r w:rsidRPr="0046553D">
              <w:rPr>
                <w:rFonts w:ascii="PragmaticaCTT" w:hAnsi="PragmaticaCTT"/>
                <w:i/>
                <w:iCs/>
                <w:sz w:val="18"/>
                <w:szCs w:val="18"/>
                <w:lang w:val="uk-UA" w:eastAsia="ar-SA"/>
              </w:rPr>
              <w:t>Особи</w:t>
            </w:r>
          </w:p>
          <w:p w14:paraId="5CDD8506" w14:textId="77777777" w:rsidR="00F53A74" w:rsidRPr="0046553D" w:rsidRDefault="00F53A74" w:rsidP="00767431">
            <w:pPr>
              <w:tabs>
                <w:tab w:val="num" w:pos="0"/>
              </w:tabs>
              <w:rPr>
                <w:rFonts w:ascii="PragmaticaCTT" w:hAnsi="PragmaticaCTT"/>
                <w:i/>
                <w:iCs/>
                <w:sz w:val="18"/>
                <w:szCs w:val="18"/>
                <w:lang w:val="uk-UA" w:eastAsia="ar-SA"/>
              </w:rPr>
            </w:pPr>
            <w:r w:rsidRPr="0046553D">
              <w:rPr>
                <w:rFonts w:ascii="PragmaticaCTT" w:hAnsi="PragmaticaCTT"/>
                <w:i/>
                <w:iCs/>
                <w:sz w:val="18"/>
                <w:szCs w:val="18"/>
                <w:lang w:val="uk-UA" w:eastAsia="ar-SA"/>
              </w:rPr>
              <w:t>відповідальні</w:t>
            </w:r>
          </w:p>
          <w:p w14:paraId="39452DF1" w14:textId="77777777" w:rsidR="00F53A74" w:rsidRPr="0046553D" w:rsidRDefault="00F53A74" w:rsidP="00767431">
            <w:pPr>
              <w:tabs>
                <w:tab w:val="num" w:pos="0"/>
              </w:tabs>
              <w:rPr>
                <w:rFonts w:ascii="PragmaticaCTT" w:hAnsi="PragmaticaCTT"/>
                <w:i/>
                <w:iCs/>
                <w:sz w:val="18"/>
                <w:szCs w:val="18"/>
                <w:lang w:val="uk-UA" w:eastAsia="ar-SA"/>
              </w:rPr>
            </w:pPr>
            <w:r w:rsidRPr="0046553D">
              <w:rPr>
                <w:rFonts w:ascii="PragmaticaCTT" w:hAnsi="PragmaticaCTT"/>
                <w:i/>
                <w:iCs/>
                <w:sz w:val="18"/>
                <w:szCs w:val="18"/>
                <w:lang w:val="uk-UA" w:eastAsia="ar-SA"/>
              </w:rPr>
              <w:t>за виконання</w:t>
            </w:r>
          </w:p>
        </w:tc>
      </w:tr>
      <w:tr w:rsidR="00F53A74" w:rsidRPr="0046553D" w14:paraId="6F387489" w14:textId="77777777" w:rsidTr="00736577">
        <w:trPr>
          <w:cantSplit/>
          <w:trHeight w:val="575"/>
        </w:trPr>
        <w:tc>
          <w:tcPr>
            <w:tcW w:w="180" w:type="pct"/>
            <w:vMerge/>
            <w:tcBorders>
              <w:top w:val="single" w:sz="4" w:space="0" w:color="000000"/>
              <w:left w:val="single" w:sz="4" w:space="0" w:color="000000"/>
              <w:bottom w:val="single" w:sz="4" w:space="0" w:color="000000"/>
            </w:tcBorders>
          </w:tcPr>
          <w:p w14:paraId="5C864498" w14:textId="77777777" w:rsidR="00F53A74" w:rsidRPr="0046553D" w:rsidRDefault="00F53A74" w:rsidP="00767431">
            <w:pPr>
              <w:tabs>
                <w:tab w:val="num" w:pos="0"/>
              </w:tabs>
              <w:snapToGrid w:val="0"/>
              <w:jc w:val="center"/>
              <w:rPr>
                <w:rFonts w:ascii="PragmaticaCTT" w:hAnsi="PragmaticaCTT"/>
                <w:i/>
                <w:iCs/>
                <w:sz w:val="16"/>
                <w:szCs w:val="16"/>
                <w:lang w:val="uk-UA" w:eastAsia="ar-SA"/>
              </w:rPr>
            </w:pPr>
          </w:p>
        </w:tc>
        <w:tc>
          <w:tcPr>
            <w:tcW w:w="909" w:type="pct"/>
            <w:vMerge/>
            <w:tcBorders>
              <w:top w:val="single" w:sz="4" w:space="0" w:color="000000"/>
              <w:left w:val="single" w:sz="4" w:space="0" w:color="000000"/>
              <w:bottom w:val="single" w:sz="4" w:space="0" w:color="000000"/>
            </w:tcBorders>
          </w:tcPr>
          <w:p w14:paraId="260266F8" w14:textId="77777777" w:rsidR="00F53A74" w:rsidRPr="0046553D" w:rsidRDefault="00F53A74" w:rsidP="00767431">
            <w:pPr>
              <w:tabs>
                <w:tab w:val="num" w:pos="0"/>
              </w:tabs>
              <w:snapToGrid w:val="0"/>
              <w:jc w:val="center"/>
              <w:rPr>
                <w:rFonts w:ascii="PragmaticaCTT" w:hAnsi="PragmaticaCTT"/>
                <w:i/>
                <w:iCs/>
                <w:sz w:val="18"/>
                <w:szCs w:val="18"/>
                <w:lang w:val="uk-UA" w:eastAsia="ar-SA"/>
              </w:rPr>
            </w:pPr>
          </w:p>
        </w:tc>
        <w:tc>
          <w:tcPr>
            <w:tcW w:w="505" w:type="pct"/>
            <w:tcBorders>
              <w:top w:val="single" w:sz="4" w:space="0" w:color="000000"/>
              <w:left w:val="single" w:sz="4" w:space="0" w:color="000000"/>
              <w:bottom w:val="single" w:sz="4" w:space="0" w:color="000000"/>
            </w:tcBorders>
          </w:tcPr>
          <w:p w14:paraId="4534F336" w14:textId="77777777" w:rsidR="00F53A74" w:rsidRPr="0046553D" w:rsidRDefault="00F53A74" w:rsidP="00767431">
            <w:pPr>
              <w:tabs>
                <w:tab w:val="num" w:pos="0"/>
              </w:tabs>
              <w:snapToGrid w:val="0"/>
              <w:jc w:val="center"/>
              <w:rPr>
                <w:rFonts w:ascii="PragmaticaCTT" w:hAnsi="PragmaticaCTT"/>
                <w:i/>
                <w:iCs/>
                <w:sz w:val="18"/>
                <w:szCs w:val="18"/>
                <w:lang w:val="uk-UA" w:eastAsia="ar-SA"/>
              </w:rPr>
            </w:pPr>
            <w:r w:rsidRPr="0046553D">
              <w:rPr>
                <w:rFonts w:ascii="PragmaticaCTT" w:hAnsi="PragmaticaCTT"/>
                <w:i/>
                <w:iCs/>
                <w:sz w:val="18"/>
                <w:szCs w:val="18"/>
                <w:lang w:val="uk-UA" w:eastAsia="ar-SA"/>
              </w:rPr>
              <w:t>Асигновано</w:t>
            </w:r>
          </w:p>
        </w:tc>
        <w:tc>
          <w:tcPr>
            <w:tcW w:w="494" w:type="pct"/>
            <w:tcBorders>
              <w:top w:val="single" w:sz="4" w:space="0" w:color="000000"/>
              <w:left w:val="single" w:sz="4" w:space="0" w:color="000000"/>
              <w:bottom w:val="single" w:sz="4" w:space="0" w:color="000000"/>
            </w:tcBorders>
          </w:tcPr>
          <w:p w14:paraId="1B634486" w14:textId="77777777" w:rsidR="00F53A74" w:rsidRPr="0046553D" w:rsidRDefault="00F53A74" w:rsidP="00767431">
            <w:pPr>
              <w:tabs>
                <w:tab w:val="num" w:pos="0"/>
              </w:tabs>
              <w:snapToGrid w:val="0"/>
              <w:jc w:val="center"/>
              <w:rPr>
                <w:rFonts w:ascii="PragmaticaCTT" w:hAnsi="PragmaticaCTT"/>
                <w:i/>
                <w:iCs/>
                <w:sz w:val="18"/>
                <w:szCs w:val="18"/>
                <w:lang w:val="uk-UA" w:eastAsia="ar-SA"/>
              </w:rPr>
            </w:pPr>
            <w:r w:rsidRPr="0046553D">
              <w:rPr>
                <w:rFonts w:ascii="PragmaticaCTT" w:hAnsi="PragmaticaCTT"/>
                <w:i/>
                <w:iCs/>
                <w:sz w:val="18"/>
                <w:szCs w:val="18"/>
                <w:lang w:val="uk-UA" w:eastAsia="ar-SA"/>
              </w:rPr>
              <w:t>Витрачено</w:t>
            </w:r>
          </w:p>
        </w:tc>
        <w:tc>
          <w:tcPr>
            <w:tcW w:w="523" w:type="pct"/>
            <w:tcBorders>
              <w:top w:val="single" w:sz="4" w:space="0" w:color="000000"/>
              <w:left w:val="single" w:sz="4" w:space="0" w:color="000000"/>
              <w:bottom w:val="single" w:sz="4" w:space="0" w:color="000000"/>
            </w:tcBorders>
          </w:tcPr>
          <w:p w14:paraId="4A487D5B" w14:textId="0B6F9782" w:rsidR="00F53A74" w:rsidRPr="0046553D" w:rsidRDefault="00F53A74" w:rsidP="00767431">
            <w:pPr>
              <w:tabs>
                <w:tab w:val="num" w:pos="0"/>
              </w:tabs>
              <w:snapToGrid w:val="0"/>
              <w:jc w:val="center"/>
              <w:rPr>
                <w:rFonts w:ascii="PragmaticaCTT" w:hAnsi="PragmaticaCTT"/>
                <w:i/>
                <w:iCs/>
                <w:sz w:val="18"/>
                <w:szCs w:val="18"/>
                <w:lang w:val="uk-UA" w:eastAsia="ar-SA"/>
              </w:rPr>
            </w:pPr>
            <w:r w:rsidRPr="0046553D">
              <w:rPr>
                <w:rFonts w:ascii="PragmaticaCTT" w:hAnsi="PragmaticaCTT"/>
                <w:i/>
                <w:iCs/>
                <w:sz w:val="18"/>
                <w:szCs w:val="18"/>
                <w:lang w:val="uk-UA" w:eastAsia="ar-SA"/>
              </w:rPr>
              <w:t>Планується</w:t>
            </w:r>
          </w:p>
        </w:tc>
        <w:tc>
          <w:tcPr>
            <w:tcW w:w="1035" w:type="pct"/>
            <w:tcBorders>
              <w:top w:val="single" w:sz="4" w:space="0" w:color="000000"/>
              <w:left w:val="single" w:sz="4" w:space="0" w:color="000000"/>
              <w:bottom w:val="single" w:sz="4" w:space="0" w:color="000000"/>
            </w:tcBorders>
          </w:tcPr>
          <w:p w14:paraId="59FDDA22" w14:textId="77777777" w:rsidR="00F53A74" w:rsidRPr="0046553D" w:rsidRDefault="00F53A74" w:rsidP="00767431">
            <w:pPr>
              <w:tabs>
                <w:tab w:val="num" w:pos="0"/>
              </w:tabs>
              <w:snapToGrid w:val="0"/>
              <w:jc w:val="center"/>
              <w:rPr>
                <w:rFonts w:ascii="PragmaticaCTT" w:hAnsi="PragmaticaCTT"/>
                <w:i/>
                <w:iCs/>
                <w:sz w:val="18"/>
                <w:szCs w:val="18"/>
                <w:lang w:val="uk-UA" w:eastAsia="ar-SA"/>
              </w:rPr>
            </w:pPr>
            <w:r w:rsidRPr="0046553D">
              <w:rPr>
                <w:rFonts w:ascii="PragmaticaCTT" w:hAnsi="PragmaticaCTT"/>
                <w:i/>
                <w:iCs/>
                <w:sz w:val="18"/>
                <w:szCs w:val="18"/>
                <w:lang w:val="uk-UA" w:eastAsia="ar-SA"/>
              </w:rPr>
              <w:t xml:space="preserve">Досягнений </w:t>
            </w:r>
          </w:p>
          <w:p w14:paraId="7AA62E87" w14:textId="77777777" w:rsidR="00F53A74" w:rsidRPr="0046553D" w:rsidRDefault="00F53A74" w:rsidP="00767431">
            <w:pPr>
              <w:tabs>
                <w:tab w:val="num" w:pos="0"/>
              </w:tabs>
              <w:snapToGrid w:val="0"/>
              <w:jc w:val="center"/>
              <w:rPr>
                <w:rFonts w:ascii="PragmaticaCTT" w:hAnsi="PragmaticaCTT"/>
                <w:i/>
                <w:iCs/>
                <w:sz w:val="18"/>
                <w:szCs w:val="18"/>
                <w:lang w:val="uk-UA" w:eastAsia="ar-SA"/>
              </w:rPr>
            </w:pPr>
            <w:r w:rsidRPr="0046553D">
              <w:rPr>
                <w:rFonts w:ascii="PragmaticaCTT" w:hAnsi="PragmaticaCTT"/>
                <w:i/>
                <w:iCs/>
                <w:sz w:val="18"/>
                <w:szCs w:val="18"/>
                <w:lang w:val="uk-UA" w:eastAsia="ar-SA"/>
              </w:rPr>
              <w:t>результат</w:t>
            </w:r>
          </w:p>
        </w:tc>
        <w:tc>
          <w:tcPr>
            <w:tcW w:w="584" w:type="pct"/>
            <w:tcBorders>
              <w:left w:val="single" w:sz="4" w:space="0" w:color="000000"/>
              <w:bottom w:val="single" w:sz="4" w:space="0" w:color="000000"/>
            </w:tcBorders>
          </w:tcPr>
          <w:p w14:paraId="5453EBA0" w14:textId="77777777" w:rsidR="00F53A74" w:rsidRPr="0046553D" w:rsidRDefault="00F53A74" w:rsidP="00767431">
            <w:pPr>
              <w:tabs>
                <w:tab w:val="num" w:pos="0"/>
              </w:tabs>
              <w:snapToGrid w:val="0"/>
              <w:jc w:val="center"/>
              <w:rPr>
                <w:rFonts w:ascii="PragmaticaCTT" w:hAnsi="PragmaticaCTT"/>
                <w:i/>
                <w:iCs/>
                <w:sz w:val="18"/>
                <w:szCs w:val="18"/>
                <w:lang w:val="uk-UA" w:eastAsia="ar-SA"/>
              </w:rPr>
            </w:pPr>
          </w:p>
        </w:tc>
        <w:tc>
          <w:tcPr>
            <w:tcW w:w="769" w:type="pct"/>
            <w:tcBorders>
              <w:left w:val="single" w:sz="4" w:space="0" w:color="000000"/>
              <w:bottom w:val="single" w:sz="4" w:space="0" w:color="000000"/>
              <w:right w:val="single" w:sz="4" w:space="0" w:color="000000"/>
            </w:tcBorders>
          </w:tcPr>
          <w:p w14:paraId="32833942" w14:textId="77777777" w:rsidR="00F53A74" w:rsidRPr="0046553D" w:rsidRDefault="00F53A74" w:rsidP="00767431">
            <w:pPr>
              <w:keepNext/>
              <w:numPr>
                <w:ilvl w:val="3"/>
                <w:numId w:val="0"/>
              </w:numPr>
              <w:tabs>
                <w:tab w:val="num" w:pos="0"/>
                <w:tab w:val="num" w:pos="864"/>
              </w:tabs>
              <w:snapToGrid w:val="0"/>
              <w:jc w:val="center"/>
              <w:outlineLvl w:val="3"/>
              <w:rPr>
                <w:rFonts w:ascii="PragmaticaCTT" w:hAnsi="PragmaticaCTT"/>
                <w:i/>
                <w:iCs/>
                <w:sz w:val="18"/>
                <w:szCs w:val="18"/>
                <w:lang w:val="uk-UA" w:eastAsia="ar-SA"/>
              </w:rPr>
            </w:pPr>
          </w:p>
        </w:tc>
      </w:tr>
      <w:tr w:rsidR="00F53A74" w:rsidRPr="0046553D" w14:paraId="40D8AA80" w14:textId="77777777" w:rsidTr="00736577">
        <w:trPr>
          <w:trHeight w:val="834"/>
        </w:trPr>
        <w:tc>
          <w:tcPr>
            <w:tcW w:w="180" w:type="pct"/>
            <w:tcBorders>
              <w:top w:val="single" w:sz="4" w:space="0" w:color="000000"/>
              <w:left w:val="single" w:sz="4" w:space="0" w:color="000000"/>
              <w:bottom w:val="single" w:sz="4" w:space="0" w:color="000000"/>
            </w:tcBorders>
          </w:tcPr>
          <w:p w14:paraId="63DBAA9F" w14:textId="77777777" w:rsidR="00F53A74" w:rsidRPr="0046553D" w:rsidRDefault="00F53A74" w:rsidP="00767431">
            <w:pPr>
              <w:tabs>
                <w:tab w:val="num" w:pos="0"/>
              </w:tabs>
              <w:snapToGrid w:val="0"/>
              <w:jc w:val="center"/>
              <w:rPr>
                <w:rFonts w:ascii="PragmaticaCTT" w:hAnsi="PragmaticaCTT"/>
                <w:sz w:val="18"/>
                <w:szCs w:val="18"/>
                <w:lang w:val="uk-UA" w:eastAsia="ar-SA"/>
              </w:rPr>
            </w:pPr>
            <w:r w:rsidRPr="0046553D">
              <w:rPr>
                <w:rFonts w:ascii="PragmaticaCTT" w:hAnsi="PragmaticaCTT"/>
                <w:sz w:val="18"/>
                <w:szCs w:val="18"/>
                <w:lang w:val="uk-UA" w:eastAsia="ar-SA"/>
              </w:rPr>
              <w:t>1</w:t>
            </w:r>
          </w:p>
        </w:tc>
        <w:tc>
          <w:tcPr>
            <w:tcW w:w="909" w:type="pct"/>
            <w:tcBorders>
              <w:top w:val="single" w:sz="4" w:space="0" w:color="000000"/>
              <w:left w:val="single" w:sz="4" w:space="0" w:color="000000"/>
              <w:bottom w:val="single" w:sz="4" w:space="0" w:color="000000"/>
            </w:tcBorders>
          </w:tcPr>
          <w:p w14:paraId="7D2D8387" w14:textId="77777777" w:rsidR="00F53A74" w:rsidRPr="0046553D" w:rsidRDefault="00F53A74" w:rsidP="00767431">
            <w:pPr>
              <w:tabs>
                <w:tab w:val="num" w:pos="0"/>
              </w:tabs>
              <w:snapToGrid w:val="0"/>
              <w:jc w:val="both"/>
              <w:rPr>
                <w:rFonts w:ascii="PragmaticaCTT" w:hAnsi="PragmaticaCTT"/>
                <w:sz w:val="18"/>
                <w:szCs w:val="18"/>
                <w:lang w:val="uk-UA" w:eastAsia="ar-SA"/>
              </w:rPr>
            </w:pPr>
            <w:r w:rsidRPr="0046553D">
              <w:rPr>
                <w:rFonts w:ascii="PragmaticaCTT" w:hAnsi="PragmaticaCTT"/>
                <w:sz w:val="18"/>
                <w:szCs w:val="18"/>
                <w:lang w:val="uk-UA" w:eastAsia="ar-SA"/>
              </w:rPr>
              <w:t>Приведення санітарно-побутових приміщень дільниці у відповідності санітарно-гігієнічних умов, для працівників виробничої дільниці.</w:t>
            </w:r>
          </w:p>
        </w:tc>
        <w:tc>
          <w:tcPr>
            <w:tcW w:w="505" w:type="pct"/>
            <w:tcBorders>
              <w:top w:val="single" w:sz="4" w:space="0" w:color="000000"/>
              <w:left w:val="single" w:sz="4" w:space="0" w:color="000000"/>
              <w:bottom w:val="single" w:sz="4" w:space="0" w:color="000000"/>
            </w:tcBorders>
          </w:tcPr>
          <w:p w14:paraId="561BD637" w14:textId="77777777" w:rsidR="00F53A74" w:rsidRPr="0046553D" w:rsidRDefault="00F53A74" w:rsidP="00767431">
            <w:pPr>
              <w:tabs>
                <w:tab w:val="num" w:pos="0"/>
              </w:tabs>
              <w:snapToGrid w:val="0"/>
              <w:jc w:val="center"/>
              <w:rPr>
                <w:rFonts w:ascii="PragmaticaCTT" w:hAnsi="PragmaticaCTT"/>
                <w:sz w:val="18"/>
                <w:szCs w:val="18"/>
                <w:lang w:val="uk-UA" w:eastAsia="ar-SA"/>
              </w:rPr>
            </w:pPr>
            <w:r w:rsidRPr="0046553D">
              <w:rPr>
                <w:rFonts w:ascii="PragmaticaCTT" w:hAnsi="PragmaticaCTT"/>
                <w:sz w:val="18"/>
                <w:szCs w:val="18"/>
                <w:lang w:val="uk-UA" w:eastAsia="ar-SA"/>
              </w:rPr>
              <w:t>20,0</w:t>
            </w:r>
          </w:p>
        </w:tc>
        <w:tc>
          <w:tcPr>
            <w:tcW w:w="494" w:type="pct"/>
            <w:tcBorders>
              <w:top w:val="single" w:sz="4" w:space="0" w:color="000000"/>
              <w:left w:val="single" w:sz="4" w:space="0" w:color="000000"/>
              <w:bottom w:val="single" w:sz="4" w:space="0" w:color="000000"/>
            </w:tcBorders>
          </w:tcPr>
          <w:p w14:paraId="04F5E5B5" w14:textId="77777777" w:rsidR="00F53A74" w:rsidRPr="0046553D" w:rsidRDefault="00F53A74" w:rsidP="00767431">
            <w:pPr>
              <w:tabs>
                <w:tab w:val="num" w:pos="0"/>
              </w:tabs>
              <w:snapToGrid w:val="0"/>
              <w:jc w:val="center"/>
              <w:rPr>
                <w:rFonts w:ascii="PragmaticaCTT" w:hAnsi="PragmaticaCTT"/>
                <w:sz w:val="18"/>
                <w:szCs w:val="18"/>
                <w:lang w:val="uk-UA" w:eastAsia="ar-SA"/>
              </w:rPr>
            </w:pPr>
          </w:p>
        </w:tc>
        <w:tc>
          <w:tcPr>
            <w:tcW w:w="523" w:type="pct"/>
            <w:tcBorders>
              <w:top w:val="single" w:sz="4" w:space="0" w:color="000000"/>
              <w:left w:val="single" w:sz="4" w:space="0" w:color="000000"/>
              <w:bottom w:val="single" w:sz="4" w:space="0" w:color="000000"/>
            </w:tcBorders>
          </w:tcPr>
          <w:p w14:paraId="687A0F8B" w14:textId="42E78E83" w:rsidR="00F53A74" w:rsidRPr="0046553D" w:rsidRDefault="00F53A74" w:rsidP="00767431">
            <w:pPr>
              <w:tabs>
                <w:tab w:val="num" w:pos="0"/>
              </w:tabs>
              <w:snapToGrid w:val="0"/>
              <w:jc w:val="center"/>
              <w:rPr>
                <w:rFonts w:ascii="PragmaticaCTT" w:hAnsi="PragmaticaCTT"/>
                <w:sz w:val="18"/>
                <w:szCs w:val="18"/>
                <w:lang w:val="uk-UA" w:eastAsia="ar-SA"/>
              </w:rPr>
            </w:pPr>
            <w:r w:rsidRPr="0046553D">
              <w:rPr>
                <w:rFonts w:ascii="PragmaticaCTT" w:hAnsi="PragmaticaCTT"/>
                <w:sz w:val="18"/>
                <w:szCs w:val="18"/>
                <w:lang w:val="uk-UA" w:eastAsia="ar-SA"/>
              </w:rPr>
              <w:t>70</w:t>
            </w:r>
          </w:p>
        </w:tc>
        <w:tc>
          <w:tcPr>
            <w:tcW w:w="1035" w:type="pct"/>
            <w:tcBorders>
              <w:top w:val="single" w:sz="4" w:space="0" w:color="000000"/>
              <w:left w:val="single" w:sz="4" w:space="0" w:color="000000"/>
              <w:bottom w:val="single" w:sz="4" w:space="0" w:color="000000"/>
            </w:tcBorders>
          </w:tcPr>
          <w:p w14:paraId="2DB32994" w14:textId="77777777" w:rsidR="00F53A74" w:rsidRPr="0046553D" w:rsidRDefault="00F53A74" w:rsidP="00767431">
            <w:pPr>
              <w:tabs>
                <w:tab w:val="num" w:pos="0"/>
              </w:tabs>
              <w:snapToGrid w:val="0"/>
              <w:jc w:val="center"/>
              <w:rPr>
                <w:rFonts w:ascii="PragmaticaCTT" w:hAnsi="PragmaticaCTT"/>
                <w:sz w:val="18"/>
                <w:szCs w:val="18"/>
                <w:lang w:val="uk-UA" w:eastAsia="ar-SA"/>
              </w:rPr>
            </w:pPr>
          </w:p>
        </w:tc>
        <w:tc>
          <w:tcPr>
            <w:tcW w:w="584" w:type="pct"/>
            <w:tcBorders>
              <w:top w:val="single" w:sz="4" w:space="0" w:color="000000"/>
              <w:left w:val="single" w:sz="4" w:space="0" w:color="000000"/>
              <w:bottom w:val="single" w:sz="4" w:space="0" w:color="000000"/>
            </w:tcBorders>
          </w:tcPr>
          <w:p w14:paraId="4D4EE3B0" w14:textId="77777777" w:rsidR="00F53A74" w:rsidRPr="0046553D" w:rsidRDefault="00F53A74" w:rsidP="00767431">
            <w:pPr>
              <w:tabs>
                <w:tab w:val="num" w:pos="0"/>
              </w:tabs>
              <w:snapToGrid w:val="0"/>
              <w:jc w:val="center"/>
              <w:rPr>
                <w:rFonts w:ascii="PragmaticaCTT" w:hAnsi="PragmaticaCTT"/>
                <w:sz w:val="18"/>
                <w:szCs w:val="18"/>
                <w:lang w:val="uk-UA" w:eastAsia="ar-SA"/>
              </w:rPr>
            </w:pPr>
            <w:r w:rsidRPr="0046553D">
              <w:rPr>
                <w:rFonts w:ascii="PragmaticaCTT" w:hAnsi="PragmaticaCTT"/>
                <w:sz w:val="18"/>
                <w:szCs w:val="18"/>
                <w:lang w:val="uk-UA" w:eastAsia="ar-SA"/>
              </w:rPr>
              <w:t xml:space="preserve">4 </w:t>
            </w:r>
            <w:proofErr w:type="spellStart"/>
            <w:r w:rsidRPr="0046553D">
              <w:rPr>
                <w:rFonts w:ascii="PragmaticaCTT" w:hAnsi="PragmaticaCTT"/>
                <w:sz w:val="18"/>
                <w:szCs w:val="18"/>
                <w:lang w:val="uk-UA" w:eastAsia="ar-SA"/>
              </w:rPr>
              <w:t>кв</w:t>
            </w:r>
            <w:proofErr w:type="spellEnd"/>
            <w:r w:rsidRPr="0046553D">
              <w:rPr>
                <w:rFonts w:ascii="PragmaticaCTT" w:hAnsi="PragmaticaCTT"/>
                <w:sz w:val="18"/>
                <w:szCs w:val="18"/>
                <w:lang w:val="uk-UA" w:eastAsia="ar-SA"/>
              </w:rPr>
              <w:t>.</w:t>
            </w:r>
          </w:p>
          <w:p w14:paraId="6681B75E" w14:textId="77777777" w:rsidR="00F53A74" w:rsidRPr="0046553D" w:rsidRDefault="00F53A74" w:rsidP="00767431">
            <w:pPr>
              <w:tabs>
                <w:tab w:val="num" w:pos="0"/>
              </w:tabs>
              <w:snapToGrid w:val="0"/>
              <w:jc w:val="center"/>
              <w:rPr>
                <w:rFonts w:ascii="PragmaticaCTT" w:hAnsi="PragmaticaCTT"/>
                <w:sz w:val="18"/>
                <w:szCs w:val="18"/>
                <w:lang w:val="uk-UA" w:eastAsia="ar-SA"/>
              </w:rPr>
            </w:pPr>
            <w:r w:rsidRPr="0046553D">
              <w:rPr>
                <w:rFonts w:ascii="PragmaticaCTT" w:hAnsi="PragmaticaCTT"/>
                <w:sz w:val="18"/>
                <w:szCs w:val="18"/>
                <w:lang w:val="uk-UA" w:eastAsia="ar-SA"/>
              </w:rPr>
              <w:t xml:space="preserve"> 2021 р</w:t>
            </w:r>
          </w:p>
        </w:tc>
        <w:tc>
          <w:tcPr>
            <w:tcW w:w="769" w:type="pct"/>
            <w:tcBorders>
              <w:top w:val="single" w:sz="4" w:space="0" w:color="000000"/>
              <w:left w:val="single" w:sz="4" w:space="0" w:color="000000"/>
              <w:bottom w:val="single" w:sz="4" w:space="0" w:color="000000"/>
              <w:right w:val="single" w:sz="4" w:space="0" w:color="000000"/>
            </w:tcBorders>
          </w:tcPr>
          <w:p w14:paraId="19648896" w14:textId="00AD47A3" w:rsidR="00F53A74" w:rsidRPr="0046553D" w:rsidRDefault="00F53A74" w:rsidP="00767431">
            <w:pPr>
              <w:tabs>
                <w:tab w:val="num" w:pos="0"/>
              </w:tabs>
              <w:snapToGrid w:val="0"/>
              <w:rPr>
                <w:rFonts w:ascii="PragmaticaCTT" w:hAnsi="PragmaticaCTT"/>
                <w:sz w:val="18"/>
                <w:szCs w:val="18"/>
                <w:lang w:val="uk-UA" w:eastAsia="ar-SA"/>
              </w:rPr>
            </w:pPr>
            <w:r>
              <w:rPr>
                <w:rFonts w:ascii="PragmaticaCTT" w:hAnsi="PragmaticaCTT"/>
                <w:sz w:val="18"/>
                <w:szCs w:val="18"/>
                <w:lang w:val="uk-UA" w:eastAsia="ar-SA"/>
              </w:rPr>
              <w:t>Старший майстер</w:t>
            </w:r>
          </w:p>
        </w:tc>
      </w:tr>
      <w:tr w:rsidR="00F53A74" w:rsidRPr="0046553D" w14:paraId="641FF133" w14:textId="77777777" w:rsidTr="00736577">
        <w:trPr>
          <w:trHeight w:val="545"/>
        </w:trPr>
        <w:tc>
          <w:tcPr>
            <w:tcW w:w="180" w:type="pct"/>
            <w:tcBorders>
              <w:top w:val="single" w:sz="4" w:space="0" w:color="000000"/>
              <w:left w:val="single" w:sz="4" w:space="0" w:color="000000"/>
              <w:bottom w:val="single" w:sz="4" w:space="0" w:color="000000"/>
            </w:tcBorders>
          </w:tcPr>
          <w:p w14:paraId="5311B954" w14:textId="77777777" w:rsidR="00F53A74" w:rsidRPr="0046553D" w:rsidRDefault="00F53A74" w:rsidP="00767431">
            <w:pPr>
              <w:tabs>
                <w:tab w:val="num" w:pos="0"/>
              </w:tabs>
              <w:snapToGrid w:val="0"/>
              <w:jc w:val="center"/>
              <w:rPr>
                <w:rFonts w:ascii="PragmaticaCTT" w:hAnsi="PragmaticaCTT"/>
                <w:sz w:val="18"/>
                <w:szCs w:val="18"/>
                <w:lang w:val="uk-UA" w:eastAsia="ar-SA"/>
              </w:rPr>
            </w:pPr>
            <w:r w:rsidRPr="0046553D">
              <w:rPr>
                <w:rFonts w:ascii="PragmaticaCTT" w:hAnsi="PragmaticaCTT"/>
                <w:sz w:val="18"/>
                <w:szCs w:val="18"/>
                <w:lang w:val="uk-UA" w:eastAsia="ar-SA"/>
              </w:rPr>
              <w:t>2</w:t>
            </w:r>
          </w:p>
        </w:tc>
        <w:tc>
          <w:tcPr>
            <w:tcW w:w="909" w:type="pct"/>
            <w:tcBorders>
              <w:top w:val="single" w:sz="4" w:space="0" w:color="000000"/>
              <w:left w:val="single" w:sz="4" w:space="0" w:color="000000"/>
              <w:bottom w:val="single" w:sz="4" w:space="0" w:color="000000"/>
            </w:tcBorders>
          </w:tcPr>
          <w:p w14:paraId="12A7C101" w14:textId="369BFA5E" w:rsidR="00F53A74" w:rsidRPr="0046553D" w:rsidRDefault="00F53A74" w:rsidP="00AA749E">
            <w:pPr>
              <w:tabs>
                <w:tab w:val="num" w:pos="0"/>
              </w:tabs>
              <w:snapToGrid w:val="0"/>
              <w:jc w:val="both"/>
              <w:rPr>
                <w:rFonts w:ascii="PragmaticaCTT" w:hAnsi="PragmaticaCTT"/>
                <w:sz w:val="18"/>
                <w:szCs w:val="18"/>
                <w:lang w:val="uk-UA" w:eastAsia="ar-SA"/>
              </w:rPr>
            </w:pPr>
            <w:r w:rsidRPr="0046553D">
              <w:rPr>
                <w:rFonts w:ascii="PragmaticaCTT" w:hAnsi="PragmaticaCTT"/>
                <w:sz w:val="18"/>
                <w:szCs w:val="18"/>
                <w:lang w:val="uk-UA" w:eastAsia="ar-SA"/>
              </w:rPr>
              <w:t>Ремонт душового відділення</w:t>
            </w:r>
            <w:r>
              <w:rPr>
                <w:rFonts w:ascii="PragmaticaCTT" w:hAnsi="PragmaticaCTT"/>
                <w:sz w:val="18"/>
                <w:szCs w:val="18"/>
                <w:lang w:val="uk-UA" w:eastAsia="ar-SA"/>
              </w:rPr>
              <w:t xml:space="preserve"> </w:t>
            </w:r>
            <w:r w:rsidRPr="0046553D">
              <w:rPr>
                <w:rFonts w:ascii="PragmaticaCTT" w:hAnsi="PragmaticaCTT"/>
                <w:sz w:val="18"/>
                <w:szCs w:val="18"/>
                <w:lang w:val="uk-UA" w:eastAsia="ar-SA"/>
              </w:rPr>
              <w:t xml:space="preserve">для працівників виробничої </w:t>
            </w:r>
            <w:r>
              <w:rPr>
                <w:rFonts w:ascii="PragmaticaCTT" w:hAnsi="PragmaticaCTT"/>
                <w:sz w:val="18"/>
                <w:szCs w:val="18"/>
                <w:lang w:val="uk-UA" w:eastAsia="ar-SA"/>
              </w:rPr>
              <w:t xml:space="preserve"> </w:t>
            </w:r>
            <w:r w:rsidRPr="0046553D">
              <w:rPr>
                <w:rFonts w:ascii="PragmaticaCTT" w:hAnsi="PragmaticaCTT"/>
                <w:sz w:val="18"/>
                <w:szCs w:val="18"/>
                <w:lang w:val="uk-UA" w:eastAsia="ar-SA"/>
              </w:rPr>
              <w:t>дільниці.</w:t>
            </w:r>
          </w:p>
        </w:tc>
        <w:tc>
          <w:tcPr>
            <w:tcW w:w="505" w:type="pct"/>
            <w:tcBorders>
              <w:top w:val="single" w:sz="4" w:space="0" w:color="000000"/>
              <w:left w:val="single" w:sz="4" w:space="0" w:color="000000"/>
              <w:bottom w:val="single" w:sz="4" w:space="0" w:color="000000"/>
            </w:tcBorders>
          </w:tcPr>
          <w:p w14:paraId="48A40945" w14:textId="77777777" w:rsidR="00F53A74" w:rsidRPr="0046553D" w:rsidRDefault="00F53A74" w:rsidP="00767431">
            <w:pPr>
              <w:tabs>
                <w:tab w:val="num" w:pos="0"/>
              </w:tabs>
              <w:snapToGrid w:val="0"/>
              <w:jc w:val="center"/>
              <w:rPr>
                <w:rFonts w:ascii="PragmaticaCTT" w:hAnsi="PragmaticaCTT"/>
                <w:sz w:val="18"/>
                <w:szCs w:val="18"/>
                <w:lang w:val="uk-UA" w:eastAsia="ar-SA"/>
              </w:rPr>
            </w:pPr>
            <w:r w:rsidRPr="0046553D">
              <w:rPr>
                <w:rFonts w:ascii="PragmaticaCTT" w:hAnsi="PragmaticaCTT"/>
                <w:sz w:val="18"/>
                <w:szCs w:val="18"/>
                <w:lang w:val="uk-UA" w:eastAsia="ar-SA"/>
              </w:rPr>
              <w:t>100,0</w:t>
            </w:r>
          </w:p>
        </w:tc>
        <w:tc>
          <w:tcPr>
            <w:tcW w:w="494" w:type="pct"/>
            <w:tcBorders>
              <w:top w:val="single" w:sz="4" w:space="0" w:color="000000"/>
              <w:left w:val="single" w:sz="4" w:space="0" w:color="000000"/>
              <w:bottom w:val="single" w:sz="4" w:space="0" w:color="000000"/>
            </w:tcBorders>
          </w:tcPr>
          <w:p w14:paraId="580487F6" w14:textId="77777777" w:rsidR="00F53A74" w:rsidRPr="0046553D" w:rsidRDefault="00F53A74" w:rsidP="00767431">
            <w:pPr>
              <w:tabs>
                <w:tab w:val="num" w:pos="0"/>
              </w:tabs>
              <w:snapToGrid w:val="0"/>
              <w:jc w:val="center"/>
              <w:rPr>
                <w:rFonts w:ascii="PragmaticaCTT" w:hAnsi="PragmaticaCTT"/>
                <w:sz w:val="18"/>
                <w:szCs w:val="18"/>
                <w:lang w:val="uk-UA" w:eastAsia="ar-SA"/>
              </w:rPr>
            </w:pPr>
          </w:p>
        </w:tc>
        <w:tc>
          <w:tcPr>
            <w:tcW w:w="523" w:type="pct"/>
            <w:tcBorders>
              <w:top w:val="single" w:sz="4" w:space="0" w:color="000000"/>
              <w:left w:val="single" w:sz="4" w:space="0" w:color="000000"/>
              <w:bottom w:val="single" w:sz="4" w:space="0" w:color="000000"/>
            </w:tcBorders>
          </w:tcPr>
          <w:p w14:paraId="40E0D7C9" w14:textId="3415CE8D" w:rsidR="00F53A74" w:rsidRPr="0046553D" w:rsidRDefault="00F53A74" w:rsidP="00767431">
            <w:pPr>
              <w:tabs>
                <w:tab w:val="num" w:pos="0"/>
              </w:tabs>
              <w:snapToGrid w:val="0"/>
              <w:jc w:val="center"/>
              <w:rPr>
                <w:rFonts w:ascii="PragmaticaCTT" w:hAnsi="PragmaticaCTT"/>
                <w:sz w:val="18"/>
                <w:szCs w:val="18"/>
                <w:lang w:val="uk-UA" w:eastAsia="ar-SA"/>
              </w:rPr>
            </w:pPr>
            <w:bookmarkStart w:id="4" w:name="_GoBack"/>
            <w:bookmarkEnd w:id="4"/>
            <w:r w:rsidRPr="0046553D">
              <w:rPr>
                <w:rFonts w:ascii="PragmaticaCTT" w:hAnsi="PragmaticaCTT"/>
                <w:sz w:val="18"/>
                <w:szCs w:val="18"/>
                <w:lang w:val="uk-UA" w:eastAsia="ar-SA"/>
              </w:rPr>
              <w:t>40</w:t>
            </w:r>
          </w:p>
        </w:tc>
        <w:tc>
          <w:tcPr>
            <w:tcW w:w="1035" w:type="pct"/>
            <w:tcBorders>
              <w:top w:val="single" w:sz="4" w:space="0" w:color="000000"/>
              <w:left w:val="single" w:sz="4" w:space="0" w:color="000000"/>
              <w:bottom w:val="single" w:sz="4" w:space="0" w:color="000000"/>
            </w:tcBorders>
          </w:tcPr>
          <w:p w14:paraId="0CC317AF" w14:textId="77777777" w:rsidR="00F53A74" w:rsidRPr="0046553D" w:rsidRDefault="00F53A74" w:rsidP="00767431">
            <w:pPr>
              <w:tabs>
                <w:tab w:val="num" w:pos="0"/>
              </w:tabs>
              <w:snapToGrid w:val="0"/>
              <w:jc w:val="center"/>
              <w:rPr>
                <w:rFonts w:ascii="PragmaticaCTT" w:hAnsi="PragmaticaCTT"/>
                <w:sz w:val="18"/>
                <w:szCs w:val="18"/>
                <w:lang w:val="uk-UA" w:eastAsia="ar-SA"/>
              </w:rPr>
            </w:pPr>
          </w:p>
        </w:tc>
        <w:tc>
          <w:tcPr>
            <w:tcW w:w="584" w:type="pct"/>
            <w:tcBorders>
              <w:top w:val="single" w:sz="4" w:space="0" w:color="000000"/>
              <w:left w:val="single" w:sz="4" w:space="0" w:color="000000"/>
              <w:bottom w:val="single" w:sz="4" w:space="0" w:color="000000"/>
            </w:tcBorders>
          </w:tcPr>
          <w:p w14:paraId="33704A00" w14:textId="77777777" w:rsidR="00F53A74" w:rsidRPr="0046553D" w:rsidRDefault="00F53A74" w:rsidP="00767431">
            <w:pPr>
              <w:tabs>
                <w:tab w:val="num" w:pos="0"/>
              </w:tabs>
              <w:snapToGrid w:val="0"/>
              <w:jc w:val="center"/>
              <w:rPr>
                <w:rFonts w:ascii="PragmaticaCTT" w:hAnsi="PragmaticaCTT"/>
                <w:sz w:val="18"/>
                <w:szCs w:val="18"/>
                <w:lang w:val="uk-UA" w:eastAsia="ar-SA"/>
              </w:rPr>
            </w:pPr>
            <w:r w:rsidRPr="0046553D">
              <w:rPr>
                <w:rFonts w:ascii="PragmaticaCTT" w:hAnsi="PragmaticaCTT"/>
                <w:sz w:val="18"/>
                <w:szCs w:val="18"/>
                <w:lang w:val="uk-UA" w:eastAsia="ar-SA"/>
              </w:rPr>
              <w:t xml:space="preserve">1-2 </w:t>
            </w:r>
            <w:proofErr w:type="spellStart"/>
            <w:r w:rsidRPr="0046553D">
              <w:rPr>
                <w:rFonts w:ascii="PragmaticaCTT" w:hAnsi="PragmaticaCTT"/>
                <w:sz w:val="18"/>
                <w:szCs w:val="18"/>
                <w:lang w:val="uk-UA" w:eastAsia="ar-SA"/>
              </w:rPr>
              <w:t>кв</w:t>
            </w:r>
            <w:proofErr w:type="spellEnd"/>
            <w:r w:rsidRPr="0046553D">
              <w:rPr>
                <w:rFonts w:ascii="PragmaticaCTT" w:hAnsi="PragmaticaCTT"/>
                <w:sz w:val="18"/>
                <w:szCs w:val="18"/>
                <w:lang w:val="uk-UA" w:eastAsia="ar-SA"/>
              </w:rPr>
              <w:t>.</w:t>
            </w:r>
          </w:p>
          <w:p w14:paraId="75D3A907" w14:textId="77777777" w:rsidR="00F53A74" w:rsidRPr="0046553D" w:rsidRDefault="00F53A74" w:rsidP="00767431">
            <w:pPr>
              <w:tabs>
                <w:tab w:val="num" w:pos="0"/>
              </w:tabs>
              <w:snapToGrid w:val="0"/>
              <w:jc w:val="center"/>
              <w:rPr>
                <w:rFonts w:ascii="PragmaticaCTT" w:hAnsi="PragmaticaCTT"/>
                <w:sz w:val="18"/>
                <w:szCs w:val="18"/>
                <w:lang w:val="uk-UA" w:eastAsia="ar-SA"/>
              </w:rPr>
            </w:pPr>
            <w:r w:rsidRPr="0046553D">
              <w:rPr>
                <w:rFonts w:ascii="PragmaticaCTT" w:hAnsi="PragmaticaCTT"/>
                <w:sz w:val="18"/>
                <w:szCs w:val="18"/>
                <w:lang w:val="uk-UA" w:eastAsia="ar-SA"/>
              </w:rPr>
              <w:t xml:space="preserve"> 2022 р</w:t>
            </w:r>
          </w:p>
        </w:tc>
        <w:tc>
          <w:tcPr>
            <w:tcW w:w="769" w:type="pct"/>
            <w:tcBorders>
              <w:top w:val="single" w:sz="4" w:space="0" w:color="000000"/>
              <w:left w:val="single" w:sz="4" w:space="0" w:color="000000"/>
              <w:bottom w:val="single" w:sz="4" w:space="0" w:color="000000"/>
              <w:right w:val="single" w:sz="4" w:space="0" w:color="000000"/>
            </w:tcBorders>
          </w:tcPr>
          <w:p w14:paraId="5408793D" w14:textId="6F0EFB07" w:rsidR="00F53A74" w:rsidRPr="0046553D" w:rsidRDefault="00F53A74" w:rsidP="00767431">
            <w:pPr>
              <w:tabs>
                <w:tab w:val="num" w:pos="0"/>
              </w:tabs>
              <w:snapToGrid w:val="0"/>
              <w:rPr>
                <w:rFonts w:ascii="PragmaticaCTT" w:hAnsi="PragmaticaCTT"/>
                <w:sz w:val="18"/>
                <w:szCs w:val="18"/>
                <w:lang w:val="uk-UA" w:eastAsia="ar-SA"/>
              </w:rPr>
            </w:pPr>
            <w:r>
              <w:rPr>
                <w:rFonts w:ascii="PragmaticaCTT" w:hAnsi="PragmaticaCTT"/>
                <w:sz w:val="18"/>
                <w:szCs w:val="18"/>
                <w:lang w:val="uk-UA" w:eastAsia="ar-SA"/>
              </w:rPr>
              <w:t>Старший майстер</w:t>
            </w:r>
          </w:p>
        </w:tc>
      </w:tr>
      <w:tr w:rsidR="00F53A74" w:rsidRPr="0046553D" w14:paraId="69D84C6D" w14:textId="77777777" w:rsidTr="00736577">
        <w:trPr>
          <w:trHeight w:val="656"/>
        </w:trPr>
        <w:tc>
          <w:tcPr>
            <w:tcW w:w="180" w:type="pct"/>
            <w:tcBorders>
              <w:top w:val="single" w:sz="4" w:space="0" w:color="000000"/>
              <w:left w:val="single" w:sz="4" w:space="0" w:color="000000"/>
              <w:bottom w:val="single" w:sz="4" w:space="0" w:color="000000"/>
            </w:tcBorders>
          </w:tcPr>
          <w:p w14:paraId="38751BC7" w14:textId="77777777" w:rsidR="00F53A74" w:rsidRPr="0046553D" w:rsidRDefault="00F53A74" w:rsidP="00767431">
            <w:pPr>
              <w:tabs>
                <w:tab w:val="num" w:pos="0"/>
              </w:tabs>
              <w:snapToGrid w:val="0"/>
              <w:jc w:val="center"/>
              <w:rPr>
                <w:rFonts w:ascii="PragmaticaCTT" w:hAnsi="PragmaticaCTT"/>
                <w:sz w:val="18"/>
                <w:szCs w:val="18"/>
                <w:lang w:val="uk-UA" w:eastAsia="ar-SA"/>
              </w:rPr>
            </w:pPr>
            <w:r w:rsidRPr="0046553D">
              <w:rPr>
                <w:rFonts w:ascii="PragmaticaCTT" w:hAnsi="PragmaticaCTT"/>
                <w:sz w:val="18"/>
                <w:szCs w:val="18"/>
                <w:lang w:val="uk-UA" w:eastAsia="ar-SA"/>
              </w:rPr>
              <w:t>3</w:t>
            </w:r>
          </w:p>
        </w:tc>
        <w:tc>
          <w:tcPr>
            <w:tcW w:w="909" w:type="pct"/>
            <w:tcBorders>
              <w:top w:val="single" w:sz="4" w:space="0" w:color="000000"/>
              <w:left w:val="single" w:sz="4" w:space="0" w:color="000000"/>
              <w:bottom w:val="single" w:sz="4" w:space="0" w:color="000000"/>
            </w:tcBorders>
          </w:tcPr>
          <w:p w14:paraId="7FB76A7F" w14:textId="77777777" w:rsidR="00F53A74" w:rsidRPr="0046553D" w:rsidRDefault="00F53A74" w:rsidP="00767431">
            <w:pPr>
              <w:tabs>
                <w:tab w:val="num" w:pos="0"/>
              </w:tabs>
              <w:snapToGrid w:val="0"/>
              <w:jc w:val="both"/>
              <w:rPr>
                <w:rFonts w:ascii="PragmaticaCTT" w:hAnsi="PragmaticaCTT"/>
                <w:sz w:val="18"/>
                <w:szCs w:val="18"/>
                <w:lang w:val="uk-UA" w:eastAsia="ar-SA"/>
              </w:rPr>
            </w:pPr>
            <w:r w:rsidRPr="0046553D">
              <w:rPr>
                <w:rFonts w:ascii="PragmaticaCTT" w:hAnsi="PragmaticaCTT"/>
                <w:sz w:val="18"/>
                <w:szCs w:val="18"/>
                <w:lang w:val="uk-UA" w:eastAsia="ar-SA"/>
              </w:rPr>
              <w:t xml:space="preserve">Проведення ремонтних робіт в адміністративній  будівлі, що покращать умови праці працівників. </w:t>
            </w:r>
          </w:p>
        </w:tc>
        <w:tc>
          <w:tcPr>
            <w:tcW w:w="505" w:type="pct"/>
            <w:tcBorders>
              <w:top w:val="single" w:sz="4" w:space="0" w:color="000000"/>
              <w:left w:val="single" w:sz="4" w:space="0" w:color="000000"/>
              <w:bottom w:val="single" w:sz="4" w:space="0" w:color="000000"/>
            </w:tcBorders>
          </w:tcPr>
          <w:p w14:paraId="3A7D75BC" w14:textId="77777777" w:rsidR="00F53A74" w:rsidRPr="0046553D" w:rsidRDefault="00F53A74" w:rsidP="00767431">
            <w:pPr>
              <w:tabs>
                <w:tab w:val="num" w:pos="0"/>
              </w:tabs>
              <w:snapToGrid w:val="0"/>
              <w:jc w:val="center"/>
              <w:rPr>
                <w:rFonts w:ascii="PragmaticaCTT" w:hAnsi="PragmaticaCTT"/>
                <w:bCs/>
                <w:sz w:val="18"/>
                <w:szCs w:val="18"/>
                <w:lang w:val="uk-UA" w:eastAsia="ar-SA"/>
              </w:rPr>
            </w:pPr>
            <w:r w:rsidRPr="0046553D">
              <w:rPr>
                <w:rFonts w:ascii="PragmaticaCTT" w:hAnsi="PragmaticaCTT"/>
                <w:sz w:val="18"/>
                <w:szCs w:val="18"/>
                <w:lang w:val="uk-UA" w:eastAsia="ar-SA"/>
              </w:rPr>
              <w:t xml:space="preserve">20,0 </w:t>
            </w:r>
          </w:p>
        </w:tc>
        <w:tc>
          <w:tcPr>
            <w:tcW w:w="494" w:type="pct"/>
            <w:tcBorders>
              <w:top w:val="single" w:sz="4" w:space="0" w:color="000000"/>
              <w:left w:val="single" w:sz="4" w:space="0" w:color="000000"/>
              <w:bottom w:val="single" w:sz="4" w:space="0" w:color="000000"/>
            </w:tcBorders>
          </w:tcPr>
          <w:p w14:paraId="7A1A80D7" w14:textId="77777777" w:rsidR="00F53A74" w:rsidRPr="0046553D" w:rsidRDefault="00F53A74" w:rsidP="00767431">
            <w:pPr>
              <w:tabs>
                <w:tab w:val="num" w:pos="0"/>
              </w:tabs>
              <w:snapToGrid w:val="0"/>
              <w:jc w:val="center"/>
              <w:rPr>
                <w:rFonts w:ascii="PragmaticaCTT" w:hAnsi="PragmaticaCTT"/>
                <w:b/>
                <w:bCs/>
                <w:sz w:val="18"/>
                <w:szCs w:val="18"/>
                <w:lang w:val="uk-UA" w:eastAsia="ar-SA"/>
              </w:rPr>
            </w:pPr>
          </w:p>
        </w:tc>
        <w:tc>
          <w:tcPr>
            <w:tcW w:w="523" w:type="pct"/>
            <w:tcBorders>
              <w:top w:val="single" w:sz="4" w:space="0" w:color="000000"/>
              <w:left w:val="single" w:sz="4" w:space="0" w:color="000000"/>
              <w:bottom w:val="single" w:sz="4" w:space="0" w:color="000000"/>
            </w:tcBorders>
          </w:tcPr>
          <w:p w14:paraId="65CDA640" w14:textId="2F2C4386" w:rsidR="00F53A74" w:rsidRPr="0046553D" w:rsidRDefault="00F53A74" w:rsidP="00767431">
            <w:pPr>
              <w:tabs>
                <w:tab w:val="num" w:pos="0"/>
              </w:tabs>
              <w:snapToGrid w:val="0"/>
              <w:jc w:val="center"/>
              <w:rPr>
                <w:rFonts w:ascii="PragmaticaCTT" w:hAnsi="PragmaticaCTT"/>
                <w:sz w:val="18"/>
                <w:szCs w:val="18"/>
                <w:lang w:val="uk-UA" w:eastAsia="ar-SA"/>
              </w:rPr>
            </w:pPr>
            <w:r w:rsidRPr="0046553D">
              <w:rPr>
                <w:rFonts w:ascii="PragmaticaCTT" w:hAnsi="PragmaticaCTT"/>
                <w:sz w:val="18"/>
                <w:szCs w:val="18"/>
                <w:lang w:val="uk-UA" w:eastAsia="ar-SA"/>
              </w:rPr>
              <w:t>20</w:t>
            </w:r>
          </w:p>
        </w:tc>
        <w:tc>
          <w:tcPr>
            <w:tcW w:w="1035" w:type="pct"/>
            <w:tcBorders>
              <w:top w:val="single" w:sz="4" w:space="0" w:color="000000"/>
              <w:left w:val="single" w:sz="4" w:space="0" w:color="000000"/>
              <w:bottom w:val="single" w:sz="4" w:space="0" w:color="000000"/>
            </w:tcBorders>
          </w:tcPr>
          <w:p w14:paraId="1D6FBFB1" w14:textId="77777777" w:rsidR="00F53A74" w:rsidRPr="0046553D" w:rsidRDefault="00F53A74" w:rsidP="00767431">
            <w:pPr>
              <w:tabs>
                <w:tab w:val="num" w:pos="0"/>
              </w:tabs>
              <w:snapToGrid w:val="0"/>
              <w:jc w:val="center"/>
              <w:rPr>
                <w:rFonts w:ascii="PragmaticaCTT" w:hAnsi="PragmaticaCTT"/>
                <w:sz w:val="18"/>
                <w:szCs w:val="18"/>
                <w:lang w:val="uk-UA" w:eastAsia="ar-SA"/>
              </w:rPr>
            </w:pPr>
          </w:p>
        </w:tc>
        <w:tc>
          <w:tcPr>
            <w:tcW w:w="584" w:type="pct"/>
            <w:tcBorders>
              <w:top w:val="single" w:sz="4" w:space="0" w:color="000000"/>
              <w:left w:val="single" w:sz="4" w:space="0" w:color="000000"/>
              <w:bottom w:val="single" w:sz="4" w:space="0" w:color="000000"/>
            </w:tcBorders>
          </w:tcPr>
          <w:p w14:paraId="6319A5FE" w14:textId="77777777" w:rsidR="00F53A74" w:rsidRPr="0046553D" w:rsidRDefault="00F53A74" w:rsidP="00767431">
            <w:pPr>
              <w:tabs>
                <w:tab w:val="num" w:pos="0"/>
              </w:tabs>
              <w:snapToGrid w:val="0"/>
              <w:jc w:val="center"/>
              <w:rPr>
                <w:rFonts w:ascii="PragmaticaCTT" w:hAnsi="PragmaticaCTT"/>
                <w:sz w:val="18"/>
                <w:szCs w:val="18"/>
                <w:lang w:val="uk-UA" w:eastAsia="ar-SA"/>
              </w:rPr>
            </w:pPr>
            <w:r w:rsidRPr="0046553D">
              <w:rPr>
                <w:rFonts w:ascii="PragmaticaCTT" w:hAnsi="PragmaticaCTT"/>
                <w:sz w:val="18"/>
                <w:szCs w:val="18"/>
                <w:lang w:val="uk-UA" w:eastAsia="ar-SA"/>
              </w:rPr>
              <w:t>1-2кв.</w:t>
            </w:r>
          </w:p>
          <w:p w14:paraId="6A01E00E" w14:textId="77777777" w:rsidR="00F53A74" w:rsidRPr="0046553D" w:rsidRDefault="00F53A74" w:rsidP="00767431">
            <w:pPr>
              <w:tabs>
                <w:tab w:val="num" w:pos="0"/>
              </w:tabs>
              <w:snapToGrid w:val="0"/>
              <w:jc w:val="center"/>
              <w:rPr>
                <w:rFonts w:ascii="PragmaticaCTT" w:hAnsi="PragmaticaCTT"/>
                <w:sz w:val="18"/>
                <w:szCs w:val="18"/>
                <w:lang w:val="uk-UA" w:eastAsia="ar-SA"/>
              </w:rPr>
            </w:pPr>
            <w:r w:rsidRPr="0046553D">
              <w:rPr>
                <w:rFonts w:ascii="PragmaticaCTT" w:hAnsi="PragmaticaCTT"/>
                <w:sz w:val="18"/>
                <w:szCs w:val="18"/>
                <w:lang w:val="uk-UA" w:eastAsia="ar-SA"/>
              </w:rPr>
              <w:t>2023 рік</w:t>
            </w:r>
          </w:p>
        </w:tc>
        <w:tc>
          <w:tcPr>
            <w:tcW w:w="769" w:type="pct"/>
            <w:tcBorders>
              <w:top w:val="single" w:sz="4" w:space="0" w:color="000000"/>
              <w:left w:val="single" w:sz="4" w:space="0" w:color="000000"/>
              <w:bottom w:val="single" w:sz="4" w:space="0" w:color="000000"/>
              <w:right w:val="single" w:sz="4" w:space="0" w:color="000000"/>
            </w:tcBorders>
          </w:tcPr>
          <w:p w14:paraId="64FD70AB" w14:textId="26B2FABD" w:rsidR="00F53A74" w:rsidRPr="0046553D" w:rsidRDefault="00F53A74" w:rsidP="00767431">
            <w:pPr>
              <w:tabs>
                <w:tab w:val="num" w:pos="0"/>
              </w:tabs>
              <w:snapToGrid w:val="0"/>
              <w:rPr>
                <w:rFonts w:ascii="PragmaticaCTT" w:hAnsi="PragmaticaCTT"/>
                <w:sz w:val="18"/>
                <w:szCs w:val="18"/>
                <w:lang w:val="uk-UA" w:eastAsia="ar-SA"/>
              </w:rPr>
            </w:pPr>
            <w:r>
              <w:rPr>
                <w:rFonts w:ascii="PragmaticaCTT" w:hAnsi="PragmaticaCTT"/>
                <w:sz w:val="18"/>
                <w:szCs w:val="18"/>
                <w:lang w:val="uk-UA" w:eastAsia="ar-SA"/>
              </w:rPr>
              <w:t>Головний інженер</w:t>
            </w:r>
            <w:r w:rsidRPr="0046553D">
              <w:rPr>
                <w:rFonts w:ascii="PragmaticaCTT" w:hAnsi="PragmaticaCTT"/>
                <w:vanish/>
                <w:sz w:val="18"/>
                <w:szCs w:val="18"/>
                <w:lang w:val="uk-UA" w:eastAsia="ar-SA"/>
              </w:rPr>
              <w:t>.</w:t>
            </w:r>
          </w:p>
        </w:tc>
      </w:tr>
      <w:tr w:rsidR="00F53A74" w:rsidRPr="0046553D" w14:paraId="2A77D16F" w14:textId="77777777" w:rsidTr="00736577">
        <w:trPr>
          <w:trHeight w:val="881"/>
        </w:trPr>
        <w:tc>
          <w:tcPr>
            <w:tcW w:w="180" w:type="pct"/>
            <w:tcBorders>
              <w:top w:val="single" w:sz="4" w:space="0" w:color="000000"/>
              <w:left w:val="single" w:sz="4" w:space="0" w:color="000000"/>
              <w:bottom w:val="single" w:sz="4" w:space="0" w:color="000000"/>
            </w:tcBorders>
          </w:tcPr>
          <w:p w14:paraId="29F8D88D" w14:textId="77777777" w:rsidR="00F53A74" w:rsidRPr="0046553D" w:rsidRDefault="00F53A74" w:rsidP="00767431">
            <w:pPr>
              <w:tabs>
                <w:tab w:val="num" w:pos="0"/>
              </w:tabs>
              <w:snapToGrid w:val="0"/>
              <w:jc w:val="center"/>
              <w:rPr>
                <w:rFonts w:ascii="PragmaticaCTT" w:hAnsi="PragmaticaCTT"/>
                <w:sz w:val="18"/>
                <w:szCs w:val="18"/>
                <w:lang w:val="uk-UA" w:eastAsia="ar-SA"/>
              </w:rPr>
            </w:pPr>
            <w:r w:rsidRPr="0046553D">
              <w:rPr>
                <w:rFonts w:ascii="PragmaticaCTT" w:hAnsi="PragmaticaCTT"/>
                <w:sz w:val="18"/>
                <w:szCs w:val="18"/>
                <w:lang w:val="uk-UA" w:eastAsia="ar-SA"/>
              </w:rPr>
              <w:t>4</w:t>
            </w:r>
          </w:p>
        </w:tc>
        <w:tc>
          <w:tcPr>
            <w:tcW w:w="909" w:type="pct"/>
            <w:tcBorders>
              <w:top w:val="single" w:sz="4" w:space="0" w:color="000000"/>
              <w:left w:val="single" w:sz="4" w:space="0" w:color="000000"/>
              <w:bottom w:val="single" w:sz="4" w:space="0" w:color="000000"/>
            </w:tcBorders>
          </w:tcPr>
          <w:p w14:paraId="4A9862BA" w14:textId="77777777" w:rsidR="00F53A74" w:rsidRPr="0046553D" w:rsidRDefault="00F53A74" w:rsidP="00767431">
            <w:pPr>
              <w:tabs>
                <w:tab w:val="num" w:pos="0"/>
              </w:tabs>
              <w:snapToGrid w:val="0"/>
              <w:jc w:val="both"/>
              <w:rPr>
                <w:rFonts w:ascii="PragmaticaCTT" w:hAnsi="PragmaticaCTT"/>
                <w:sz w:val="18"/>
                <w:szCs w:val="18"/>
                <w:lang w:val="uk-UA" w:eastAsia="ar-SA"/>
              </w:rPr>
            </w:pPr>
            <w:r w:rsidRPr="0046553D">
              <w:rPr>
                <w:rFonts w:ascii="PragmaticaCTT" w:hAnsi="PragmaticaCTT"/>
                <w:sz w:val="18"/>
                <w:szCs w:val="18"/>
                <w:lang w:val="uk-UA" w:eastAsia="ar-SA"/>
              </w:rPr>
              <w:t xml:space="preserve">Встановлення інерційних </w:t>
            </w:r>
            <w:proofErr w:type="spellStart"/>
            <w:r w:rsidRPr="0046553D">
              <w:rPr>
                <w:rFonts w:ascii="PragmaticaCTT" w:hAnsi="PragmaticaCTT"/>
                <w:sz w:val="18"/>
                <w:szCs w:val="18"/>
                <w:lang w:val="uk-UA" w:eastAsia="ar-SA"/>
              </w:rPr>
              <w:t>страхувальних</w:t>
            </w:r>
            <w:proofErr w:type="spellEnd"/>
            <w:r w:rsidRPr="0046553D">
              <w:rPr>
                <w:rFonts w:ascii="PragmaticaCTT" w:hAnsi="PragmaticaCTT"/>
                <w:sz w:val="18"/>
                <w:szCs w:val="18"/>
                <w:lang w:val="uk-UA" w:eastAsia="ar-SA"/>
              </w:rPr>
              <w:t xml:space="preserve"> блоків (10шт)для безпечного виконання завантаження ж/вагонів та відбору лабораторних проб.</w:t>
            </w:r>
          </w:p>
        </w:tc>
        <w:tc>
          <w:tcPr>
            <w:tcW w:w="505" w:type="pct"/>
            <w:tcBorders>
              <w:top w:val="single" w:sz="4" w:space="0" w:color="000000"/>
              <w:left w:val="single" w:sz="4" w:space="0" w:color="000000"/>
              <w:bottom w:val="single" w:sz="4" w:space="0" w:color="000000"/>
            </w:tcBorders>
          </w:tcPr>
          <w:p w14:paraId="53105AAD" w14:textId="77777777" w:rsidR="00F53A74" w:rsidRPr="0046553D" w:rsidRDefault="00F53A74" w:rsidP="00767431">
            <w:pPr>
              <w:tabs>
                <w:tab w:val="num" w:pos="0"/>
              </w:tabs>
              <w:snapToGrid w:val="0"/>
              <w:jc w:val="center"/>
              <w:rPr>
                <w:rFonts w:ascii="PragmaticaCTT" w:hAnsi="PragmaticaCTT"/>
                <w:bCs/>
                <w:sz w:val="18"/>
                <w:szCs w:val="18"/>
                <w:lang w:val="uk-UA" w:eastAsia="ar-SA"/>
              </w:rPr>
            </w:pPr>
            <w:r w:rsidRPr="0046553D">
              <w:rPr>
                <w:rFonts w:ascii="PragmaticaCTT" w:hAnsi="PragmaticaCTT"/>
                <w:bCs/>
                <w:sz w:val="18"/>
                <w:szCs w:val="18"/>
                <w:lang w:val="uk-UA" w:eastAsia="ar-SA"/>
              </w:rPr>
              <w:t>5,0</w:t>
            </w:r>
          </w:p>
        </w:tc>
        <w:tc>
          <w:tcPr>
            <w:tcW w:w="494" w:type="pct"/>
            <w:tcBorders>
              <w:top w:val="single" w:sz="4" w:space="0" w:color="000000"/>
              <w:left w:val="single" w:sz="4" w:space="0" w:color="000000"/>
              <w:bottom w:val="single" w:sz="4" w:space="0" w:color="000000"/>
            </w:tcBorders>
          </w:tcPr>
          <w:p w14:paraId="35738846" w14:textId="77777777" w:rsidR="00F53A74" w:rsidRPr="0046553D" w:rsidRDefault="00F53A74" w:rsidP="00767431">
            <w:pPr>
              <w:tabs>
                <w:tab w:val="num" w:pos="0"/>
              </w:tabs>
              <w:snapToGrid w:val="0"/>
              <w:jc w:val="center"/>
              <w:rPr>
                <w:rFonts w:ascii="PragmaticaCTT" w:hAnsi="PragmaticaCTT"/>
                <w:b/>
                <w:bCs/>
                <w:sz w:val="18"/>
                <w:szCs w:val="18"/>
                <w:lang w:val="uk-UA" w:eastAsia="ar-SA"/>
              </w:rPr>
            </w:pPr>
          </w:p>
        </w:tc>
        <w:tc>
          <w:tcPr>
            <w:tcW w:w="523" w:type="pct"/>
            <w:tcBorders>
              <w:top w:val="single" w:sz="4" w:space="0" w:color="000000"/>
              <w:left w:val="single" w:sz="4" w:space="0" w:color="000000"/>
              <w:bottom w:val="single" w:sz="4" w:space="0" w:color="000000"/>
            </w:tcBorders>
          </w:tcPr>
          <w:p w14:paraId="2C3FAEB6" w14:textId="0C4FA041" w:rsidR="00F53A74" w:rsidRPr="0046553D" w:rsidRDefault="00F53A74" w:rsidP="00767431">
            <w:pPr>
              <w:tabs>
                <w:tab w:val="num" w:pos="0"/>
              </w:tabs>
              <w:snapToGrid w:val="0"/>
              <w:jc w:val="center"/>
              <w:rPr>
                <w:rFonts w:ascii="PragmaticaCTT" w:hAnsi="PragmaticaCTT"/>
                <w:sz w:val="18"/>
                <w:szCs w:val="18"/>
                <w:lang w:val="uk-UA" w:eastAsia="ar-SA"/>
              </w:rPr>
            </w:pPr>
            <w:r w:rsidRPr="0046553D">
              <w:rPr>
                <w:rFonts w:ascii="PragmaticaCTT" w:hAnsi="PragmaticaCTT"/>
                <w:sz w:val="18"/>
                <w:szCs w:val="18"/>
                <w:lang w:val="uk-UA" w:eastAsia="ar-SA"/>
              </w:rPr>
              <w:t>45</w:t>
            </w:r>
          </w:p>
        </w:tc>
        <w:tc>
          <w:tcPr>
            <w:tcW w:w="1035" w:type="pct"/>
            <w:tcBorders>
              <w:top w:val="single" w:sz="4" w:space="0" w:color="000000"/>
              <w:left w:val="single" w:sz="4" w:space="0" w:color="000000"/>
              <w:bottom w:val="single" w:sz="4" w:space="0" w:color="000000"/>
            </w:tcBorders>
          </w:tcPr>
          <w:p w14:paraId="221E4852" w14:textId="77777777" w:rsidR="00F53A74" w:rsidRPr="0046553D" w:rsidRDefault="00F53A74" w:rsidP="00767431">
            <w:pPr>
              <w:tabs>
                <w:tab w:val="num" w:pos="0"/>
              </w:tabs>
              <w:snapToGrid w:val="0"/>
              <w:jc w:val="center"/>
              <w:rPr>
                <w:rFonts w:ascii="PragmaticaCTT" w:hAnsi="PragmaticaCTT"/>
                <w:sz w:val="18"/>
                <w:szCs w:val="18"/>
                <w:lang w:val="uk-UA" w:eastAsia="ar-SA"/>
              </w:rPr>
            </w:pPr>
          </w:p>
        </w:tc>
        <w:tc>
          <w:tcPr>
            <w:tcW w:w="584" w:type="pct"/>
            <w:tcBorders>
              <w:top w:val="single" w:sz="4" w:space="0" w:color="000000"/>
              <w:left w:val="single" w:sz="4" w:space="0" w:color="000000"/>
              <w:bottom w:val="single" w:sz="4" w:space="0" w:color="000000"/>
            </w:tcBorders>
          </w:tcPr>
          <w:p w14:paraId="7EC94136" w14:textId="77777777" w:rsidR="00F53A74" w:rsidRPr="0046553D" w:rsidRDefault="00F53A74" w:rsidP="00767431">
            <w:pPr>
              <w:tabs>
                <w:tab w:val="num" w:pos="0"/>
              </w:tabs>
              <w:snapToGrid w:val="0"/>
              <w:jc w:val="center"/>
              <w:rPr>
                <w:rFonts w:ascii="PragmaticaCTT" w:hAnsi="PragmaticaCTT"/>
                <w:sz w:val="18"/>
                <w:szCs w:val="18"/>
                <w:lang w:val="uk-UA" w:eastAsia="ar-SA"/>
              </w:rPr>
            </w:pPr>
            <w:r w:rsidRPr="0046553D">
              <w:rPr>
                <w:rFonts w:ascii="PragmaticaCTT" w:hAnsi="PragmaticaCTT"/>
                <w:sz w:val="18"/>
                <w:szCs w:val="18"/>
                <w:lang w:val="uk-UA" w:eastAsia="ar-SA"/>
              </w:rPr>
              <w:t xml:space="preserve">2-3 </w:t>
            </w:r>
            <w:proofErr w:type="spellStart"/>
            <w:r w:rsidRPr="0046553D">
              <w:rPr>
                <w:rFonts w:ascii="PragmaticaCTT" w:hAnsi="PragmaticaCTT"/>
                <w:sz w:val="18"/>
                <w:szCs w:val="18"/>
                <w:lang w:val="uk-UA" w:eastAsia="ar-SA"/>
              </w:rPr>
              <w:t>кв</w:t>
            </w:r>
            <w:proofErr w:type="spellEnd"/>
            <w:r w:rsidRPr="0046553D">
              <w:rPr>
                <w:rFonts w:ascii="PragmaticaCTT" w:hAnsi="PragmaticaCTT"/>
                <w:sz w:val="18"/>
                <w:szCs w:val="18"/>
                <w:lang w:val="uk-UA" w:eastAsia="ar-SA"/>
              </w:rPr>
              <w:t>.</w:t>
            </w:r>
          </w:p>
          <w:p w14:paraId="09D7A324" w14:textId="77777777" w:rsidR="00F53A74" w:rsidRPr="0046553D" w:rsidRDefault="00F53A74" w:rsidP="00767431">
            <w:pPr>
              <w:tabs>
                <w:tab w:val="num" w:pos="0"/>
              </w:tabs>
              <w:snapToGrid w:val="0"/>
              <w:jc w:val="center"/>
              <w:rPr>
                <w:rFonts w:ascii="PragmaticaCTT" w:hAnsi="PragmaticaCTT"/>
                <w:sz w:val="18"/>
                <w:szCs w:val="18"/>
                <w:lang w:val="uk-UA" w:eastAsia="ar-SA"/>
              </w:rPr>
            </w:pPr>
            <w:r w:rsidRPr="0046553D">
              <w:rPr>
                <w:rFonts w:ascii="PragmaticaCTT" w:hAnsi="PragmaticaCTT"/>
                <w:sz w:val="18"/>
                <w:szCs w:val="18"/>
                <w:lang w:val="uk-UA" w:eastAsia="ar-SA"/>
              </w:rPr>
              <w:t xml:space="preserve"> 2021р</w:t>
            </w:r>
          </w:p>
        </w:tc>
        <w:tc>
          <w:tcPr>
            <w:tcW w:w="769" w:type="pct"/>
            <w:tcBorders>
              <w:top w:val="single" w:sz="4" w:space="0" w:color="000000"/>
              <w:left w:val="single" w:sz="4" w:space="0" w:color="000000"/>
              <w:bottom w:val="single" w:sz="4" w:space="0" w:color="000000"/>
              <w:right w:val="single" w:sz="4" w:space="0" w:color="000000"/>
            </w:tcBorders>
          </w:tcPr>
          <w:p w14:paraId="309A4C8F" w14:textId="71A59D41" w:rsidR="00F53A74" w:rsidRPr="0046553D" w:rsidRDefault="00F53A74" w:rsidP="00767431">
            <w:pPr>
              <w:tabs>
                <w:tab w:val="num" w:pos="0"/>
              </w:tabs>
              <w:snapToGrid w:val="0"/>
              <w:rPr>
                <w:rFonts w:ascii="PragmaticaCTT" w:hAnsi="PragmaticaCTT"/>
                <w:sz w:val="18"/>
                <w:szCs w:val="18"/>
                <w:lang w:val="uk-UA" w:eastAsia="ar-SA"/>
              </w:rPr>
            </w:pPr>
            <w:r>
              <w:rPr>
                <w:rFonts w:ascii="PragmaticaCTT" w:hAnsi="PragmaticaCTT"/>
                <w:sz w:val="18"/>
                <w:szCs w:val="18"/>
                <w:lang w:val="uk-UA" w:eastAsia="ar-SA"/>
              </w:rPr>
              <w:t>Головний інженер</w:t>
            </w:r>
          </w:p>
        </w:tc>
      </w:tr>
      <w:tr w:rsidR="00F53A74" w:rsidRPr="0046553D" w14:paraId="51484DB9" w14:textId="77777777" w:rsidTr="00736577">
        <w:trPr>
          <w:trHeight w:val="701"/>
        </w:trPr>
        <w:tc>
          <w:tcPr>
            <w:tcW w:w="180" w:type="pct"/>
            <w:tcBorders>
              <w:top w:val="single" w:sz="4" w:space="0" w:color="auto"/>
              <w:left w:val="single" w:sz="4" w:space="0" w:color="000000"/>
              <w:bottom w:val="single" w:sz="4" w:space="0" w:color="000000"/>
            </w:tcBorders>
          </w:tcPr>
          <w:p w14:paraId="51AA4DBD" w14:textId="77777777" w:rsidR="00F53A74" w:rsidRPr="0046553D" w:rsidRDefault="00F53A74" w:rsidP="00767431">
            <w:pPr>
              <w:tabs>
                <w:tab w:val="num" w:pos="0"/>
              </w:tabs>
              <w:snapToGrid w:val="0"/>
              <w:jc w:val="center"/>
              <w:rPr>
                <w:rFonts w:ascii="PragmaticaCTT" w:hAnsi="PragmaticaCTT"/>
                <w:sz w:val="18"/>
                <w:szCs w:val="18"/>
                <w:lang w:val="uk-UA" w:eastAsia="ar-SA"/>
              </w:rPr>
            </w:pPr>
            <w:r w:rsidRPr="0046553D">
              <w:rPr>
                <w:rFonts w:ascii="PragmaticaCTT" w:hAnsi="PragmaticaCTT"/>
                <w:sz w:val="18"/>
                <w:szCs w:val="18"/>
                <w:lang w:val="uk-UA" w:eastAsia="ar-SA"/>
              </w:rPr>
              <w:t>5</w:t>
            </w:r>
          </w:p>
        </w:tc>
        <w:tc>
          <w:tcPr>
            <w:tcW w:w="909" w:type="pct"/>
            <w:tcBorders>
              <w:top w:val="single" w:sz="4" w:space="0" w:color="auto"/>
              <w:left w:val="single" w:sz="4" w:space="0" w:color="000000"/>
              <w:bottom w:val="single" w:sz="4" w:space="0" w:color="000000"/>
            </w:tcBorders>
          </w:tcPr>
          <w:p w14:paraId="0D753144" w14:textId="77777777" w:rsidR="00F53A74" w:rsidRPr="0046553D" w:rsidRDefault="00F53A74" w:rsidP="00767431">
            <w:pPr>
              <w:tabs>
                <w:tab w:val="num" w:pos="0"/>
              </w:tabs>
              <w:snapToGrid w:val="0"/>
              <w:jc w:val="both"/>
              <w:rPr>
                <w:rFonts w:ascii="PragmaticaCTT" w:hAnsi="PragmaticaCTT"/>
                <w:sz w:val="18"/>
                <w:szCs w:val="18"/>
                <w:lang w:val="uk-UA" w:eastAsia="ar-SA"/>
              </w:rPr>
            </w:pPr>
            <w:r w:rsidRPr="0046553D">
              <w:rPr>
                <w:rFonts w:ascii="PragmaticaCTT" w:hAnsi="PragmaticaCTT"/>
                <w:sz w:val="18"/>
                <w:szCs w:val="18"/>
                <w:lang w:val="uk-UA" w:eastAsia="ar-SA"/>
              </w:rPr>
              <w:t xml:space="preserve"> Забезпечити </w:t>
            </w:r>
            <w:proofErr w:type="spellStart"/>
            <w:r w:rsidRPr="0046553D">
              <w:rPr>
                <w:rFonts w:ascii="PragmaticaCTT" w:hAnsi="PragmaticaCTT"/>
                <w:sz w:val="18"/>
                <w:szCs w:val="18"/>
                <w:lang w:val="uk-UA" w:eastAsia="ar-SA"/>
              </w:rPr>
              <w:t>пожежо</w:t>
            </w:r>
            <w:proofErr w:type="spellEnd"/>
            <w:r w:rsidRPr="0046553D">
              <w:rPr>
                <w:rFonts w:ascii="PragmaticaCTT" w:hAnsi="PragmaticaCTT"/>
                <w:sz w:val="18"/>
                <w:szCs w:val="18"/>
                <w:lang w:val="uk-UA" w:eastAsia="ar-SA"/>
              </w:rPr>
              <w:t>-безпечну роботу виробництва РБ, а саме герметизація місць, що створюють запилення.</w:t>
            </w:r>
          </w:p>
        </w:tc>
        <w:tc>
          <w:tcPr>
            <w:tcW w:w="505" w:type="pct"/>
            <w:tcBorders>
              <w:top w:val="single" w:sz="4" w:space="0" w:color="auto"/>
              <w:left w:val="single" w:sz="4" w:space="0" w:color="000000"/>
              <w:bottom w:val="single" w:sz="4" w:space="0" w:color="000000"/>
            </w:tcBorders>
          </w:tcPr>
          <w:p w14:paraId="63EFBCDE" w14:textId="77777777" w:rsidR="00F53A74" w:rsidRPr="0046553D" w:rsidRDefault="00F53A74" w:rsidP="00767431">
            <w:pPr>
              <w:tabs>
                <w:tab w:val="num" w:pos="0"/>
              </w:tabs>
              <w:snapToGrid w:val="0"/>
              <w:jc w:val="center"/>
              <w:rPr>
                <w:rFonts w:ascii="PragmaticaCTT" w:hAnsi="PragmaticaCTT"/>
                <w:bCs/>
                <w:sz w:val="18"/>
                <w:szCs w:val="18"/>
                <w:lang w:val="uk-UA" w:eastAsia="ar-SA"/>
              </w:rPr>
            </w:pPr>
            <w:r w:rsidRPr="0046553D">
              <w:rPr>
                <w:rFonts w:ascii="PragmaticaCTT" w:hAnsi="PragmaticaCTT"/>
                <w:bCs/>
                <w:sz w:val="18"/>
                <w:szCs w:val="18"/>
                <w:lang w:val="uk-UA" w:eastAsia="ar-SA"/>
              </w:rPr>
              <w:t> 40,0</w:t>
            </w:r>
          </w:p>
        </w:tc>
        <w:tc>
          <w:tcPr>
            <w:tcW w:w="494" w:type="pct"/>
            <w:tcBorders>
              <w:top w:val="single" w:sz="4" w:space="0" w:color="auto"/>
              <w:left w:val="single" w:sz="4" w:space="0" w:color="000000"/>
              <w:bottom w:val="single" w:sz="4" w:space="0" w:color="000000"/>
            </w:tcBorders>
          </w:tcPr>
          <w:p w14:paraId="7F2D6F34" w14:textId="77777777" w:rsidR="00F53A74" w:rsidRPr="0046553D" w:rsidRDefault="00F53A74" w:rsidP="00767431">
            <w:pPr>
              <w:tabs>
                <w:tab w:val="num" w:pos="0"/>
              </w:tabs>
              <w:snapToGrid w:val="0"/>
              <w:jc w:val="center"/>
              <w:rPr>
                <w:rFonts w:ascii="PragmaticaCTT" w:hAnsi="PragmaticaCTT"/>
                <w:b/>
                <w:bCs/>
                <w:sz w:val="18"/>
                <w:szCs w:val="18"/>
                <w:lang w:val="uk-UA" w:eastAsia="ar-SA"/>
              </w:rPr>
            </w:pPr>
          </w:p>
        </w:tc>
        <w:tc>
          <w:tcPr>
            <w:tcW w:w="523" w:type="pct"/>
            <w:tcBorders>
              <w:top w:val="single" w:sz="4" w:space="0" w:color="auto"/>
              <w:left w:val="single" w:sz="4" w:space="0" w:color="000000"/>
              <w:bottom w:val="single" w:sz="4" w:space="0" w:color="000000"/>
            </w:tcBorders>
          </w:tcPr>
          <w:p w14:paraId="0D1026F0" w14:textId="18B38746" w:rsidR="00F53A74" w:rsidRPr="0046553D" w:rsidRDefault="00F53A74" w:rsidP="00767431">
            <w:pPr>
              <w:tabs>
                <w:tab w:val="num" w:pos="0"/>
              </w:tabs>
              <w:snapToGrid w:val="0"/>
              <w:jc w:val="center"/>
              <w:rPr>
                <w:rFonts w:ascii="PragmaticaCTT" w:hAnsi="PragmaticaCTT"/>
                <w:sz w:val="18"/>
                <w:szCs w:val="18"/>
                <w:lang w:val="uk-UA" w:eastAsia="ar-SA"/>
              </w:rPr>
            </w:pPr>
            <w:r w:rsidRPr="0046553D">
              <w:rPr>
                <w:rFonts w:ascii="PragmaticaCTT" w:hAnsi="PragmaticaCTT"/>
                <w:sz w:val="18"/>
                <w:szCs w:val="18"/>
                <w:lang w:val="uk-UA" w:eastAsia="ar-SA"/>
              </w:rPr>
              <w:t>80</w:t>
            </w:r>
          </w:p>
        </w:tc>
        <w:tc>
          <w:tcPr>
            <w:tcW w:w="1035" w:type="pct"/>
            <w:tcBorders>
              <w:top w:val="single" w:sz="4" w:space="0" w:color="auto"/>
              <w:left w:val="single" w:sz="4" w:space="0" w:color="000000"/>
              <w:bottom w:val="single" w:sz="4" w:space="0" w:color="000000"/>
            </w:tcBorders>
          </w:tcPr>
          <w:p w14:paraId="3FB28135" w14:textId="77777777" w:rsidR="00F53A74" w:rsidRPr="0046553D" w:rsidRDefault="00F53A74" w:rsidP="00767431">
            <w:pPr>
              <w:tabs>
                <w:tab w:val="num" w:pos="0"/>
              </w:tabs>
              <w:snapToGrid w:val="0"/>
              <w:jc w:val="center"/>
              <w:rPr>
                <w:rFonts w:ascii="PragmaticaCTT" w:hAnsi="PragmaticaCTT"/>
                <w:sz w:val="18"/>
                <w:szCs w:val="18"/>
                <w:lang w:val="uk-UA" w:eastAsia="ar-SA"/>
              </w:rPr>
            </w:pPr>
          </w:p>
        </w:tc>
        <w:tc>
          <w:tcPr>
            <w:tcW w:w="584" w:type="pct"/>
            <w:tcBorders>
              <w:top w:val="single" w:sz="4" w:space="0" w:color="auto"/>
              <w:left w:val="single" w:sz="4" w:space="0" w:color="000000"/>
              <w:bottom w:val="single" w:sz="4" w:space="0" w:color="000000"/>
            </w:tcBorders>
          </w:tcPr>
          <w:p w14:paraId="3E1394B0" w14:textId="77777777" w:rsidR="00F53A74" w:rsidRPr="0046553D" w:rsidRDefault="00F53A74" w:rsidP="00767431">
            <w:pPr>
              <w:tabs>
                <w:tab w:val="num" w:pos="0"/>
              </w:tabs>
              <w:snapToGrid w:val="0"/>
              <w:jc w:val="center"/>
              <w:rPr>
                <w:rFonts w:ascii="PragmaticaCTT" w:hAnsi="PragmaticaCTT"/>
                <w:sz w:val="18"/>
                <w:szCs w:val="18"/>
                <w:lang w:val="uk-UA" w:eastAsia="ar-SA"/>
              </w:rPr>
            </w:pPr>
            <w:r w:rsidRPr="0046553D">
              <w:rPr>
                <w:rFonts w:ascii="PragmaticaCTT" w:hAnsi="PragmaticaCTT"/>
                <w:sz w:val="18"/>
                <w:szCs w:val="18"/>
                <w:lang w:val="uk-UA" w:eastAsia="ar-SA"/>
              </w:rPr>
              <w:t xml:space="preserve">2-3 </w:t>
            </w:r>
            <w:proofErr w:type="spellStart"/>
            <w:r w:rsidRPr="0046553D">
              <w:rPr>
                <w:rFonts w:ascii="PragmaticaCTT" w:hAnsi="PragmaticaCTT"/>
                <w:sz w:val="18"/>
                <w:szCs w:val="18"/>
                <w:lang w:val="uk-UA" w:eastAsia="ar-SA"/>
              </w:rPr>
              <w:t>кв</w:t>
            </w:r>
            <w:proofErr w:type="spellEnd"/>
            <w:r w:rsidRPr="0046553D">
              <w:rPr>
                <w:rFonts w:ascii="PragmaticaCTT" w:hAnsi="PragmaticaCTT"/>
                <w:sz w:val="18"/>
                <w:szCs w:val="18"/>
                <w:lang w:val="uk-UA" w:eastAsia="ar-SA"/>
              </w:rPr>
              <w:t>.</w:t>
            </w:r>
          </w:p>
          <w:p w14:paraId="103BF3E4" w14:textId="77777777" w:rsidR="00F53A74" w:rsidRPr="0046553D" w:rsidRDefault="00F53A74" w:rsidP="00767431">
            <w:pPr>
              <w:tabs>
                <w:tab w:val="num" w:pos="0"/>
              </w:tabs>
              <w:snapToGrid w:val="0"/>
              <w:jc w:val="center"/>
              <w:rPr>
                <w:rFonts w:ascii="PragmaticaCTT" w:hAnsi="PragmaticaCTT"/>
                <w:sz w:val="18"/>
                <w:szCs w:val="18"/>
                <w:lang w:val="uk-UA" w:eastAsia="ar-SA"/>
              </w:rPr>
            </w:pPr>
            <w:r w:rsidRPr="0046553D">
              <w:rPr>
                <w:rFonts w:ascii="PragmaticaCTT" w:hAnsi="PragmaticaCTT"/>
                <w:sz w:val="18"/>
                <w:szCs w:val="18"/>
                <w:lang w:val="uk-UA" w:eastAsia="ar-SA"/>
              </w:rPr>
              <w:t xml:space="preserve"> 2021р</w:t>
            </w:r>
          </w:p>
        </w:tc>
        <w:tc>
          <w:tcPr>
            <w:tcW w:w="769" w:type="pct"/>
            <w:tcBorders>
              <w:top w:val="single" w:sz="4" w:space="0" w:color="auto"/>
              <w:left w:val="single" w:sz="4" w:space="0" w:color="000000"/>
              <w:bottom w:val="single" w:sz="4" w:space="0" w:color="000000"/>
              <w:right w:val="single" w:sz="4" w:space="0" w:color="000000"/>
            </w:tcBorders>
          </w:tcPr>
          <w:p w14:paraId="3D751F8E" w14:textId="34AB9782" w:rsidR="00F53A74" w:rsidRPr="0046553D" w:rsidRDefault="00F53A74" w:rsidP="00767431">
            <w:pPr>
              <w:tabs>
                <w:tab w:val="num" w:pos="0"/>
              </w:tabs>
              <w:snapToGrid w:val="0"/>
              <w:rPr>
                <w:rFonts w:ascii="PragmaticaCTT" w:hAnsi="PragmaticaCTT"/>
                <w:sz w:val="18"/>
                <w:szCs w:val="18"/>
                <w:lang w:val="uk-UA" w:eastAsia="ar-SA"/>
              </w:rPr>
            </w:pPr>
            <w:r>
              <w:rPr>
                <w:rFonts w:ascii="PragmaticaCTT" w:hAnsi="PragmaticaCTT"/>
                <w:sz w:val="18"/>
                <w:szCs w:val="18"/>
                <w:lang w:val="uk-UA" w:eastAsia="ar-SA"/>
              </w:rPr>
              <w:t>Головний інженер</w:t>
            </w:r>
            <w:r w:rsidRPr="0046553D">
              <w:rPr>
                <w:rFonts w:ascii="PragmaticaCTT" w:hAnsi="PragmaticaCTT"/>
                <w:sz w:val="18"/>
                <w:szCs w:val="18"/>
                <w:lang w:val="uk-UA" w:eastAsia="ar-SA"/>
              </w:rPr>
              <w:t xml:space="preserve"> </w:t>
            </w:r>
          </w:p>
        </w:tc>
      </w:tr>
      <w:tr w:rsidR="00F53A74" w:rsidRPr="0046553D" w14:paraId="109999B0" w14:textId="77777777" w:rsidTr="00736577">
        <w:trPr>
          <w:trHeight w:val="545"/>
        </w:trPr>
        <w:tc>
          <w:tcPr>
            <w:tcW w:w="180" w:type="pct"/>
            <w:tcBorders>
              <w:top w:val="single" w:sz="4" w:space="0" w:color="000000"/>
              <w:left w:val="single" w:sz="4" w:space="0" w:color="000000"/>
              <w:bottom w:val="single" w:sz="4" w:space="0" w:color="000000"/>
            </w:tcBorders>
          </w:tcPr>
          <w:p w14:paraId="5DDA8274" w14:textId="77777777" w:rsidR="00F53A74" w:rsidRPr="0046553D" w:rsidRDefault="00F53A74" w:rsidP="00767431">
            <w:pPr>
              <w:tabs>
                <w:tab w:val="num" w:pos="0"/>
              </w:tabs>
              <w:snapToGrid w:val="0"/>
              <w:jc w:val="center"/>
              <w:rPr>
                <w:rFonts w:ascii="PragmaticaCTT" w:hAnsi="PragmaticaCTT"/>
                <w:sz w:val="18"/>
                <w:szCs w:val="18"/>
                <w:lang w:val="uk-UA" w:eastAsia="ar-SA"/>
              </w:rPr>
            </w:pPr>
            <w:r w:rsidRPr="0046553D">
              <w:rPr>
                <w:rFonts w:ascii="PragmaticaCTT" w:hAnsi="PragmaticaCTT"/>
                <w:sz w:val="18"/>
                <w:szCs w:val="18"/>
                <w:lang w:val="uk-UA" w:eastAsia="ar-SA"/>
              </w:rPr>
              <w:t>6</w:t>
            </w:r>
          </w:p>
        </w:tc>
        <w:tc>
          <w:tcPr>
            <w:tcW w:w="909" w:type="pct"/>
            <w:tcBorders>
              <w:top w:val="single" w:sz="4" w:space="0" w:color="000000"/>
              <w:left w:val="single" w:sz="4" w:space="0" w:color="000000"/>
              <w:bottom w:val="single" w:sz="4" w:space="0" w:color="000000"/>
            </w:tcBorders>
            <w:shd w:val="clear" w:color="auto" w:fill="auto"/>
          </w:tcPr>
          <w:p w14:paraId="22CB8A96" w14:textId="77777777" w:rsidR="00F53A74" w:rsidRPr="0046553D" w:rsidRDefault="00F53A74" w:rsidP="00767431">
            <w:pPr>
              <w:keepNext/>
              <w:widowControl w:val="0"/>
              <w:shd w:val="clear" w:color="auto" w:fill="FFFFFF"/>
              <w:tabs>
                <w:tab w:val="num" w:pos="0"/>
              </w:tabs>
              <w:outlineLvl w:val="0"/>
              <w:rPr>
                <w:rFonts w:ascii="PragmaticaCTT" w:hAnsi="PragmaticaCTT" w:cs="Segoe UI"/>
                <w:color w:val="333333"/>
                <w:sz w:val="18"/>
                <w:szCs w:val="18"/>
              </w:rPr>
            </w:pPr>
            <w:r w:rsidRPr="0046553D">
              <w:rPr>
                <w:rFonts w:ascii="PragmaticaCTT" w:hAnsi="PragmaticaCTT"/>
                <w:sz w:val="18"/>
                <w:szCs w:val="18"/>
                <w:lang w:val="uk-UA" w:eastAsia="ar-SA"/>
              </w:rPr>
              <w:t xml:space="preserve">Організація безпечного ведення газо-різальних робіт за допомогою </w:t>
            </w:r>
            <w:proofErr w:type="spellStart"/>
            <w:r w:rsidRPr="0046553D">
              <w:rPr>
                <w:rFonts w:ascii="PragmaticaCTT" w:hAnsi="PragmaticaCTT"/>
                <w:sz w:val="18"/>
                <w:szCs w:val="18"/>
                <w:lang w:val="uk-UA" w:eastAsia="ar-SA"/>
              </w:rPr>
              <w:t>плазменого</w:t>
            </w:r>
            <w:proofErr w:type="spellEnd"/>
            <w:r w:rsidRPr="0046553D">
              <w:rPr>
                <w:rFonts w:ascii="PragmaticaCTT" w:hAnsi="PragmaticaCTT"/>
                <w:sz w:val="18"/>
                <w:szCs w:val="18"/>
                <w:lang w:val="uk-UA" w:eastAsia="ar-SA"/>
              </w:rPr>
              <w:t xml:space="preserve"> різака .</w:t>
            </w:r>
          </w:p>
        </w:tc>
        <w:tc>
          <w:tcPr>
            <w:tcW w:w="505" w:type="pct"/>
            <w:tcBorders>
              <w:top w:val="single" w:sz="4" w:space="0" w:color="000000"/>
              <w:left w:val="single" w:sz="4" w:space="0" w:color="000000"/>
              <w:bottom w:val="single" w:sz="4" w:space="0" w:color="000000"/>
            </w:tcBorders>
          </w:tcPr>
          <w:p w14:paraId="75906C4A" w14:textId="77777777" w:rsidR="00F53A74" w:rsidRPr="0046553D" w:rsidRDefault="00F53A74" w:rsidP="00767431">
            <w:pPr>
              <w:tabs>
                <w:tab w:val="num" w:pos="0"/>
              </w:tabs>
              <w:snapToGrid w:val="0"/>
              <w:jc w:val="center"/>
              <w:rPr>
                <w:rFonts w:ascii="PragmaticaCTT" w:hAnsi="PragmaticaCTT"/>
                <w:bCs/>
                <w:sz w:val="18"/>
                <w:szCs w:val="18"/>
                <w:lang w:val="uk-UA" w:eastAsia="ar-SA"/>
              </w:rPr>
            </w:pPr>
            <w:r w:rsidRPr="0046553D">
              <w:rPr>
                <w:rFonts w:ascii="PragmaticaCTT" w:hAnsi="PragmaticaCTT"/>
                <w:bCs/>
                <w:sz w:val="18"/>
                <w:szCs w:val="18"/>
                <w:lang w:val="uk-UA" w:eastAsia="ar-SA"/>
              </w:rPr>
              <w:t>8,0</w:t>
            </w:r>
          </w:p>
        </w:tc>
        <w:tc>
          <w:tcPr>
            <w:tcW w:w="494" w:type="pct"/>
            <w:tcBorders>
              <w:top w:val="single" w:sz="4" w:space="0" w:color="000000"/>
              <w:left w:val="single" w:sz="4" w:space="0" w:color="000000"/>
              <w:bottom w:val="single" w:sz="4" w:space="0" w:color="000000"/>
            </w:tcBorders>
          </w:tcPr>
          <w:p w14:paraId="40973DE1" w14:textId="77777777" w:rsidR="00F53A74" w:rsidRPr="0046553D" w:rsidRDefault="00F53A74" w:rsidP="00767431">
            <w:pPr>
              <w:tabs>
                <w:tab w:val="num" w:pos="0"/>
              </w:tabs>
              <w:snapToGrid w:val="0"/>
              <w:jc w:val="center"/>
              <w:rPr>
                <w:rFonts w:ascii="PragmaticaCTT" w:hAnsi="PragmaticaCTT"/>
                <w:b/>
                <w:bCs/>
                <w:sz w:val="18"/>
                <w:szCs w:val="18"/>
                <w:lang w:val="uk-UA" w:eastAsia="ar-SA"/>
              </w:rPr>
            </w:pPr>
          </w:p>
        </w:tc>
        <w:tc>
          <w:tcPr>
            <w:tcW w:w="523" w:type="pct"/>
            <w:tcBorders>
              <w:top w:val="single" w:sz="4" w:space="0" w:color="000000"/>
              <w:left w:val="single" w:sz="4" w:space="0" w:color="000000"/>
              <w:bottom w:val="single" w:sz="4" w:space="0" w:color="000000"/>
            </w:tcBorders>
          </w:tcPr>
          <w:p w14:paraId="052DC944" w14:textId="0F08262D" w:rsidR="00F53A74" w:rsidRPr="0046553D" w:rsidRDefault="00F53A74" w:rsidP="00767431">
            <w:pPr>
              <w:tabs>
                <w:tab w:val="num" w:pos="0"/>
              </w:tabs>
              <w:snapToGrid w:val="0"/>
              <w:jc w:val="center"/>
              <w:rPr>
                <w:rFonts w:ascii="PragmaticaCTT" w:hAnsi="PragmaticaCTT"/>
                <w:sz w:val="18"/>
                <w:szCs w:val="18"/>
                <w:lang w:val="uk-UA" w:eastAsia="ar-SA"/>
              </w:rPr>
            </w:pPr>
            <w:r w:rsidRPr="0046553D">
              <w:rPr>
                <w:rFonts w:ascii="PragmaticaCTT" w:hAnsi="PragmaticaCTT"/>
                <w:sz w:val="18"/>
                <w:szCs w:val="18"/>
                <w:lang w:val="uk-UA" w:eastAsia="ar-SA"/>
              </w:rPr>
              <w:t>3</w:t>
            </w:r>
          </w:p>
        </w:tc>
        <w:tc>
          <w:tcPr>
            <w:tcW w:w="1035" w:type="pct"/>
            <w:tcBorders>
              <w:top w:val="single" w:sz="4" w:space="0" w:color="000000"/>
              <w:left w:val="single" w:sz="4" w:space="0" w:color="000000"/>
              <w:bottom w:val="single" w:sz="4" w:space="0" w:color="000000"/>
            </w:tcBorders>
          </w:tcPr>
          <w:p w14:paraId="488EF817" w14:textId="77777777" w:rsidR="00F53A74" w:rsidRPr="0046553D" w:rsidRDefault="00F53A74" w:rsidP="00767431">
            <w:pPr>
              <w:tabs>
                <w:tab w:val="num" w:pos="0"/>
              </w:tabs>
              <w:snapToGrid w:val="0"/>
              <w:jc w:val="center"/>
              <w:rPr>
                <w:rFonts w:ascii="PragmaticaCTT" w:hAnsi="PragmaticaCTT"/>
                <w:sz w:val="18"/>
                <w:szCs w:val="18"/>
                <w:lang w:val="uk-UA" w:eastAsia="ar-SA"/>
              </w:rPr>
            </w:pPr>
          </w:p>
        </w:tc>
        <w:tc>
          <w:tcPr>
            <w:tcW w:w="584" w:type="pct"/>
            <w:tcBorders>
              <w:top w:val="single" w:sz="4" w:space="0" w:color="000000"/>
              <w:left w:val="single" w:sz="4" w:space="0" w:color="000000"/>
              <w:bottom w:val="single" w:sz="4" w:space="0" w:color="000000"/>
            </w:tcBorders>
          </w:tcPr>
          <w:p w14:paraId="2FD061A6" w14:textId="77777777" w:rsidR="00F53A74" w:rsidRPr="0046553D" w:rsidRDefault="00F53A74" w:rsidP="00767431">
            <w:pPr>
              <w:tabs>
                <w:tab w:val="num" w:pos="0"/>
              </w:tabs>
              <w:snapToGrid w:val="0"/>
              <w:jc w:val="center"/>
              <w:rPr>
                <w:rFonts w:ascii="PragmaticaCTT" w:hAnsi="PragmaticaCTT"/>
                <w:sz w:val="18"/>
                <w:szCs w:val="18"/>
                <w:lang w:val="uk-UA" w:eastAsia="ar-SA"/>
              </w:rPr>
            </w:pPr>
            <w:r w:rsidRPr="0046553D">
              <w:rPr>
                <w:rFonts w:ascii="PragmaticaCTT" w:hAnsi="PragmaticaCTT"/>
                <w:sz w:val="18"/>
                <w:szCs w:val="18"/>
                <w:lang w:val="uk-UA" w:eastAsia="ar-SA"/>
              </w:rPr>
              <w:t>1кв.</w:t>
            </w:r>
          </w:p>
          <w:p w14:paraId="683EE83B" w14:textId="77777777" w:rsidR="00F53A74" w:rsidRPr="0046553D" w:rsidRDefault="00F53A74" w:rsidP="00767431">
            <w:pPr>
              <w:tabs>
                <w:tab w:val="num" w:pos="0"/>
              </w:tabs>
              <w:snapToGrid w:val="0"/>
              <w:jc w:val="center"/>
              <w:rPr>
                <w:rFonts w:ascii="PragmaticaCTT" w:hAnsi="PragmaticaCTT"/>
                <w:sz w:val="18"/>
                <w:szCs w:val="18"/>
                <w:lang w:val="uk-UA" w:eastAsia="ar-SA"/>
              </w:rPr>
            </w:pPr>
            <w:r w:rsidRPr="0046553D">
              <w:rPr>
                <w:rFonts w:ascii="PragmaticaCTT" w:hAnsi="PragmaticaCTT"/>
                <w:sz w:val="18"/>
                <w:szCs w:val="18"/>
                <w:lang w:val="uk-UA" w:eastAsia="ar-SA"/>
              </w:rPr>
              <w:t>2023 р</w:t>
            </w:r>
          </w:p>
        </w:tc>
        <w:tc>
          <w:tcPr>
            <w:tcW w:w="769" w:type="pct"/>
            <w:tcBorders>
              <w:top w:val="single" w:sz="4" w:space="0" w:color="000000"/>
              <w:left w:val="single" w:sz="4" w:space="0" w:color="000000"/>
              <w:bottom w:val="single" w:sz="4" w:space="0" w:color="000000"/>
              <w:right w:val="single" w:sz="4" w:space="0" w:color="000000"/>
            </w:tcBorders>
          </w:tcPr>
          <w:p w14:paraId="506011D9" w14:textId="5400A56A" w:rsidR="00F53A74" w:rsidRPr="0046553D" w:rsidRDefault="00F53A74" w:rsidP="00767431">
            <w:pPr>
              <w:tabs>
                <w:tab w:val="num" w:pos="0"/>
              </w:tabs>
              <w:snapToGrid w:val="0"/>
              <w:rPr>
                <w:rFonts w:ascii="PragmaticaCTT" w:hAnsi="PragmaticaCTT"/>
                <w:sz w:val="18"/>
                <w:szCs w:val="18"/>
                <w:lang w:val="uk-UA" w:eastAsia="ar-SA"/>
              </w:rPr>
            </w:pPr>
            <w:r>
              <w:rPr>
                <w:rFonts w:ascii="PragmaticaCTT" w:hAnsi="PragmaticaCTT"/>
                <w:sz w:val="18"/>
                <w:szCs w:val="18"/>
                <w:lang w:val="uk-UA" w:eastAsia="ar-SA"/>
              </w:rPr>
              <w:t>Механік</w:t>
            </w:r>
          </w:p>
        </w:tc>
      </w:tr>
      <w:tr w:rsidR="00F53A74" w:rsidRPr="0046553D" w14:paraId="6FD3DC88" w14:textId="77777777" w:rsidTr="00736577">
        <w:trPr>
          <w:trHeight w:val="556"/>
        </w:trPr>
        <w:tc>
          <w:tcPr>
            <w:tcW w:w="180" w:type="pct"/>
            <w:tcBorders>
              <w:top w:val="single" w:sz="4" w:space="0" w:color="000000"/>
              <w:left w:val="single" w:sz="4" w:space="0" w:color="000000"/>
              <w:bottom w:val="single" w:sz="4" w:space="0" w:color="000000"/>
            </w:tcBorders>
          </w:tcPr>
          <w:p w14:paraId="6FA99EF8" w14:textId="77777777" w:rsidR="00F53A74" w:rsidRPr="0046553D" w:rsidRDefault="00F53A74" w:rsidP="00767431">
            <w:pPr>
              <w:tabs>
                <w:tab w:val="num" w:pos="0"/>
              </w:tabs>
              <w:snapToGrid w:val="0"/>
              <w:jc w:val="center"/>
              <w:rPr>
                <w:rFonts w:ascii="PragmaticaCTT" w:hAnsi="PragmaticaCTT"/>
                <w:sz w:val="18"/>
                <w:szCs w:val="18"/>
                <w:lang w:val="uk-UA" w:eastAsia="ar-SA"/>
              </w:rPr>
            </w:pPr>
            <w:r w:rsidRPr="0046553D">
              <w:rPr>
                <w:rFonts w:ascii="PragmaticaCTT" w:hAnsi="PragmaticaCTT"/>
                <w:sz w:val="18"/>
                <w:szCs w:val="18"/>
                <w:lang w:val="uk-UA" w:eastAsia="ar-SA"/>
              </w:rPr>
              <w:t>7</w:t>
            </w:r>
          </w:p>
        </w:tc>
        <w:tc>
          <w:tcPr>
            <w:tcW w:w="909" w:type="pct"/>
            <w:tcBorders>
              <w:top w:val="single" w:sz="4" w:space="0" w:color="000000"/>
              <w:left w:val="single" w:sz="4" w:space="0" w:color="000000"/>
              <w:bottom w:val="single" w:sz="4" w:space="0" w:color="000000"/>
            </w:tcBorders>
          </w:tcPr>
          <w:p w14:paraId="59448C79" w14:textId="77777777" w:rsidR="00F53A74" w:rsidRPr="0046553D" w:rsidRDefault="00F53A74" w:rsidP="00767431">
            <w:pPr>
              <w:tabs>
                <w:tab w:val="num" w:pos="0"/>
              </w:tabs>
              <w:snapToGrid w:val="0"/>
              <w:jc w:val="both"/>
              <w:rPr>
                <w:rFonts w:ascii="PragmaticaCTT" w:hAnsi="PragmaticaCTT"/>
                <w:sz w:val="18"/>
                <w:szCs w:val="18"/>
                <w:lang w:val="uk-UA" w:eastAsia="ar-SA"/>
              </w:rPr>
            </w:pPr>
            <w:r w:rsidRPr="0046553D">
              <w:rPr>
                <w:rFonts w:ascii="PragmaticaCTT" w:hAnsi="PragmaticaCTT"/>
                <w:sz w:val="18"/>
                <w:szCs w:val="18"/>
                <w:lang w:val="uk-UA" w:eastAsia="ar-SA"/>
              </w:rPr>
              <w:t xml:space="preserve">Встановлення дорожніх знаків по території підприємства згідно нормативів. </w:t>
            </w:r>
          </w:p>
        </w:tc>
        <w:tc>
          <w:tcPr>
            <w:tcW w:w="505" w:type="pct"/>
            <w:tcBorders>
              <w:top w:val="single" w:sz="4" w:space="0" w:color="000000"/>
              <w:left w:val="single" w:sz="4" w:space="0" w:color="000000"/>
              <w:bottom w:val="single" w:sz="4" w:space="0" w:color="000000"/>
            </w:tcBorders>
          </w:tcPr>
          <w:p w14:paraId="35CDEBE1" w14:textId="77777777" w:rsidR="00F53A74" w:rsidRPr="0046553D" w:rsidRDefault="00F53A74" w:rsidP="00767431">
            <w:pPr>
              <w:tabs>
                <w:tab w:val="num" w:pos="0"/>
              </w:tabs>
              <w:snapToGrid w:val="0"/>
              <w:jc w:val="center"/>
              <w:rPr>
                <w:rFonts w:ascii="PragmaticaCTT" w:hAnsi="PragmaticaCTT"/>
                <w:bCs/>
                <w:sz w:val="18"/>
                <w:szCs w:val="18"/>
                <w:lang w:val="uk-UA" w:eastAsia="ar-SA"/>
              </w:rPr>
            </w:pPr>
            <w:r w:rsidRPr="0046553D">
              <w:rPr>
                <w:rFonts w:ascii="PragmaticaCTT" w:hAnsi="PragmaticaCTT"/>
                <w:bCs/>
                <w:sz w:val="18"/>
                <w:szCs w:val="18"/>
                <w:lang w:val="uk-UA" w:eastAsia="ar-SA"/>
              </w:rPr>
              <w:t>75,0</w:t>
            </w:r>
          </w:p>
        </w:tc>
        <w:tc>
          <w:tcPr>
            <w:tcW w:w="494" w:type="pct"/>
            <w:tcBorders>
              <w:top w:val="single" w:sz="4" w:space="0" w:color="000000"/>
              <w:left w:val="single" w:sz="4" w:space="0" w:color="000000"/>
              <w:bottom w:val="single" w:sz="4" w:space="0" w:color="000000"/>
            </w:tcBorders>
          </w:tcPr>
          <w:p w14:paraId="37DEDC1F" w14:textId="77777777" w:rsidR="00F53A74" w:rsidRPr="0046553D" w:rsidRDefault="00F53A74" w:rsidP="00767431">
            <w:pPr>
              <w:tabs>
                <w:tab w:val="num" w:pos="0"/>
              </w:tabs>
              <w:snapToGrid w:val="0"/>
              <w:jc w:val="center"/>
              <w:rPr>
                <w:rFonts w:ascii="PragmaticaCTT" w:hAnsi="PragmaticaCTT"/>
                <w:b/>
                <w:bCs/>
                <w:sz w:val="18"/>
                <w:szCs w:val="18"/>
                <w:lang w:val="uk-UA" w:eastAsia="ar-SA"/>
              </w:rPr>
            </w:pPr>
          </w:p>
        </w:tc>
        <w:tc>
          <w:tcPr>
            <w:tcW w:w="523" w:type="pct"/>
            <w:tcBorders>
              <w:top w:val="single" w:sz="4" w:space="0" w:color="000000"/>
              <w:left w:val="single" w:sz="4" w:space="0" w:color="000000"/>
              <w:bottom w:val="single" w:sz="4" w:space="0" w:color="000000"/>
            </w:tcBorders>
          </w:tcPr>
          <w:p w14:paraId="7BAF72BD" w14:textId="01E33765" w:rsidR="00F53A74" w:rsidRPr="0046553D" w:rsidRDefault="00F53A74" w:rsidP="00767431">
            <w:pPr>
              <w:tabs>
                <w:tab w:val="num" w:pos="0"/>
              </w:tabs>
              <w:snapToGrid w:val="0"/>
              <w:jc w:val="center"/>
              <w:rPr>
                <w:rFonts w:ascii="PragmaticaCTT" w:hAnsi="PragmaticaCTT"/>
                <w:sz w:val="18"/>
                <w:szCs w:val="18"/>
                <w:lang w:val="uk-UA" w:eastAsia="ar-SA"/>
              </w:rPr>
            </w:pPr>
            <w:r w:rsidRPr="0046553D">
              <w:rPr>
                <w:rFonts w:ascii="PragmaticaCTT" w:hAnsi="PragmaticaCTT"/>
                <w:sz w:val="18"/>
                <w:szCs w:val="18"/>
                <w:lang w:val="uk-UA" w:eastAsia="ar-SA"/>
              </w:rPr>
              <w:t>120</w:t>
            </w:r>
          </w:p>
        </w:tc>
        <w:tc>
          <w:tcPr>
            <w:tcW w:w="1035" w:type="pct"/>
            <w:tcBorders>
              <w:top w:val="single" w:sz="4" w:space="0" w:color="000000"/>
              <w:left w:val="single" w:sz="4" w:space="0" w:color="000000"/>
              <w:bottom w:val="single" w:sz="4" w:space="0" w:color="000000"/>
            </w:tcBorders>
          </w:tcPr>
          <w:p w14:paraId="14D1C8EE" w14:textId="77777777" w:rsidR="00F53A74" w:rsidRPr="0046553D" w:rsidRDefault="00F53A74" w:rsidP="00767431">
            <w:pPr>
              <w:tabs>
                <w:tab w:val="num" w:pos="0"/>
              </w:tabs>
              <w:snapToGrid w:val="0"/>
              <w:jc w:val="center"/>
              <w:rPr>
                <w:rFonts w:ascii="PragmaticaCTT" w:hAnsi="PragmaticaCTT"/>
                <w:sz w:val="18"/>
                <w:szCs w:val="18"/>
                <w:lang w:val="uk-UA" w:eastAsia="ar-SA"/>
              </w:rPr>
            </w:pPr>
          </w:p>
        </w:tc>
        <w:tc>
          <w:tcPr>
            <w:tcW w:w="584" w:type="pct"/>
            <w:tcBorders>
              <w:top w:val="single" w:sz="4" w:space="0" w:color="000000"/>
              <w:left w:val="single" w:sz="4" w:space="0" w:color="000000"/>
              <w:bottom w:val="single" w:sz="4" w:space="0" w:color="000000"/>
            </w:tcBorders>
          </w:tcPr>
          <w:p w14:paraId="4F160723" w14:textId="77777777" w:rsidR="00F53A74" w:rsidRPr="0046553D" w:rsidRDefault="00F53A74" w:rsidP="00767431">
            <w:pPr>
              <w:tabs>
                <w:tab w:val="num" w:pos="0"/>
              </w:tabs>
              <w:snapToGrid w:val="0"/>
              <w:jc w:val="center"/>
              <w:rPr>
                <w:rFonts w:ascii="PragmaticaCTT" w:hAnsi="PragmaticaCTT"/>
                <w:sz w:val="18"/>
                <w:szCs w:val="18"/>
                <w:lang w:val="uk-UA" w:eastAsia="ar-SA"/>
              </w:rPr>
            </w:pPr>
            <w:r w:rsidRPr="0046553D">
              <w:rPr>
                <w:rFonts w:ascii="PragmaticaCTT" w:hAnsi="PragmaticaCTT"/>
                <w:sz w:val="18"/>
                <w:szCs w:val="18"/>
                <w:lang w:val="uk-UA" w:eastAsia="ar-SA"/>
              </w:rPr>
              <w:t xml:space="preserve">4 </w:t>
            </w:r>
            <w:proofErr w:type="spellStart"/>
            <w:r w:rsidRPr="0046553D">
              <w:rPr>
                <w:rFonts w:ascii="PragmaticaCTT" w:hAnsi="PragmaticaCTT"/>
                <w:sz w:val="18"/>
                <w:szCs w:val="18"/>
                <w:lang w:val="uk-UA" w:eastAsia="ar-SA"/>
              </w:rPr>
              <w:t>кв</w:t>
            </w:r>
            <w:proofErr w:type="spellEnd"/>
            <w:r w:rsidRPr="0046553D">
              <w:rPr>
                <w:rFonts w:ascii="PragmaticaCTT" w:hAnsi="PragmaticaCTT"/>
                <w:sz w:val="18"/>
                <w:szCs w:val="18"/>
                <w:lang w:val="uk-UA" w:eastAsia="ar-SA"/>
              </w:rPr>
              <w:t>.</w:t>
            </w:r>
          </w:p>
          <w:p w14:paraId="1B1C97CB" w14:textId="77777777" w:rsidR="00F53A74" w:rsidRPr="0046553D" w:rsidRDefault="00F53A74" w:rsidP="00767431">
            <w:pPr>
              <w:tabs>
                <w:tab w:val="num" w:pos="0"/>
              </w:tabs>
              <w:snapToGrid w:val="0"/>
              <w:jc w:val="center"/>
              <w:rPr>
                <w:rFonts w:ascii="PragmaticaCTT" w:hAnsi="PragmaticaCTT"/>
                <w:sz w:val="18"/>
                <w:szCs w:val="18"/>
                <w:lang w:val="uk-UA" w:eastAsia="ar-SA"/>
              </w:rPr>
            </w:pPr>
            <w:r w:rsidRPr="0046553D">
              <w:rPr>
                <w:rFonts w:ascii="PragmaticaCTT" w:hAnsi="PragmaticaCTT"/>
                <w:sz w:val="18"/>
                <w:szCs w:val="18"/>
                <w:lang w:val="uk-UA" w:eastAsia="ar-SA"/>
              </w:rPr>
              <w:t xml:space="preserve"> 2022 р</w:t>
            </w:r>
          </w:p>
        </w:tc>
        <w:tc>
          <w:tcPr>
            <w:tcW w:w="769" w:type="pct"/>
            <w:tcBorders>
              <w:top w:val="single" w:sz="4" w:space="0" w:color="000000"/>
              <w:left w:val="single" w:sz="4" w:space="0" w:color="000000"/>
              <w:bottom w:val="single" w:sz="4" w:space="0" w:color="000000"/>
              <w:right w:val="single" w:sz="4" w:space="0" w:color="000000"/>
            </w:tcBorders>
          </w:tcPr>
          <w:p w14:paraId="32F80490" w14:textId="2430B9D8" w:rsidR="00F53A74" w:rsidRPr="0046553D" w:rsidRDefault="00F53A74" w:rsidP="00767431">
            <w:pPr>
              <w:tabs>
                <w:tab w:val="num" w:pos="0"/>
              </w:tabs>
              <w:snapToGrid w:val="0"/>
              <w:rPr>
                <w:rFonts w:ascii="PragmaticaCTT" w:hAnsi="PragmaticaCTT"/>
                <w:sz w:val="18"/>
                <w:szCs w:val="18"/>
                <w:lang w:val="uk-UA" w:eastAsia="ar-SA"/>
              </w:rPr>
            </w:pPr>
            <w:r>
              <w:rPr>
                <w:rFonts w:ascii="PragmaticaCTT" w:hAnsi="PragmaticaCTT"/>
                <w:sz w:val="18"/>
                <w:szCs w:val="18"/>
                <w:lang w:val="uk-UA" w:eastAsia="ar-SA"/>
              </w:rPr>
              <w:t>Механік</w:t>
            </w:r>
          </w:p>
        </w:tc>
      </w:tr>
      <w:tr w:rsidR="00F53A74" w:rsidRPr="0046553D" w14:paraId="1EAFE42C" w14:textId="77777777" w:rsidTr="00736577">
        <w:trPr>
          <w:trHeight w:val="828"/>
        </w:trPr>
        <w:tc>
          <w:tcPr>
            <w:tcW w:w="180" w:type="pct"/>
            <w:tcBorders>
              <w:top w:val="single" w:sz="4" w:space="0" w:color="000000"/>
              <w:left w:val="single" w:sz="4" w:space="0" w:color="000000"/>
              <w:bottom w:val="single" w:sz="4" w:space="0" w:color="000000"/>
            </w:tcBorders>
          </w:tcPr>
          <w:p w14:paraId="2DC02D8A" w14:textId="77777777" w:rsidR="00F53A74" w:rsidRPr="0046553D" w:rsidRDefault="00F53A74" w:rsidP="00767431">
            <w:pPr>
              <w:tabs>
                <w:tab w:val="num" w:pos="0"/>
              </w:tabs>
              <w:snapToGrid w:val="0"/>
              <w:jc w:val="center"/>
              <w:rPr>
                <w:rFonts w:ascii="PragmaticaCTT" w:hAnsi="PragmaticaCTT"/>
                <w:sz w:val="18"/>
                <w:szCs w:val="18"/>
                <w:lang w:val="uk-UA" w:eastAsia="ar-SA"/>
              </w:rPr>
            </w:pPr>
            <w:r w:rsidRPr="0046553D">
              <w:rPr>
                <w:rFonts w:ascii="PragmaticaCTT" w:hAnsi="PragmaticaCTT"/>
                <w:sz w:val="18"/>
                <w:szCs w:val="18"/>
                <w:lang w:val="uk-UA" w:eastAsia="ar-SA"/>
              </w:rPr>
              <w:t>8</w:t>
            </w:r>
          </w:p>
        </w:tc>
        <w:tc>
          <w:tcPr>
            <w:tcW w:w="909" w:type="pct"/>
            <w:tcBorders>
              <w:top w:val="single" w:sz="4" w:space="0" w:color="000000"/>
              <w:left w:val="single" w:sz="4" w:space="0" w:color="000000"/>
              <w:bottom w:val="single" w:sz="4" w:space="0" w:color="000000"/>
            </w:tcBorders>
          </w:tcPr>
          <w:p w14:paraId="409FE2C5" w14:textId="5205FAF6" w:rsidR="00F53A74" w:rsidRPr="0046553D" w:rsidRDefault="00F53A74" w:rsidP="00767431">
            <w:pPr>
              <w:tabs>
                <w:tab w:val="num" w:pos="0"/>
              </w:tabs>
              <w:snapToGrid w:val="0"/>
              <w:jc w:val="both"/>
              <w:rPr>
                <w:rFonts w:ascii="PragmaticaCTT" w:hAnsi="PragmaticaCTT"/>
                <w:sz w:val="18"/>
                <w:szCs w:val="18"/>
                <w:lang w:val="uk-UA" w:eastAsia="ar-SA"/>
              </w:rPr>
            </w:pPr>
            <w:r w:rsidRPr="0046553D">
              <w:rPr>
                <w:rFonts w:ascii="PragmaticaCTT" w:hAnsi="PragmaticaCTT"/>
                <w:sz w:val="18"/>
                <w:szCs w:val="18"/>
                <w:lang w:val="uk-UA" w:eastAsia="ar-SA"/>
              </w:rPr>
              <w:t>Придбання та встановлення металопластикових вікон, та заміна вхідних двере</w:t>
            </w:r>
            <w:r>
              <w:rPr>
                <w:rFonts w:ascii="PragmaticaCTT" w:hAnsi="PragmaticaCTT"/>
                <w:sz w:val="18"/>
                <w:szCs w:val="18"/>
                <w:lang w:val="uk-UA" w:eastAsia="ar-SA"/>
              </w:rPr>
              <w:t xml:space="preserve">й </w:t>
            </w:r>
            <w:r w:rsidRPr="0046553D">
              <w:rPr>
                <w:rFonts w:ascii="PragmaticaCTT" w:hAnsi="PragmaticaCTT"/>
                <w:sz w:val="18"/>
                <w:szCs w:val="18"/>
                <w:lang w:val="uk-UA" w:eastAsia="ar-SA"/>
              </w:rPr>
              <w:t>на енергозберігаючі у слюсарній майстерні для покращення умов праці.</w:t>
            </w:r>
          </w:p>
        </w:tc>
        <w:tc>
          <w:tcPr>
            <w:tcW w:w="505" w:type="pct"/>
            <w:tcBorders>
              <w:top w:val="single" w:sz="4" w:space="0" w:color="000000"/>
              <w:left w:val="single" w:sz="4" w:space="0" w:color="000000"/>
              <w:bottom w:val="single" w:sz="4" w:space="0" w:color="000000"/>
            </w:tcBorders>
          </w:tcPr>
          <w:p w14:paraId="50CB7F06" w14:textId="77777777" w:rsidR="00F53A74" w:rsidRPr="0046553D" w:rsidRDefault="00F53A74" w:rsidP="00767431">
            <w:pPr>
              <w:tabs>
                <w:tab w:val="num" w:pos="0"/>
              </w:tabs>
              <w:snapToGrid w:val="0"/>
              <w:jc w:val="center"/>
              <w:rPr>
                <w:rFonts w:ascii="PragmaticaCTT" w:hAnsi="PragmaticaCTT"/>
                <w:bCs/>
                <w:sz w:val="18"/>
                <w:szCs w:val="18"/>
                <w:lang w:val="uk-UA" w:eastAsia="ar-SA"/>
              </w:rPr>
            </w:pPr>
            <w:r w:rsidRPr="0046553D">
              <w:rPr>
                <w:rFonts w:ascii="PragmaticaCTT" w:hAnsi="PragmaticaCTT"/>
                <w:bCs/>
                <w:sz w:val="18"/>
                <w:szCs w:val="18"/>
                <w:lang w:val="uk-UA" w:eastAsia="ar-SA"/>
              </w:rPr>
              <w:t>30,0</w:t>
            </w:r>
          </w:p>
        </w:tc>
        <w:tc>
          <w:tcPr>
            <w:tcW w:w="494" w:type="pct"/>
            <w:tcBorders>
              <w:top w:val="single" w:sz="4" w:space="0" w:color="000000"/>
              <w:left w:val="single" w:sz="4" w:space="0" w:color="000000"/>
              <w:bottom w:val="single" w:sz="4" w:space="0" w:color="000000"/>
            </w:tcBorders>
          </w:tcPr>
          <w:p w14:paraId="29D4F2C1" w14:textId="77777777" w:rsidR="00F53A74" w:rsidRPr="0046553D" w:rsidRDefault="00F53A74" w:rsidP="00767431">
            <w:pPr>
              <w:tabs>
                <w:tab w:val="num" w:pos="0"/>
              </w:tabs>
              <w:snapToGrid w:val="0"/>
              <w:jc w:val="center"/>
              <w:rPr>
                <w:rFonts w:ascii="PragmaticaCTT" w:hAnsi="PragmaticaCTT"/>
                <w:b/>
                <w:bCs/>
                <w:sz w:val="18"/>
                <w:szCs w:val="18"/>
                <w:lang w:val="uk-UA" w:eastAsia="ar-SA"/>
              </w:rPr>
            </w:pPr>
          </w:p>
        </w:tc>
        <w:tc>
          <w:tcPr>
            <w:tcW w:w="523" w:type="pct"/>
            <w:tcBorders>
              <w:top w:val="single" w:sz="4" w:space="0" w:color="000000"/>
              <w:left w:val="single" w:sz="4" w:space="0" w:color="000000"/>
              <w:bottom w:val="single" w:sz="4" w:space="0" w:color="000000"/>
            </w:tcBorders>
          </w:tcPr>
          <w:p w14:paraId="6971AD54" w14:textId="58B8FE85" w:rsidR="00F53A74" w:rsidRPr="0046553D" w:rsidRDefault="00F53A74" w:rsidP="00767431">
            <w:pPr>
              <w:tabs>
                <w:tab w:val="num" w:pos="0"/>
              </w:tabs>
              <w:snapToGrid w:val="0"/>
              <w:jc w:val="center"/>
              <w:rPr>
                <w:rFonts w:ascii="PragmaticaCTT" w:hAnsi="PragmaticaCTT"/>
                <w:sz w:val="18"/>
                <w:szCs w:val="18"/>
                <w:lang w:val="uk-UA" w:eastAsia="ar-SA"/>
              </w:rPr>
            </w:pPr>
            <w:r w:rsidRPr="0046553D">
              <w:rPr>
                <w:rFonts w:ascii="PragmaticaCTT" w:hAnsi="PragmaticaCTT"/>
                <w:sz w:val="18"/>
                <w:szCs w:val="18"/>
                <w:lang w:val="uk-UA" w:eastAsia="ar-SA"/>
              </w:rPr>
              <w:t>28</w:t>
            </w:r>
          </w:p>
        </w:tc>
        <w:tc>
          <w:tcPr>
            <w:tcW w:w="1035" w:type="pct"/>
            <w:tcBorders>
              <w:top w:val="single" w:sz="4" w:space="0" w:color="000000"/>
              <w:left w:val="single" w:sz="4" w:space="0" w:color="000000"/>
              <w:bottom w:val="single" w:sz="4" w:space="0" w:color="000000"/>
            </w:tcBorders>
          </w:tcPr>
          <w:p w14:paraId="491359D7" w14:textId="77777777" w:rsidR="00F53A74" w:rsidRPr="0046553D" w:rsidRDefault="00F53A74" w:rsidP="00767431">
            <w:pPr>
              <w:tabs>
                <w:tab w:val="num" w:pos="0"/>
              </w:tabs>
              <w:snapToGrid w:val="0"/>
              <w:jc w:val="center"/>
              <w:rPr>
                <w:rFonts w:ascii="PragmaticaCTT" w:hAnsi="PragmaticaCTT"/>
                <w:sz w:val="18"/>
                <w:szCs w:val="18"/>
                <w:lang w:val="uk-UA" w:eastAsia="ar-SA"/>
              </w:rPr>
            </w:pPr>
          </w:p>
        </w:tc>
        <w:tc>
          <w:tcPr>
            <w:tcW w:w="584" w:type="pct"/>
            <w:tcBorders>
              <w:top w:val="single" w:sz="4" w:space="0" w:color="000000"/>
              <w:left w:val="single" w:sz="4" w:space="0" w:color="000000"/>
              <w:bottom w:val="single" w:sz="4" w:space="0" w:color="000000"/>
            </w:tcBorders>
          </w:tcPr>
          <w:p w14:paraId="066A5D48" w14:textId="77777777" w:rsidR="00F53A74" w:rsidRPr="0046553D" w:rsidRDefault="00F53A74" w:rsidP="00767431">
            <w:pPr>
              <w:tabs>
                <w:tab w:val="num" w:pos="0"/>
              </w:tabs>
              <w:snapToGrid w:val="0"/>
              <w:jc w:val="center"/>
              <w:rPr>
                <w:rFonts w:ascii="PragmaticaCTT" w:hAnsi="PragmaticaCTT"/>
                <w:sz w:val="18"/>
                <w:szCs w:val="18"/>
                <w:lang w:val="uk-UA" w:eastAsia="ar-SA"/>
              </w:rPr>
            </w:pPr>
            <w:r w:rsidRPr="0046553D">
              <w:rPr>
                <w:rFonts w:ascii="PragmaticaCTT" w:hAnsi="PragmaticaCTT"/>
                <w:sz w:val="18"/>
                <w:szCs w:val="18"/>
                <w:lang w:val="uk-UA" w:eastAsia="ar-SA"/>
              </w:rPr>
              <w:t xml:space="preserve">2 </w:t>
            </w:r>
            <w:proofErr w:type="spellStart"/>
            <w:r w:rsidRPr="0046553D">
              <w:rPr>
                <w:rFonts w:ascii="PragmaticaCTT" w:hAnsi="PragmaticaCTT"/>
                <w:sz w:val="18"/>
                <w:szCs w:val="18"/>
                <w:lang w:val="uk-UA" w:eastAsia="ar-SA"/>
              </w:rPr>
              <w:t>кв</w:t>
            </w:r>
            <w:proofErr w:type="spellEnd"/>
            <w:r w:rsidRPr="0046553D">
              <w:rPr>
                <w:rFonts w:ascii="PragmaticaCTT" w:hAnsi="PragmaticaCTT"/>
                <w:sz w:val="18"/>
                <w:szCs w:val="18"/>
                <w:lang w:val="uk-UA" w:eastAsia="ar-SA"/>
              </w:rPr>
              <w:t>.</w:t>
            </w:r>
          </w:p>
          <w:p w14:paraId="39895445" w14:textId="77777777" w:rsidR="00F53A74" w:rsidRPr="0046553D" w:rsidRDefault="00F53A74" w:rsidP="00767431">
            <w:pPr>
              <w:tabs>
                <w:tab w:val="num" w:pos="0"/>
              </w:tabs>
              <w:snapToGrid w:val="0"/>
              <w:jc w:val="center"/>
              <w:rPr>
                <w:rFonts w:ascii="PragmaticaCTT" w:hAnsi="PragmaticaCTT"/>
                <w:sz w:val="18"/>
                <w:szCs w:val="18"/>
                <w:lang w:val="uk-UA" w:eastAsia="ar-SA"/>
              </w:rPr>
            </w:pPr>
            <w:r w:rsidRPr="0046553D">
              <w:rPr>
                <w:rFonts w:ascii="PragmaticaCTT" w:hAnsi="PragmaticaCTT"/>
                <w:sz w:val="18"/>
                <w:szCs w:val="18"/>
                <w:lang w:val="uk-UA" w:eastAsia="ar-SA"/>
              </w:rPr>
              <w:t xml:space="preserve"> 2021р</w:t>
            </w:r>
          </w:p>
        </w:tc>
        <w:tc>
          <w:tcPr>
            <w:tcW w:w="769" w:type="pct"/>
            <w:tcBorders>
              <w:top w:val="single" w:sz="4" w:space="0" w:color="000000"/>
              <w:left w:val="single" w:sz="4" w:space="0" w:color="000000"/>
              <w:bottom w:val="single" w:sz="4" w:space="0" w:color="000000"/>
              <w:right w:val="single" w:sz="4" w:space="0" w:color="000000"/>
            </w:tcBorders>
          </w:tcPr>
          <w:p w14:paraId="6472AEFC" w14:textId="739859BE" w:rsidR="00F53A74" w:rsidRPr="0046553D" w:rsidRDefault="00F53A74" w:rsidP="00767431">
            <w:pPr>
              <w:tabs>
                <w:tab w:val="num" w:pos="0"/>
              </w:tabs>
              <w:snapToGrid w:val="0"/>
              <w:rPr>
                <w:rFonts w:ascii="PragmaticaCTT" w:hAnsi="PragmaticaCTT"/>
                <w:sz w:val="18"/>
                <w:szCs w:val="18"/>
                <w:lang w:val="uk-UA" w:eastAsia="ar-SA"/>
              </w:rPr>
            </w:pPr>
            <w:r>
              <w:rPr>
                <w:rFonts w:ascii="PragmaticaCTT" w:hAnsi="PragmaticaCTT"/>
                <w:sz w:val="18"/>
                <w:szCs w:val="18"/>
                <w:lang w:val="uk-UA" w:eastAsia="ar-SA"/>
              </w:rPr>
              <w:t>Головний інженер</w:t>
            </w:r>
          </w:p>
        </w:tc>
      </w:tr>
      <w:tr w:rsidR="00F53A74" w:rsidRPr="0046553D" w14:paraId="6D1DD8D1" w14:textId="77777777" w:rsidTr="00736577">
        <w:trPr>
          <w:trHeight w:val="570"/>
        </w:trPr>
        <w:tc>
          <w:tcPr>
            <w:tcW w:w="180" w:type="pct"/>
            <w:tcBorders>
              <w:top w:val="single" w:sz="4" w:space="0" w:color="000000"/>
              <w:left w:val="single" w:sz="4" w:space="0" w:color="000000"/>
              <w:bottom w:val="single" w:sz="4" w:space="0" w:color="000000"/>
            </w:tcBorders>
          </w:tcPr>
          <w:p w14:paraId="5CD131AB" w14:textId="77777777" w:rsidR="00F53A74" w:rsidRPr="0046553D" w:rsidRDefault="00F53A74" w:rsidP="00767431">
            <w:pPr>
              <w:tabs>
                <w:tab w:val="num" w:pos="0"/>
              </w:tabs>
              <w:snapToGrid w:val="0"/>
              <w:jc w:val="center"/>
              <w:rPr>
                <w:rFonts w:ascii="PragmaticaCTT" w:hAnsi="PragmaticaCTT"/>
                <w:sz w:val="18"/>
                <w:szCs w:val="18"/>
                <w:lang w:val="uk-UA" w:eastAsia="ar-SA"/>
              </w:rPr>
            </w:pPr>
            <w:r w:rsidRPr="0046553D">
              <w:rPr>
                <w:rFonts w:ascii="PragmaticaCTT" w:hAnsi="PragmaticaCTT"/>
                <w:sz w:val="18"/>
                <w:szCs w:val="18"/>
                <w:lang w:val="uk-UA" w:eastAsia="ar-SA"/>
              </w:rPr>
              <w:lastRenderedPageBreak/>
              <w:t>9</w:t>
            </w:r>
          </w:p>
        </w:tc>
        <w:tc>
          <w:tcPr>
            <w:tcW w:w="909" w:type="pct"/>
            <w:tcBorders>
              <w:top w:val="single" w:sz="4" w:space="0" w:color="000000"/>
              <w:left w:val="single" w:sz="4" w:space="0" w:color="000000"/>
              <w:bottom w:val="single" w:sz="4" w:space="0" w:color="000000"/>
            </w:tcBorders>
          </w:tcPr>
          <w:p w14:paraId="606B441C" w14:textId="77777777" w:rsidR="00F53A74" w:rsidRPr="0046553D" w:rsidRDefault="00F53A74" w:rsidP="00767431">
            <w:pPr>
              <w:tabs>
                <w:tab w:val="num" w:pos="0"/>
              </w:tabs>
              <w:snapToGrid w:val="0"/>
              <w:jc w:val="both"/>
              <w:rPr>
                <w:rFonts w:ascii="PragmaticaCTT" w:hAnsi="PragmaticaCTT"/>
                <w:sz w:val="18"/>
                <w:szCs w:val="18"/>
                <w:lang w:val="uk-UA" w:eastAsia="ar-SA"/>
              </w:rPr>
            </w:pPr>
            <w:r w:rsidRPr="0046553D">
              <w:rPr>
                <w:rFonts w:ascii="PragmaticaCTT" w:hAnsi="PragmaticaCTT"/>
                <w:sz w:val="18"/>
                <w:szCs w:val="18"/>
                <w:lang w:val="uk-UA" w:eastAsia="ar-SA"/>
              </w:rPr>
              <w:t xml:space="preserve">Виготовлення </w:t>
            </w:r>
            <w:proofErr w:type="spellStart"/>
            <w:r w:rsidRPr="0046553D">
              <w:rPr>
                <w:rFonts w:ascii="PragmaticaCTT" w:hAnsi="PragmaticaCTT"/>
                <w:sz w:val="18"/>
                <w:szCs w:val="18"/>
                <w:lang w:val="uk-UA" w:eastAsia="ar-SA"/>
              </w:rPr>
              <w:t>страхувальної</w:t>
            </w:r>
            <w:proofErr w:type="spellEnd"/>
            <w:r w:rsidRPr="0046553D">
              <w:rPr>
                <w:rFonts w:ascii="PragmaticaCTT" w:hAnsi="PragmaticaCTT"/>
                <w:sz w:val="18"/>
                <w:szCs w:val="18"/>
                <w:lang w:val="uk-UA" w:eastAsia="ar-SA"/>
              </w:rPr>
              <w:t xml:space="preserve"> системи  на місці ручного відбору проб на </w:t>
            </w:r>
            <w:proofErr w:type="spellStart"/>
            <w:r w:rsidRPr="0046553D">
              <w:rPr>
                <w:rFonts w:ascii="PragmaticaCTT" w:hAnsi="PragmaticaCTT"/>
                <w:sz w:val="18"/>
                <w:szCs w:val="18"/>
                <w:lang w:val="uk-UA" w:eastAsia="ar-SA"/>
              </w:rPr>
              <w:t>автовагах</w:t>
            </w:r>
            <w:proofErr w:type="spellEnd"/>
            <w:r w:rsidRPr="0046553D">
              <w:rPr>
                <w:rFonts w:ascii="PragmaticaCTT" w:hAnsi="PragmaticaCTT"/>
                <w:sz w:val="18"/>
                <w:szCs w:val="18"/>
                <w:lang w:val="uk-UA" w:eastAsia="ar-SA"/>
              </w:rPr>
              <w:t>, покращити безпечні умови праці.</w:t>
            </w:r>
          </w:p>
        </w:tc>
        <w:tc>
          <w:tcPr>
            <w:tcW w:w="505" w:type="pct"/>
            <w:tcBorders>
              <w:top w:val="single" w:sz="4" w:space="0" w:color="000000"/>
              <w:left w:val="single" w:sz="4" w:space="0" w:color="000000"/>
              <w:bottom w:val="single" w:sz="4" w:space="0" w:color="000000"/>
            </w:tcBorders>
          </w:tcPr>
          <w:p w14:paraId="0E20E1F5" w14:textId="77777777" w:rsidR="00F53A74" w:rsidRPr="0046553D" w:rsidRDefault="00F53A74" w:rsidP="00767431">
            <w:pPr>
              <w:tabs>
                <w:tab w:val="num" w:pos="0"/>
              </w:tabs>
              <w:snapToGrid w:val="0"/>
              <w:jc w:val="center"/>
              <w:rPr>
                <w:rFonts w:ascii="PragmaticaCTT" w:hAnsi="PragmaticaCTT"/>
                <w:bCs/>
                <w:sz w:val="18"/>
                <w:szCs w:val="18"/>
                <w:lang w:val="uk-UA" w:eastAsia="ar-SA"/>
              </w:rPr>
            </w:pPr>
            <w:r w:rsidRPr="0046553D">
              <w:rPr>
                <w:rFonts w:ascii="PragmaticaCTT" w:hAnsi="PragmaticaCTT"/>
                <w:bCs/>
                <w:sz w:val="18"/>
                <w:szCs w:val="18"/>
                <w:lang w:val="uk-UA" w:eastAsia="ar-SA"/>
              </w:rPr>
              <w:t>20,0</w:t>
            </w:r>
          </w:p>
        </w:tc>
        <w:tc>
          <w:tcPr>
            <w:tcW w:w="494" w:type="pct"/>
            <w:tcBorders>
              <w:top w:val="single" w:sz="4" w:space="0" w:color="000000"/>
              <w:left w:val="single" w:sz="4" w:space="0" w:color="000000"/>
              <w:bottom w:val="single" w:sz="4" w:space="0" w:color="000000"/>
            </w:tcBorders>
          </w:tcPr>
          <w:p w14:paraId="1E892A2E" w14:textId="77777777" w:rsidR="00F53A74" w:rsidRPr="0046553D" w:rsidRDefault="00F53A74" w:rsidP="00767431">
            <w:pPr>
              <w:tabs>
                <w:tab w:val="num" w:pos="0"/>
              </w:tabs>
              <w:snapToGrid w:val="0"/>
              <w:jc w:val="center"/>
              <w:rPr>
                <w:rFonts w:ascii="PragmaticaCTT" w:hAnsi="PragmaticaCTT"/>
                <w:b/>
                <w:bCs/>
                <w:sz w:val="18"/>
                <w:szCs w:val="18"/>
                <w:lang w:val="uk-UA" w:eastAsia="ar-SA"/>
              </w:rPr>
            </w:pPr>
          </w:p>
        </w:tc>
        <w:tc>
          <w:tcPr>
            <w:tcW w:w="523" w:type="pct"/>
            <w:tcBorders>
              <w:top w:val="single" w:sz="4" w:space="0" w:color="000000"/>
              <w:left w:val="single" w:sz="4" w:space="0" w:color="000000"/>
              <w:bottom w:val="single" w:sz="4" w:space="0" w:color="000000"/>
            </w:tcBorders>
          </w:tcPr>
          <w:p w14:paraId="0F23E6B4" w14:textId="14C38F6C" w:rsidR="00F53A74" w:rsidRPr="0046553D" w:rsidRDefault="00F53A74" w:rsidP="00767431">
            <w:pPr>
              <w:tabs>
                <w:tab w:val="num" w:pos="0"/>
              </w:tabs>
              <w:snapToGrid w:val="0"/>
              <w:jc w:val="center"/>
              <w:rPr>
                <w:rFonts w:ascii="PragmaticaCTT" w:hAnsi="PragmaticaCTT"/>
                <w:sz w:val="18"/>
                <w:szCs w:val="18"/>
                <w:lang w:val="uk-UA" w:eastAsia="ar-SA"/>
              </w:rPr>
            </w:pPr>
            <w:r w:rsidRPr="0046553D">
              <w:rPr>
                <w:rFonts w:ascii="PragmaticaCTT" w:hAnsi="PragmaticaCTT"/>
                <w:sz w:val="18"/>
                <w:szCs w:val="18"/>
                <w:lang w:val="uk-UA" w:eastAsia="ar-SA"/>
              </w:rPr>
              <w:t>20</w:t>
            </w:r>
          </w:p>
        </w:tc>
        <w:tc>
          <w:tcPr>
            <w:tcW w:w="1035" w:type="pct"/>
            <w:tcBorders>
              <w:top w:val="single" w:sz="4" w:space="0" w:color="000000"/>
              <w:left w:val="single" w:sz="4" w:space="0" w:color="000000"/>
              <w:bottom w:val="single" w:sz="4" w:space="0" w:color="000000"/>
            </w:tcBorders>
          </w:tcPr>
          <w:p w14:paraId="6F563F82" w14:textId="77777777" w:rsidR="00F53A74" w:rsidRPr="0046553D" w:rsidRDefault="00F53A74" w:rsidP="00767431">
            <w:pPr>
              <w:tabs>
                <w:tab w:val="num" w:pos="0"/>
              </w:tabs>
              <w:snapToGrid w:val="0"/>
              <w:jc w:val="center"/>
              <w:rPr>
                <w:rFonts w:ascii="PragmaticaCTT" w:hAnsi="PragmaticaCTT"/>
                <w:sz w:val="18"/>
                <w:szCs w:val="18"/>
                <w:lang w:val="uk-UA" w:eastAsia="ar-SA"/>
              </w:rPr>
            </w:pPr>
          </w:p>
        </w:tc>
        <w:tc>
          <w:tcPr>
            <w:tcW w:w="584" w:type="pct"/>
            <w:tcBorders>
              <w:top w:val="single" w:sz="4" w:space="0" w:color="000000"/>
              <w:left w:val="single" w:sz="4" w:space="0" w:color="000000"/>
              <w:bottom w:val="single" w:sz="4" w:space="0" w:color="000000"/>
            </w:tcBorders>
          </w:tcPr>
          <w:p w14:paraId="5ACF604D" w14:textId="77777777" w:rsidR="00F53A74" w:rsidRPr="0046553D" w:rsidRDefault="00F53A74" w:rsidP="00767431">
            <w:pPr>
              <w:tabs>
                <w:tab w:val="num" w:pos="0"/>
              </w:tabs>
              <w:snapToGrid w:val="0"/>
              <w:jc w:val="center"/>
              <w:rPr>
                <w:rFonts w:ascii="PragmaticaCTT" w:hAnsi="PragmaticaCTT"/>
                <w:sz w:val="18"/>
                <w:szCs w:val="18"/>
                <w:lang w:val="uk-UA" w:eastAsia="ar-SA"/>
              </w:rPr>
            </w:pPr>
            <w:r w:rsidRPr="0046553D">
              <w:rPr>
                <w:rFonts w:ascii="PragmaticaCTT" w:hAnsi="PragmaticaCTT"/>
                <w:sz w:val="18"/>
                <w:szCs w:val="18"/>
                <w:lang w:val="uk-UA" w:eastAsia="ar-SA"/>
              </w:rPr>
              <w:t xml:space="preserve">2 </w:t>
            </w:r>
            <w:proofErr w:type="spellStart"/>
            <w:r w:rsidRPr="0046553D">
              <w:rPr>
                <w:rFonts w:ascii="PragmaticaCTT" w:hAnsi="PragmaticaCTT"/>
                <w:sz w:val="18"/>
                <w:szCs w:val="18"/>
                <w:lang w:val="uk-UA" w:eastAsia="ar-SA"/>
              </w:rPr>
              <w:t>кв</w:t>
            </w:r>
            <w:proofErr w:type="spellEnd"/>
            <w:r w:rsidRPr="0046553D">
              <w:rPr>
                <w:rFonts w:ascii="PragmaticaCTT" w:hAnsi="PragmaticaCTT"/>
                <w:sz w:val="18"/>
                <w:szCs w:val="18"/>
                <w:lang w:val="uk-UA" w:eastAsia="ar-SA"/>
              </w:rPr>
              <w:t>.</w:t>
            </w:r>
          </w:p>
          <w:p w14:paraId="60AE5066" w14:textId="77777777" w:rsidR="00F53A74" w:rsidRPr="0046553D" w:rsidRDefault="00F53A74" w:rsidP="00767431">
            <w:pPr>
              <w:tabs>
                <w:tab w:val="num" w:pos="0"/>
              </w:tabs>
              <w:snapToGrid w:val="0"/>
              <w:jc w:val="center"/>
              <w:rPr>
                <w:rFonts w:ascii="PragmaticaCTT" w:hAnsi="PragmaticaCTT"/>
                <w:sz w:val="18"/>
                <w:szCs w:val="18"/>
                <w:lang w:val="uk-UA" w:eastAsia="ar-SA"/>
              </w:rPr>
            </w:pPr>
            <w:r w:rsidRPr="0046553D">
              <w:rPr>
                <w:rFonts w:ascii="PragmaticaCTT" w:hAnsi="PragmaticaCTT"/>
                <w:sz w:val="18"/>
                <w:szCs w:val="18"/>
                <w:lang w:val="uk-UA" w:eastAsia="ar-SA"/>
              </w:rPr>
              <w:t xml:space="preserve"> 2021р</w:t>
            </w:r>
          </w:p>
        </w:tc>
        <w:tc>
          <w:tcPr>
            <w:tcW w:w="769" w:type="pct"/>
            <w:tcBorders>
              <w:top w:val="single" w:sz="4" w:space="0" w:color="000000"/>
              <w:left w:val="single" w:sz="4" w:space="0" w:color="000000"/>
              <w:bottom w:val="single" w:sz="4" w:space="0" w:color="000000"/>
              <w:right w:val="single" w:sz="4" w:space="0" w:color="000000"/>
            </w:tcBorders>
          </w:tcPr>
          <w:p w14:paraId="1A4F3E83" w14:textId="43B1A15A" w:rsidR="00F53A74" w:rsidRPr="0046553D" w:rsidRDefault="00F53A74" w:rsidP="00767431">
            <w:pPr>
              <w:tabs>
                <w:tab w:val="num" w:pos="0"/>
              </w:tabs>
              <w:snapToGrid w:val="0"/>
              <w:rPr>
                <w:rFonts w:ascii="PragmaticaCTT" w:hAnsi="PragmaticaCTT"/>
                <w:sz w:val="18"/>
                <w:szCs w:val="18"/>
                <w:lang w:val="uk-UA" w:eastAsia="ar-SA"/>
              </w:rPr>
            </w:pPr>
            <w:r>
              <w:rPr>
                <w:rFonts w:ascii="PragmaticaCTT" w:hAnsi="PragmaticaCTT"/>
                <w:sz w:val="18"/>
                <w:szCs w:val="18"/>
                <w:lang w:val="uk-UA" w:eastAsia="ar-SA"/>
              </w:rPr>
              <w:t>Головний інженер</w:t>
            </w:r>
          </w:p>
        </w:tc>
      </w:tr>
      <w:tr w:rsidR="00F53A74" w:rsidRPr="0046553D" w14:paraId="15E9B980" w14:textId="77777777" w:rsidTr="00736577">
        <w:trPr>
          <w:trHeight w:val="539"/>
        </w:trPr>
        <w:tc>
          <w:tcPr>
            <w:tcW w:w="180" w:type="pct"/>
            <w:tcBorders>
              <w:top w:val="single" w:sz="4" w:space="0" w:color="000000"/>
              <w:left w:val="single" w:sz="4" w:space="0" w:color="000000"/>
              <w:bottom w:val="single" w:sz="4" w:space="0" w:color="000000"/>
            </w:tcBorders>
          </w:tcPr>
          <w:p w14:paraId="2D13B0BB" w14:textId="77777777" w:rsidR="00F53A74" w:rsidRPr="0046553D" w:rsidRDefault="00F53A74" w:rsidP="00767431">
            <w:pPr>
              <w:tabs>
                <w:tab w:val="num" w:pos="0"/>
              </w:tabs>
              <w:snapToGrid w:val="0"/>
              <w:jc w:val="center"/>
              <w:rPr>
                <w:rFonts w:ascii="PragmaticaCTT" w:hAnsi="PragmaticaCTT"/>
                <w:sz w:val="18"/>
                <w:szCs w:val="18"/>
                <w:lang w:val="uk-UA" w:eastAsia="ar-SA"/>
              </w:rPr>
            </w:pPr>
            <w:r w:rsidRPr="0046553D">
              <w:rPr>
                <w:rFonts w:ascii="PragmaticaCTT" w:hAnsi="PragmaticaCTT"/>
                <w:sz w:val="18"/>
                <w:szCs w:val="18"/>
                <w:lang w:val="uk-UA" w:eastAsia="ar-SA"/>
              </w:rPr>
              <w:t>10</w:t>
            </w:r>
          </w:p>
        </w:tc>
        <w:tc>
          <w:tcPr>
            <w:tcW w:w="909" w:type="pct"/>
            <w:tcBorders>
              <w:top w:val="single" w:sz="4" w:space="0" w:color="000000"/>
              <w:left w:val="single" w:sz="4" w:space="0" w:color="000000"/>
              <w:bottom w:val="single" w:sz="4" w:space="0" w:color="000000"/>
            </w:tcBorders>
          </w:tcPr>
          <w:p w14:paraId="676FB180" w14:textId="77777777" w:rsidR="00F53A74" w:rsidRPr="0046553D" w:rsidRDefault="00F53A74" w:rsidP="00767431">
            <w:pPr>
              <w:tabs>
                <w:tab w:val="num" w:pos="0"/>
              </w:tabs>
              <w:snapToGrid w:val="0"/>
              <w:jc w:val="both"/>
              <w:rPr>
                <w:rFonts w:ascii="PragmaticaCTT" w:hAnsi="PragmaticaCTT"/>
                <w:sz w:val="18"/>
                <w:szCs w:val="18"/>
                <w:lang w:val="uk-UA" w:eastAsia="ar-SA"/>
              </w:rPr>
            </w:pPr>
            <w:r w:rsidRPr="0046553D">
              <w:rPr>
                <w:rFonts w:ascii="PragmaticaCTT" w:hAnsi="PragmaticaCTT"/>
                <w:sz w:val="18"/>
                <w:szCs w:val="18"/>
                <w:lang w:val="uk-UA" w:eastAsia="ar-SA"/>
              </w:rPr>
              <w:t>Забезпечення  працівників травмобезпечним ручним інструментом.</w:t>
            </w:r>
          </w:p>
        </w:tc>
        <w:tc>
          <w:tcPr>
            <w:tcW w:w="505" w:type="pct"/>
            <w:tcBorders>
              <w:top w:val="single" w:sz="4" w:space="0" w:color="000000"/>
              <w:left w:val="single" w:sz="4" w:space="0" w:color="000000"/>
              <w:bottom w:val="single" w:sz="4" w:space="0" w:color="000000"/>
            </w:tcBorders>
          </w:tcPr>
          <w:p w14:paraId="42F964D9" w14:textId="77777777" w:rsidR="00F53A74" w:rsidRPr="0046553D" w:rsidRDefault="00F53A74" w:rsidP="00767431">
            <w:pPr>
              <w:tabs>
                <w:tab w:val="num" w:pos="0"/>
              </w:tabs>
              <w:snapToGrid w:val="0"/>
              <w:jc w:val="center"/>
              <w:rPr>
                <w:rFonts w:ascii="PragmaticaCTT" w:hAnsi="PragmaticaCTT"/>
                <w:sz w:val="18"/>
                <w:szCs w:val="18"/>
                <w:lang w:val="uk-UA" w:eastAsia="ar-SA"/>
              </w:rPr>
            </w:pPr>
            <w:r w:rsidRPr="0046553D">
              <w:rPr>
                <w:rFonts w:ascii="PragmaticaCTT" w:hAnsi="PragmaticaCTT"/>
                <w:sz w:val="18"/>
                <w:szCs w:val="18"/>
                <w:lang w:val="uk-UA" w:eastAsia="ar-SA"/>
              </w:rPr>
              <w:t xml:space="preserve">4,0 </w:t>
            </w:r>
          </w:p>
        </w:tc>
        <w:tc>
          <w:tcPr>
            <w:tcW w:w="494" w:type="pct"/>
            <w:tcBorders>
              <w:top w:val="single" w:sz="4" w:space="0" w:color="000000"/>
              <w:left w:val="single" w:sz="4" w:space="0" w:color="000000"/>
              <w:bottom w:val="single" w:sz="4" w:space="0" w:color="000000"/>
            </w:tcBorders>
          </w:tcPr>
          <w:p w14:paraId="749EC181" w14:textId="77777777" w:rsidR="00F53A74" w:rsidRPr="0046553D" w:rsidRDefault="00F53A74" w:rsidP="00767431">
            <w:pPr>
              <w:tabs>
                <w:tab w:val="num" w:pos="0"/>
              </w:tabs>
              <w:snapToGrid w:val="0"/>
              <w:jc w:val="center"/>
              <w:rPr>
                <w:rFonts w:ascii="PragmaticaCTT" w:hAnsi="PragmaticaCTT"/>
                <w:sz w:val="18"/>
                <w:szCs w:val="18"/>
                <w:lang w:val="uk-UA" w:eastAsia="ar-SA"/>
              </w:rPr>
            </w:pPr>
          </w:p>
        </w:tc>
        <w:tc>
          <w:tcPr>
            <w:tcW w:w="523" w:type="pct"/>
            <w:tcBorders>
              <w:top w:val="single" w:sz="4" w:space="0" w:color="000000"/>
              <w:left w:val="single" w:sz="4" w:space="0" w:color="000000"/>
              <w:bottom w:val="single" w:sz="4" w:space="0" w:color="000000"/>
            </w:tcBorders>
          </w:tcPr>
          <w:p w14:paraId="0972688E" w14:textId="2152AA9F" w:rsidR="00F53A74" w:rsidRPr="0046553D" w:rsidRDefault="00F53A74" w:rsidP="00767431">
            <w:pPr>
              <w:tabs>
                <w:tab w:val="num" w:pos="0"/>
              </w:tabs>
              <w:snapToGrid w:val="0"/>
              <w:jc w:val="center"/>
              <w:rPr>
                <w:rFonts w:ascii="PragmaticaCTT" w:hAnsi="PragmaticaCTT"/>
                <w:sz w:val="18"/>
                <w:szCs w:val="18"/>
                <w:lang w:val="uk-UA" w:eastAsia="ar-SA"/>
              </w:rPr>
            </w:pPr>
            <w:r w:rsidRPr="0046553D">
              <w:rPr>
                <w:rFonts w:ascii="PragmaticaCTT" w:hAnsi="PragmaticaCTT"/>
                <w:sz w:val="18"/>
                <w:szCs w:val="18"/>
                <w:lang w:val="uk-UA" w:eastAsia="ar-SA"/>
              </w:rPr>
              <w:t>8</w:t>
            </w:r>
          </w:p>
        </w:tc>
        <w:tc>
          <w:tcPr>
            <w:tcW w:w="1035" w:type="pct"/>
            <w:tcBorders>
              <w:top w:val="single" w:sz="4" w:space="0" w:color="000000"/>
              <w:left w:val="single" w:sz="4" w:space="0" w:color="000000"/>
              <w:bottom w:val="single" w:sz="4" w:space="0" w:color="000000"/>
            </w:tcBorders>
          </w:tcPr>
          <w:p w14:paraId="0521B847" w14:textId="77777777" w:rsidR="00F53A74" w:rsidRPr="0046553D" w:rsidRDefault="00F53A74" w:rsidP="00767431">
            <w:pPr>
              <w:tabs>
                <w:tab w:val="num" w:pos="0"/>
              </w:tabs>
              <w:snapToGrid w:val="0"/>
              <w:jc w:val="center"/>
              <w:rPr>
                <w:rFonts w:ascii="PragmaticaCTT" w:hAnsi="PragmaticaCTT"/>
                <w:sz w:val="18"/>
                <w:szCs w:val="18"/>
                <w:lang w:val="uk-UA" w:eastAsia="ar-SA"/>
              </w:rPr>
            </w:pPr>
          </w:p>
        </w:tc>
        <w:tc>
          <w:tcPr>
            <w:tcW w:w="584" w:type="pct"/>
            <w:tcBorders>
              <w:top w:val="single" w:sz="4" w:space="0" w:color="000000"/>
              <w:left w:val="single" w:sz="4" w:space="0" w:color="000000"/>
              <w:bottom w:val="single" w:sz="4" w:space="0" w:color="000000"/>
            </w:tcBorders>
          </w:tcPr>
          <w:p w14:paraId="79A7211B" w14:textId="77777777" w:rsidR="00F53A74" w:rsidRPr="0046553D" w:rsidRDefault="00F53A74" w:rsidP="00767431">
            <w:pPr>
              <w:tabs>
                <w:tab w:val="num" w:pos="0"/>
              </w:tabs>
              <w:snapToGrid w:val="0"/>
              <w:jc w:val="center"/>
              <w:rPr>
                <w:rFonts w:ascii="PragmaticaCTT" w:hAnsi="PragmaticaCTT"/>
                <w:sz w:val="18"/>
                <w:szCs w:val="18"/>
                <w:lang w:val="uk-UA" w:eastAsia="ar-SA"/>
              </w:rPr>
            </w:pPr>
            <w:r w:rsidRPr="0046553D">
              <w:rPr>
                <w:rFonts w:ascii="PragmaticaCTT" w:hAnsi="PragmaticaCTT"/>
                <w:sz w:val="18"/>
                <w:szCs w:val="18"/>
                <w:lang w:val="uk-UA" w:eastAsia="ar-SA"/>
              </w:rPr>
              <w:t>1-2кв.</w:t>
            </w:r>
          </w:p>
          <w:p w14:paraId="1BADF42F" w14:textId="77777777" w:rsidR="00F53A74" w:rsidRPr="0046553D" w:rsidRDefault="00F53A74" w:rsidP="00767431">
            <w:pPr>
              <w:tabs>
                <w:tab w:val="num" w:pos="0"/>
              </w:tabs>
              <w:snapToGrid w:val="0"/>
              <w:jc w:val="center"/>
              <w:rPr>
                <w:rFonts w:ascii="PragmaticaCTT" w:hAnsi="PragmaticaCTT"/>
                <w:sz w:val="18"/>
                <w:szCs w:val="18"/>
                <w:lang w:val="uk-UA" w:eastAsia="ar-SA"/>
              </w:rPr>
            </w:pPr>
            <w:r w:rsidRPr="0046553D">
              <w:rPr>
                <w:rFonts w:ascii="PragmaticaCTT" w:hAnsi="PragmaticaCTT"/>
                <w:sz w:val="18"/>
                <w:szCs w:val="18"/>
                <w:lang w:val="uk-UA" w:eastAsia="ar-SA"/>
              </w:rPr>
              <w:t>2022 р</w:t>
            </w:r>
          </w:p>
        </w:tc>
        <w:tc>
          <w:tcPr>
            <w:tcW w:w="769" w:type="pct"/>
            <w:tcBorders>
              <w:top w:val="single" w:sz="4" w:space="0" w:color="000000"/>
              <w:left w:val="single" w:sz="4" w:space="0" w:color="000000"/>
              <w:bottom w:val="single" w:sz="4" w:space="0" w:color="000000"/>
              <w:right w:val="single" w:sz="4" w:space="0" w:color="000000"/>
            </w:tcBorders>
          </w:tcPr>
          <w:p w14:paraId="7B7D6DC9" w14:textId="42D5244F" w:rsidR="00F53A74" w:rsidRPr="0046553D" w:rsidRDefault="00F53A74" w:rsidP="00767431">
            <w:pPr>
              <w:tabs>
                <w:tab w:val="num" w:pos="0"/>
              </w:tabs>
              <w:snapToGrid w:val="0"/>
              <w:rPr>
                <w:rFonts w:ascii="PragmaticaCTT" w:hAnsi="PragmaticaCTT"/>
                <w:sz w:val="18"/>
                <w:szCs w:val="18"/>
                <w:lang w:val="uk-UA" w:eastAsia="ar-SA"/>
              </w:rPr>
            </w:pPr>
            <w:r>
              <w:rPr>
                <w:rFonts w:ascii="PragmaticaCTT" w:hAnsi="PragmaticaCTT"/>
                <w:sz w:val="18"/>
                <w:szCs w:val="18"/>
                <w:lang w:val="uk-UA" w:eastAsia="ar-SA"/>
              </w:rPr>
              <w:t>Механік</w:t>
            </w:r>
          </w:p>
        </w:tc>
      </w:tr>
      <w:tr w:rsidR="00F53A74" w:rsidRPr="0046553D" w14:paraId="16D6B73E" w14:textId="77777777" w:rsidTr="00736577">
        <w:trPr>
          <w:trHeight w:val="664"/>
        </w:trPr>
        <w:tc>
          <w:tcPr>
            <w:tcW w:w="180" w:type="pct"/>
            <w:tcBorders>
              <w:top w:val="single" w:sz="4" w:space="0" w:color="000000"/>
              <w:left w:val="single" w:sz="4" w:space="0" w:color="000000"/>
              <w:bottom w:val="single" w:sz="4" w:space="0" w:color="000000"/>
            </w:tcBorders>
          </w:tcPr>
          <w:p w14:paraId="427E122E" w14:textId="77777777" w:rsidR="00F53A74" w:rsidRPr="0046553D" w:rsidRDefault="00F53A74" w:rsidP="00767431">
            <w:pPr>
              <w:tabs>
                <w:tab w:val="num" w:pos="0"/>
              </w:tabs>
              <w:snapToGrid w:val="0"/>
              <w:jc w:val="center"/>
              <w:rPr>
                <w:rFonts w:ascii="PragmaticaCTT" w:hAnsi="PragmaticaCTT"/>
                <w:sz w:val="18"/>
                <w:szCs w:val="18"/>
                <w:lang w:val="uk-UA" w:eastAsia="ar-SA"/>
              </w:rPr>
            </w:pPr>
          </w:p>
        </w:tc>
        <w:tc>
          <w:tcPr>
            <w:tcW w:w="909" w:type="pct"/>
            <w:tcBorders>
              <w:top w:val="single" w:sz="4" w:space="0" w:color="000000"/>
              <w:left w:val="single" w:sz="4" w:space="0" w:color="000000"/>
              <w:bottom w:val="single" w:sz="4" w:space="0" w:color="000000"/>
            </w:tcBorders>
          </w:tcPr>
          <w:p w14:paraId="798C4EC4" w14:textId="77777777" w:rsidR="00F53A74" w:rsidRPr="0046553D" w:rsidRDefault="00F53A74" w:rsidP="00767431">
            <w:pPr>
              <w:tabs>
                <w:tab w:val="num" w:pos="0"/>
              </w:tabs>
              <w:snapToGrid w:val="0"/>
              <w:rPr>
                <w:rFonts w:ascii="PragmaticaCTT" w:hAnsi="PragmaticaCTT"/>
                <w:sz w:val="18"/>
                <w:szCs w:val="18"/>
                <w:lang w:val="uk-UA" w:eastAsia="ar-SA"/>
              </w:rPr>
            </w:pPr>
            <w:r w:rsidRPr="0046553D">
              <w:rPr>
                <w:rFonts w:ascii="PragmaticaCTT" w:hAnsi="PragmaticaCTT"/>
                <w:sz w:val="18"/>
                <w:szCs w:val="18"/>
                <w:lang w:val="uk-UA" w:eastAsia="ar-SA"/>
              </w:rPr>
              <w:t>ВСЬОГО:</w:t>
            </w:r>
          </w:p>
        </w:tc>
        <w:tc>
          <w:tcPr>
            <w:tcW w:w="505" w:type="pct"/>
            <w:tcBorders>
              <w:top w:val="single" w:sz="4" w:space="0" w:color="000000"/>
              <w:left w:val="single" w:sz="4" w:space="0" w:color="000000"/>
              <w:bottom w:val="single" w:sz="4" w:space="0" w:color="000000"/>
            </w:tcBorders>
          </w:tcPr>
          <w:p w14:paraId="16B6B02A" w14:textId="77777777" w:rsidR="00F53A74" w:rsidRPr="0046553D" w:rsidRDefault="00F53A74" w:rsidP="00767431">
            <w:pPr>
              <w:tabs>
                <w:tab w:val="num" w:pos="0"/>
              </w:tabs>
              <w:snapToGrid w:val="0"/>
              <w:jc w:val="center"/>
              <w:rPr>
                <w:rFonts w:ascii="PragmaticaCTT" w:hAnsi="PragmaticaCTT"/>
                <w:sz w:val="18"/>
                <w:szCs w:val="18"/>
                <w:lang w:val="uk-UA" w:eastAsia="ar-SA"/>
              </w:rPr>
            </w:pPr>
            <w:r w:rsidRPr="0046553D">
              <w:rPr>
                <w:rFonts w:ascii="PragmaticaCTT" w:hAnsi="PragmaticaCTT"/>
                <w:bCs/>
                <w:sz w:val="18"/>
                <w:szCs w:val="18"/>
                <w:lang w:val="uk-UA" w:eastAsia="ar-SA"/>
              </w:rPr>
              <w:t>332,0</w:t>
            </w:r>
          </w:p>
        </w:tc>
        <w:tc>
          <w:tcPr>
            <w:tcW w:w="494" w:type="pct"/>
            <w:tcBorders>
              <w:top w:val="single" w:sz="4" w:space="0" w:color="000000"/>
              <w:left w:val="single" w:sz="4" w:space="0" w:color="000000"/>
              <w:bottom w:val="single" w:sz="4" w:space="0" w:color="000000"/>
            </w:tcBorders>
          </w:tcPr>
          <w:p w14:paraId="7990F194" w14:textId="77777777" w:rsidR="00F53A74" w:rsidRPr="0046553D" w:rsidRDefault="00F53A74" w:rsidP="00767431">
            <w:pPr>
              <w:tabs>
                <w:tab w:val="num" w:pos="0"/>
              </w:tabs>
              <w:snapToGrid w:val="0"/>
              <w:jc w:val="center"/>
              <w:rPr>
                <w:rFonts w:ascii="PragmaticaCTT" w:hAnsi="PragmaticaCTT"/>
                <w:sz w:val="18"/>
                <w:szCs w:val="18"/>
                <w:lang w:val="uk-UA" w:eastAsia="ar-SA"/>
              </w:rPr>
            </w:pPr>
          </w:p>
        </w:tc>
        <w:tc>
          <w:tcPr>
            <w:tcW w:w="523" w:type="pct"/>
            <w:tcBorders>
              <w:top w:val="single" w:sz="4" w:space="0" w:color="000000"/>
              <w:left w:val="single" w:sz="4" w:space="0" w:color="000000"/>
              <w:bottom w:val="single" w:sz="4" w:space="0" w:color="000000"/>
            </w:tcBorders>
          </w:tcPr>
          <w:p w14:paraId="4890AF0E" w14:textId="6E7A708A" w:rsidR="00F53A74" w:rsidRPr="0046553D" w:rsidRDefault="00F53A74" w:rsidP="00767431">
            <w:pPr>
              <w:tabs>
                <w:tab w:val="num" w:pos="0"/>
              </w:tabs>
              <w:snapToGrid w:val="0"/>
              <w:jc w:val="center"/>
              <w:rPr>
                <w:rFonts w:ascii="PragmaticaCTT" w:hAnsi="PragmaticaCTT"/>
                <w:sz w:val="18"/>
                <w:szCs w:val="18"/>
                <w:lang w:val="uk-UA" w:eastAsia="ar-SA"/>
              </w:rPr>
            </w:pPr>
          </w:p>
        </w:tc>
        <w:tc>
          <w:tcPr>
            <w:tcW w:w="1035" w:type="pct"/>
            <w:tcBorders>
              <w:top w:val="single" w:sz="4" w:space="0" w:color="000000"/>
              <w:left w:val="single" w:sz="4" w:space="0" w:color="000000"/>
              <w:bottom w:val="single" w:sz="4" w:space="0" w:color="000000"/>
            </w:tcBorders>
          </w:tcPr>
          <w:p w14:paraId="71988253" w14:textId="77777777" w:rsidR="00F53A74" w:rsidRPr="0046553D" w:rsidRDefault="00F53A74" w:rsidP="00767431">
            <w:pPr>
              <w:tabs>
                <w:tab w:val="num" w:pos="0"/>
              </w:tabs>
              <w:snapToGrid w:val="0"/>
              <w:jc w:val="center"/>
              <w:rPr>
                <w:rFonts w:ascii="PragmaticaCTT" w:hAnsi="PragmaticaCTT"/>
                <w:sz w:val="18"/>
                <w:szCs w:val="18"/>
                <w:lang w:val="uk-UA" w:eastAsia="ar-SA"/>
              </w:rPr>
            </w:pPr>
          </w:p>
        </w:tc>
        <w:tc>
          <w:tcPr>
            <w:tcW w:w="584" w:type="pct"/>
            <w:tcBorders>
              <w:top w:val="single" w:sz="4" w:space="0" w:color="000000"/>
              <w:left w:val="single" w:sz="4" w:space="0" w:color="000000"/>
              <w:bottom w:val="single" w:sz="4" w:space="0" w:color="000000"/>
            </w:tcBorders>
          </w:tcPr>
          <w:p w14:paraId="02CCACFB" w14:textId="77777777" w:rsidR="00F53A74" w:rsidRPr="0046553D" w:rsidRDefault="00F53A74" w:rsidP="00767431">
            <w:pPr>
              <w:tabs>
                <w:tab w:val="num" w:pos="0"/>
              </w:tabs>
              <w:snapToGrid w:val="0"/>
              <w:jc w:val="center"/>
              <w:rPr>
                <w:rFonts w:ascii="PragmaticaCTT" w:hAnsi="PragmaticaCTT"/>
                <w:sz w:val="18"/>
                <w:szCs w:val="18"/>
                <w:lang w:val="uk-UA" w:eastAsia="ar-SA"/>
              </w:rPr>
            </w:pPr>
          </w:p>
        </w:tc>
        <w:tc>
          <w:tcPr>
            <w:tcW w:w="769" w:type="pct"/>
            <w:tcBorders>
              <w:top w:val="single" w:sz="4" w:space="0" w:color="000000"/>
              <w:left w:val="single" w:sz="4" w:space="0" w:color="000000"/>
              <w:bottom w:val="single" w:sz="4" w:space="0" w:color="000000"/>
              <w:right w:val="single" w:sz="4" w:space="0" w:color="000000"/>
            </w:tcBorders>
          </w:tcPr>
          <w:p w14:paraId="0114D25C" w14:textId="77777777" w:rsidR="00F53A74" w:rsidRPr="0046553D" w:rsidRDefault="00F53A74" w:rsidP="00767431">
            <w:pPr>
              <w:tabs>
                <w:tab w:val="num" w:pos="0"/>
              </w:tabs>
              <w:snapToGrid w:val="0"/>
              <w:jc w:val="center"/>
              <w:rPr>
                <w:rFonts w:ascii="PragmaticaCTT" w:hAnsi="PragmaticaCTT"/>
                <w:sz w:val="18"/>
                <w:szCs w:val="18"/>
                <w:lang w:val="uk-UA" w:eastAsia="ar-SA"/>
              </w:rPr>
            </w:pPr>
          </w:p>
        </w:tc>
      </w:tr>
    </w:tbl>
    <w:p w14:paraId="46408941" w14:textId="77777777" w:rsidR="0046553D" w:rsidRPr="0046553D" w:rsidRDefault="0046553D" w:rsidP="00767431">
      <w:pPr>
        <w:tabs>
          <w:tab w:val="num" w:pos="0"/>
        </w:tabs>
        <w:rPr>
          <w:rFonts w:ascii="PragmaticaCTT" w:hAnsi="PragmaticaCTT"/>
          <w:sz w:val="18"/>
          <w:szCs w:val="18"/>
          <w:lang w:val="uk-UA" w:eastAsia="ar-SA"/>
        </w:rPr>
      </w:pPr>
    </w:p>
    <w:p w14:paraId="34DE511F" w14:textId="77777777" w:rsidR="0046553D" w:rsidRPr="0046553D" w:rsidRDefault="0046553D" w:rsidP="00767431">
      <w:pPr>
        <w:tabs>
          <w:tab w:val="num" w:pos="0"/>
        </w:tabs>
        <w:rPr>
          <w:rFonts w:ascii="PragmaticaCTT" w:hAnsi="PragmaticaCTT"/>
          <w:sz w:val="22"/>
          <w:szCs w:val="22"/>
          <w:lang w:val="uk-UA" w:eastAsia="ar-SA"/>
        </w:rPr>
      </w:pPr>
    </w:p>
    <w:p w14:paraId="4FDADB64" w14:textId="77777777" w:rsidR="0046553D" w:rsidRPr="0046553D" w:rsidRDefault="0046553D" w:rsidP="00767431">
      <w:pPr>
        <w:tabs>
          <w:tab w:val="num" w:pos="0"/>
        </w:tabs>
        <w:rPr>
          <w:rFonts w:ascii="PragmaticaCTT" w:hAnsi="PragmaticaCTT"/>
          <w:lang w:val="uk-UA" w:eastAsia="ar-SA"/>
        </w:rPr>
      </w:pPr>
    </w:p>
    <w:p w14:paraId="0E884F68" w14:textId="37D5C694" w:rsidR="00B83186" w:rsidRPr="000E7723" w:rsidRDefault="008A5401" w:rsidP="00B83186">
      <w:pPr>
        <w:tabs>
          <w:tab w:val="num" w:pos="0"/>
        </w:tabs>
        <w:suppressAutoHyphens/>
        <w:rPr>
          <w:rFonts w:ascii="PragmaticaCTT" w:hAnsi="PragmaticaCTT"/>
          <w:sz w:val="22"/>
          <w:szCs w:val="22"/>
          <w:lang w:val="uk-UA" w:eastAsia="ar-SA"/>
        </w:rPr>
      </w:pPr>
      <w:r w:rsidRPr="00252727">
        <w:rPr>
          <w:rFonts w:ascii="PragmaticaCTT" w:hAnsi="PragmaticaCTT"/>
          <w:sz w:val="22"/>
          <w:szCs w:val="22"/>
          <w:lang w:eastAsia="ar-SA"/>
        </w:rPr>
        <w:t xml:space="preserve">Директор   </w:t>
      </w:r>
      <w:r w:rsidR="008A62E6">
        <w:rPr>
          <w:rFonts w:ascii="PragmaticaCTT" w:hAnsi="PragmaticaCTT"/>
          <w:sz w:val="22"/>
          <w:szCs w:val="22"/>
          <w:lang w:eastAsia="ar-SA"/>
        </w:rPr>
        <w:t>__________________</w:t>
      </w:r>
      <w:r w:rsidR="00B83186" w:rsidRPr="00252727">
        <w:rPr>
          <w:rFonts w:ascii="PragmaticaCTT" w:hAnsi="PragmaticaCTT"/>
          <w:sz w:val="22"/>
          <w:szCs w:val="22"/>
          <w:lang w:val="uk-UA" w:eastAsia="ar-SA"/>
        </w:rPr>
        <w:t>Є.М. Деркач</w:t>
      </w:r>
      <w:r w:rsidR="00B83186">
        <w:rPr>
          <w:rFonts w:ascii="PragmaticaCTT" w:hAnsi="PragmaticaCTT"/>
          <w:sz w:val="22"/>
          <w:szCs w:val="22"/>
          <w:lang w:val="uk-UA" w:eastAsia="ar-SA"/>
        </w:rPr>
        <w:t xml:space="preserve">        </w:t>
      </w:r>
    </w:p>
    <w:p w14:paraId="332D1A43" w14:textId="1E5B06AD" w:rsidR="008A5401" w:rsidRPr="00252727" w:rsidRDefault="008A5401" w:rsidP="00767431">
      <w:pPr>
        <w:tabs>
          <w:tab w:val="num" w:pos="0"/>
        </w:tabs>
        <w:suppressAutoHyphens/>
        <w:rPr>
          <w:rFonts w:ascii="PragmaticaCTT" w:hAnsi="PragmaticaCTT"/>
          <w:sz w:val="22"/>
          <w:szCs w:val="22"/>
          <w:lang w:eastAsia="ar-SA"/>
        </w:rPr>
      </w:pPr>
      <w:r w:rsidRPr="00252727">
        <w:rPr>
          <w:rFonts w:ascii="PragmaticaCTT" w:hAnsi="PragmaticaCTT"/>
          <w:sz w:val="22"/>
          <w:szCs w:val="22"/>
          <w:lang w:eastAsia="ar-SA"/>
        </w:rPr>
        <w:t xml:space="preserve">                                                                          </w:t>
      </w:r>
    </w:p>
    <w:p w14:paraId="64555C79" w14:textId="77777777" w:rsidR="008A5401" w:rsidRPr="00252727" w:rsidRDefault="008A5401" w:rsidP="00767431">
      <w:pPr>
        <w:tabs>
          <w:tab w:val="num" w:pos="0"/>
        </w:tabs>
        <w:suppressAutoHyphens/>
        <w:rPr>
          <w:rFonts w:ascii="PragmaticaCTT" w:hAnsi="PragmaticaCTT"/>
          <w:sz w:val="22"/>
          <w:szCs w:val="22"/>
          <w:lang w:eastAsia="ar-SA"/>
        </w:rPr>
      </w:pPr>
    </w:p>
    <w:p w14:paraId="7EE1EBCE" w14:textId="3955DB98" w:rsidR="008A5401" w:rsidRPr="000E7723" w:rsidRDefault="000E7723" w:rsidP="00B83186">
      <w:pPr>
        <w:tabs>
          <w:tab w:val="num" w:pos="0"/>
        </w:tabs>
        <w:suppressAutoHyphens/>
        <w:rPr>
          <w:rFonts w:ascii="PragmaticaCTT" w:hAnsi="PragmaticaCTT"/>
          <w:sz w:val="22"/>
          <w:szCs w:val="22"/>
          <w:lang w:val="uk-UA" w:eastAsia="ar-SA"/>
        </w:rPr>
      </w:pPr>
      <w:r>
        <w:rPr>
          <w:rFonts w:ascii="PragmaticaCTT" w:hAnsi="PragmaticaCTT"/>
          <w:sz w:val="22"/>
          <w:szCs w:val="22"/>
          <w:lang w:val="uk-UA" w:eastAsia="ar-SA"/>
        </w:rPr>
        <w:t xml:space="preserve">                    </w:t>
      </w:r>
    </w:p>
    <w:p w14:paraId="3C202B88" w14:textId="77777777" w:rsidR="008A5401" w:rsidRPr="00252727" w:rsidRDefault="008A5401" w:rsidP="00767431">
      <w:pPr>
        <w:tabs>
          <w:tab w:val="num" w:pos="0"/>
        </w:tabs>
        <w:suppressAutoHyphens/>
        <w:rPr>
          <w:rFonts w:ascii="PragmaticaCTT" w:hAnsi="PragmaticaCTT"/>
          <w:sz w:val="22"/>
          <w:szCs w:val="22"/>
          <w:lang w:eastAsia="ar-SA"/>
        </w:rPr>
      </w:pPr>
    </w:p>
    <w:p w14:paraId="4FDD4513" w14:textId="58AB5ABC" w:rsidR="00B83186" w:rsidRPr="00252727" w:rsidRDefault="008A5401" w:rsidP="00B83186">
      <w:pPr>
        <w:tabs>
          <w:tab w:val="num" w:pos="0"/>
        </w:tabs>
        <w:suppressAutoHyphens/>
        <w:rPr>
          <w:rFonts w:ascii="PragmaticaCTT" w:hAnsi="PragmaticaCTT"/>
          <w:sz w:val="22"/>
          <w:szCs w:val="22"/>
          <w:lang w:val="uk-UA" w:eastAsia="ar-SA"/>
        </w:rPr>
      </w:pPr>
      <w:r w:rsidRPr="00252727">
        <w:rPr>
          <w:rFonts w:ascii="PragmaticaCTT" w:hAnsi="PragmaticaCTT"/>
          <w:sz w:val="22"/>
          <w:szCs w:val="22"/>
          <w:lang w:val="uk-UA" w:eastAsia="ar-SA"/>
        </w:rPr>
        <w:t>Представник від трудового колективу</w:t>
      </w:r>
      <w:r w:rsidR="008A62E6">
        <w:rPr>
          <w:rFonts w:ascii="PragmaticaCTT" w:hAnsi="PragmaticaCTT"/>
          <w:sz w:val="22"/>
          <w:szCs w:val="22"/>
          <w:lang w:eastAsia="ar-SA"/>
        </w:rPr>
        <w:t>_______________</w:t>
      </w:r>
      <w:r w:rsidR="00B83186" w:rsidRPr="00252727">
        <w:rPr>
          <w:rFonts w:ascii="PragmaticaCTT" w:hAnsi="PragmaticaCTT"/>
          <w:sz w:val="22"/>
          <w:szCs w:val="22"/>
          <w:lang w:eastAsia="ar-SA"/>
        </w:rPr>
        <w:t xml:space="preserve">   </w:t>
      </w:r>
      <w:r w:rsidR="00B83186" w:rsidRPr="00252727">
        <w:rPr>
          <w:rFonts w:ascii="PragmaticaCTT" w:hAnsi="PragmaticaCTT"/>
          <w:sz w:val="22"/>
          <w:szCs w:val="22"/>
          <w:lang w:val="uk-UA" w:eastAsia="ar-SA"/>
        </w:rPr>
        <w:t xml:space="preserve">К.С. </w:t>
      </w:r>
      <w:proofErr w:type="spellStart"/>
      <w:r w:rsidR="00B83186" w:rsidRPr="00252727">
        <w:rPr>
          <w:rFonts w:ascii="PragmaticaCTT" w:hAnsi="PragmaticaCTT"/>
          <w:sz w:val="22"/>
          <w:szCs w:val="22"/>
          <w:lang w:val="uk-UA" w:eastAsia="ar-SA"/>
        </w:rPr>
        <w:t>Манюкова</w:t>
      </w:r>
      <w:proofErr w:type="spellEnd"/>
      <w:r w:rsidR="00B83186" w:rsidRPr="00252727">
        <w:rPr>
          <w:rFonts w:ascii="PragmaticaCTT" w:hAnsi="PragmaticaCTT"/>
          <w:sz w:val="22"/>
          <w:szCs w:val="22"/>
          <w:lang w:eastAsia="ar-SA"/>
        </w:rPr>
        <w:t xml:space="preserve">                                 </w:t>
      </w:r>
    </w:p>
    <w:p w14:paraId="3932D740" w14:textId="76AFBEDE" w:rsidR="008A5401" w:rsidRPr="00B83186" w:rsidRDefault="008A5401" w:rsidP="00767431">
      <w:pPr>
        <w:tabs>
          <w:tab w:val="num" w:pos="0"/>
        </w:tabs>
        <w:suppressAutoHyphens/>
        <w:rPr>
          <w:rFonts w:ascii="PragmaticaCTT" w:hAnsi="PragmaticaCTT"/>
          <w:sz w:val="22"/>
          <w:szCs w:val="22"/>
          <w:lang w:val="uk-UA" w:eastAsia="ar-SA"/>
        </w:rPr>
      </w:pPr>
    </w:p>
    <w:p w14:paraId="68D7BFF3" w14:textId="77777777" w:rsidR="000E7723" w:rsidRPr="00252727" w:rsidRDefault="000E7723" w:rsidP="00767431">
      <w:pPr>
        <w:tabs>
          <w:tab w:val="num" w:pos="0"/>
        </w:tabs>
        <w:suppressAutoHyphens/>
        <w:rPr>
          <w:rFonts w:ascii="PragmaticaCTT" w:hAnsi="PragmaticaCTT"/>
          <w:sz w:val="22"/>
          <w:szCs w:val="22"/>
          <w:lang w:eastAsia="ar-SA"/>
        </w:rPr>
      </w:pPr>
    </w:p>
    <w:p w14:paraId="6E7879BB" w14:textId="77777777" w:rsidR="008A5401" w:rsidRPr="00252727" w:rsidRDefault="008A5401" w:rsidP="00767431">
      <w:pPr>
        <w:tabs>
          <w:tab w:val="num" w:pos="0"/>
        </w:tabs>
        <w:suppressAutoHyphens/>
        <w:rPr>
          <w:rFonts w:ascii="PragmaticaCTT" w:hAnsi="PragmaticaCTT"/>
          <w:sz w:val="22"/>
          <w:szCs w:val="22"/>
          <w:lang w:eastAsia="ar-SA"/>
        </w:rPr>
      </w:pPr>
    </w:p>
    <w:p w14:paraId="1EE2DFB7" w14:textId="36FAD57F" w:rsidR="008A5401" w:rsidRPr="00252727" w:rsidRDefault="000E7723" w:rsidP="00767431">
      <w:pPr>
        <w:tabs>
          <w:tab w:val="num" w:pos="0"/>
        </w:tabs>
        <w:suppressAutoHyphens/>
        <w:rPr>
          <w:rFonts w:ascii="PragmaticaCTT" w:hAnsi="PragmaticaCTT"/>
          <w:sz w:val="22"/>
          <w:szCs w:val="22"/>
          <w:lang w:val="uk-UA" w:eastAsia="ar-SA"/>
        </w:rPr>
      </w:pPr>
      <w:r>
        <w:rPr>
          <w:rFonts w:ascii="PragmaticaCTT" w:hAnsi="PragmaticaCTT"/>
          <w:sz w:val="22"/>
          <w:szCs w:val="22"/>
          <w:lang w:val="uk-UA" w:eastAsia="ar-SA"/>
        </w:rPr>
        <w:t xml:space="preserve">                                                                             </w:t>
      </w:r>
    </w:p>
    <w:p w14:paraId="78E255B6" w14:textId="77777777" w:rsidR="004F5035" w:rsidRPr="00983009" w:rsidRDefault="004F5035" w:rsidP="00767431">
      <w:pPr>
        <w:tabs>
          <w:tab w:val="num" w:pos="0"/>
        </w:tabs>
        <w:jc w:val="both"/>
        <w:rPr>
          <w:rFonts w:ascii="PragmaticaCTT" w:hAnsi="PragmaticaCTT"/>
          <w:sz w:val="22"/>
          <w:szCs w:val="22"/>
          <w:lang w:val="uk-UA"/>
        </w:rPr>
      </w:pPr>
    </w:p>
    <w:sectPr w:rsidR="004F5035" w:rsidRPr="00983009" w:rsidSect="00767431">
      <w:footerReference w:type="even" r:id="rId11"/>
      <w:footerReference w:type="default" r:id="rId12"/>
      <w:pgSz w:w="11906" w:h="16838"/>
      <w:pgMar w:top="1134" w:right="567" w:bottom="1134"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B9752A" w14:textId="77777777" w:rsidR="0024331A" w:rsidRDefault="0024331A">
      <w:r>
        <w:separator/>
      </w:r>
    </w:p>
  </w:endnote>
  <w:endnote w:type="continuationSeparator" w:id="0">
    <w:p w14:paraId="3F8A57EB" w14:textId="77777777" w:rsidR="0024331A" w:rsidRDefault="002433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Liberation Serif">
    <w:altName w:val="Times New Roman"/>
    <w:charset w:val="CC"/>
    <w:family w:val="roman"/>
    <w:pitch w:val="variable"/>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PragmaticaCTT">
    <w:altName w:val="Calibri"/>
    <w:charset w:val="CC"/>
    <w:family w:val="swiss"/>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436EDF" w14:textId="77777777" w:rsidR="00F40CBC" w:rsidRDefault="00F40CBC" w:rsidP="006C6933">
    <w:pPr>
      <w:pStyle w:val="ab"/>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14:paraId="22013A8E" w14:textId="77777777" w:rsidR="00F40CBC" w:rsidRDefault="00F40CBC" w:rsidP="006C6933">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CB0C79" w14:textId="77777777" w:rsidR="00F40CBC" w:rsidRDefault="00F40CBC" w:rsidP="006C6933">
    <w:pPr>
      <w:pStyle w:val="ab"/>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222A73">
      <w:rPr>
        <w:rStyle w:val="ac"/>
        <w:noProof/>
      </w:rPr>
      <w:t>12</w:t>
    </w:r>
    <w:r>
      <w:rPr>
        <w:rStyle w:val="ac"/>
      </w:rPr>
      <w:fldChar w:fldCharType="end"/>
    </w:r>
  </w:p>
  <w:p w14:paraId="22AA710D" w14:textId="77777777" w:rsidR="00F40CBC" w:rsidRDefault="00F40CBC" w:rsidP="006C6933">
    <w:pPr>
      <w:pStyle w:val="ab"/>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E15F49" w14:textId="77777777" w:rsidR="0024331A" w:rsidRDefault="0024331A">
      <w:r>
        <w:separator/>
      </w:r>
    </w:p>
  </w:footnote>
  <w:footnote w:type="continuationSeparator" w:id="0">
    <w:p w14:paraId="0C031FF0" w14:textId="77777777" w:rsidR="0024331A" w:rsidRDefault="002433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cs="Symbol" w:hint="default"/>
      </w:rPr>
    </w:lvl>
  </w:abstractNum>
  <w:abstractNum w:abstractNumId="1" w15:restartNumberingAfterBreak="0">
    <w:nsid w:val="00000003"/>
    <w:multiLevelType w:val="singleLevel"/>
    <w:tmpl w:val="00000003"/>
    <w:name w:val="WW8Num4"/>
    <w:lvl w:ilvl="0">
      <w:start w:val="1"/>
      <w:numFmt w:val="upperRoman"/>
      <w:lvlText w:val="%1."/>
      <w:lvlJc w:val="left"/>
      <w:pPr>
        <w:tabs>
          <w:tab w:val="num" w:pos="1080"/>
        </w:tabs>
        <w:ind w:left="1080" w:hanging="720"/>
      </w:pPr>
      <w:rPr>
        <w:rFonts w:hint="default"/>
      </w:rPr>
    </w:lvl>
  </w:abstractNum>
  <w:abstractNum w:abstractNumId="2" w15:restartNumberingAfterBreak="0">
    <w:nsid w:val="00000004"/>
    <w:multiLevelType w:val="singleLevel"/>
    <w:tmpl w:val="00000004"/>
    <w:name w:val="WW8Num8"/>
    <w:lvl w:ilvl="0">
      <w:start w:val="1"/>
      <w:numFmt w:val="bullet"/>
      <w:lvlText w:val=""/>
      <w:lvlJc w:val="left"/>
      <w:pPr>
        <w:tabs>
          <w:tab w:val="num" w:pos="737"/>
        </w:tabs>
        <w:ind w:left="737" w:hanging="360"/>
      </w:pPr>
      <w:rPr>
        <w:rFonts w:ascii="Symbol" w:hAnsi="Symbol" w:cs="Symbol" w:hint="default"/>
      </w:rPr>
    </w:lvl>
  </w:abstractNum>
  <w:abstractNum w:abstractNumId="3" w15:restartNumberingAfterBreak="0">
    <w:nsid w:val="00000005"/>
    <w:multiLevelType w:val="singleLevel"/>
    <w:tmpl w:val="00000005"/>
    <w:name w:val="WW8Num12"/>
    <w:lvl w:ilvl="0">
      <w:start w:val="1"/>
      <w:numFmt w:val="bullet"/>
      <w:lvlText w:val="-"/>
      <w:lvlJc w:val="left"/>
      <w:pPr>
        <w:tabs>
          <w:tab w:val="num" w:pos="360"/>
        </w:tabs>
        <w:ind w:left="360" w:hanging="360"/>
      </w:pPr>
      <w:rPr>
        <w:rFonts w:ascii="Liberation Serif" w:hAnsi="Liberation Serif" w:cs="Calibri" w:hint="default"/>
        <w:sz w:val="22"/>
        <w:szCs w:val="22"/>
        <w:lang w:val="uk-UA"/>
      </w:rPr>
    </w:lvl>
  </w:abstractNum>
  <w:abstractNum w:abstractNumId="4" w15:restartNumberingAfterBreak="0">
    <w:nsid w:val="00000006"/>
    <w:multiLevelType w:val="singleLevel"/>
    <w:tmpl w:val="00000006"/>
    <w:name w:val="WW8Num13"/>
    <w:lvl w:ilvl="0">
      <w:start w:val="1"/>
      <w:numFmt w:val="bullet"/>
      <w:lvlText w:val=""/>
      <w:lvlJc w:val="left"/>
      <w:pPr>
        <w:tabs>
          <w:tab w:val="num" w:pos="720"/>
        </w:tabs>
        <w:ind w:left="720" w:hanging="360"/>
      </w:pPr>
      <w:rPr>
        <w:rFonts w:ascii="Symbol" w:hAnsi="Symbol" w:cs="Symbol" w:hint="default"/>
        <w:sz w:val="22"/>
        <w:szCs w:val="22"/>
        <w:lang w:val="uk-UA"/>
      </w:rPr>
    </w:lvl>
  </w:abstractNum>
  <w:abstractNum w:abstractNumId="5" w15:restartNumberingAfterBreak="0">
    <w:nsid w:val="00000007"/>
    <w:multiLevelType w:val="multilevel"/>
    <w:tmpl w:val="00000007"/>
    <w:name w:val="WW8Num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AF72544"/>
    <w:multiLevelType w:val="singleLevel"/>
    <w:tmpl w:val="0419000F"/>
    <w:lvl w:ilvl="0">
      <w:start w:val="1"/>
      <w:numFmt w:val="decimal"/>
      <w:lvlText w:val="%1."/>
      <w:lvlJc w:val="left"/>
      <w:pPr>
        <w:tabs>
          <w:tab w:val="num" w:pos="360"/>
        </w:tabs>
        <w:ind w:left="360" w:hanging="360"/>
      </w:pPr>
      <w:rPr>
        <w:rFonts w:hint="default"/>
      </w:rPr>
    </w:lvl>
  </w:abstractNum>
  <w:abstractNum w:abstractNumId="7" w15:restartNumberingAfterBreak="0">
    <w:nsid w:val="1D0334E3"/>
    <w:multiLevelType w:val="hybridMultilevel"/>
    <w:tmpl w:val="236C38B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281E3702"/>
    <w:multiLevelType w:val="singleLevel"/>
    <w:tmpl w:val="0419000F"/>
    <w:lvl w:ilvl="0">
      <w:start w:val="1"/>
      <w:numFmt w:val="decimal"/>
      <w:lvlText w:val="%1."/>
      <w:lvlJc w:val="left"/>
      <w:pPr>
        <w:tabs>
          <w:tab w:val="num" w:pos="360"/>
        </w:tabs>
        <w:ind w:left="360" w:hanging="360"/>
      </w:pPr>
      <w:rPr>
        <w:rFonts w:hint="default"/>
      </w:rPr>
    </w:lvl>
  </w:abstractNum>
  <w:abstractNum w:abstractNumId="9" w15:restartNumberingAfterBreak="0">
    <w:nsid w:val="394B2B71"/>
    <w:multiLevelType w:val="multilevel"/>
    <w:tmpl w:val="72AA5D1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9AC021A"/>
    <w:multiLevelType w:val="hybridMultilevel"/>
    <w:tmpl w:val="B644DE98"/>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9C839A8"/>
    <w:multiLevelType w:val="multilevel"/>
    <w:tmpl w:val="FD30CF9E"/>
    <w:lvl w:ilvl="0">
      <w:start w:val="1"/>
      <w:numFmt w:val="decimal"/>
      <w:lvlText w:val="%1."/>
      <w:lvlJc w:val="left"/>
      <w:pPr>
        <w:tabs>
          <w:tab w:val="num" w:pos="405"/>
        </w:tabs>
        <w:ind w:left="405" w:hanging="405"/>
      </w:pPr>
      <w:rPr>
        <w:rFonts w:hint="default"/>
        <w:b w:val="0"/>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5714604F"/>
    <w:multiLevelType w:val="singleLevel"/>
    <w:tmpl w:val="0419000F"/>
    <w:lvl w:ilvl="0">
      <w:start w:val="1"/>
      <w:numFmt w:val="decimal"/>
      <w:lvlText w:val="%1."/>
      <w:lvlJc w:val="left"/>
      <w:pPr>
        <w:tabs>
          <w:tab w:val="num" w:pos="360"/>
        </w:tabs>
        <w:ind w:left="360" w:hanging="360"/>
      </w:pPr>
      <w:rPr>
        <w:rFonts w:hint="default"/>
      </w:rPr>
    </w:lvl>
  </w:abstractNum>
  <w:abstractNum w:abstractNumId="13" w15:restartNumberingAfterBreak="0">
    <w:nsid w:val="5A0E060A"/>
    <w:multiLevelType w:val="multilevel"/>
    <w:tmpl w:val="01D237E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15:restartNumberingAfterBreak="0">
    <w:nsid w:val="5A2F0A6C"/>
    <w:multiLevelType w:val="singleLevel"/>
    <w:tmpl w:val="0419000F"/>
    <w:lvl w:ilvl="0">
      <w:start w:val="1"/>
      <w:numFmt w:val="decimal"/>
      <w:lvlText w:val="%1."/>
      <w:lvlJc w:val="left"/>
      <w:pPr>
        <w:tabs>
          <w:tab w:val="num" w:pos="360"/>
        </w:tabs>
        <w:ind w:left="360" w:hanging="360"/>
      </w:pPr>
      <w:rPr>
        <w:rFonts w:hint="default"/>
      </w:rPr>
    </w:lvl>
  </w:abstractNum>
  <w:abstractNum w:abstractNumId="15" w15:restartNumberingAfterBreak="0">
    <w:nsid w:val="78BA39BB"/>
    <w:multiLevelType w:val="hybridMultilevel"/>
    <w:tmpl w:val="B1D4A266"/>
    <w:lvl w:ilvl="0" w:tplc="8EF4CA1C">
      <w:start w:val="5"/>
      <w:numFmt w:val="decimal"/>
      <w:lvlText w:val="%1."/>
      <w:lvlJc w:val="left"/>
      <w:pPr>
        <w:ind w:left="360" w:hanging="360"/>
      </w:pPr>
      <w:rPr>
        <w:rFonts w:hint="default"/>
      </w:rPr>
    </w:lvl>
    <w:lvl w:ilvl="1" w:tplc="4C98DA5A">
      <w:numFmt w:val="none"/>
      <w:lvlText w:val=""/>
      <w:lvlJc w:val="left"/>
      <w:pPr>
        <w:tabs>
          <w:tab w:val="num" w:pos="0"/>
        </w:tabs>
      </w:pPr>
    </w:lvl>
    <w:lvl w:ilvl="2" w:tplc="4A369140">
      <w:numFmt w:val="none"/>
      <w:lvlText w:val=""/>
      <w:lvlJc w:val="left"/>
      <w:pPr>
        <w:tabs>
          <w:tab w:val="num" w:pos="0"/>
        </w:tabs>
      </w:pPr>
    </w:lvl>
    <w:lvl w:ilvl="3" w:tplc="EF400C56">
      <w:numFmt w:val="none"/>
      <w:lvlText w:val=""/>
      <w:lvlJc w:val="left"/>
      <w:pPr>
        <w:tabs>
          <w:tab w:val="num" w:pos="0"/>
        </w:tabs>
      </w:pPr>
    </w:lvl>
    <w:lvl w:ilvl="4" w:tplc="9AFC6340">
      <w:numFmt w:val="none"/>
      <w:lvlText w:val=""/>
      <w:lvlJc w:val="left"/>
      <w:pPr>
        <w:tabs>
          <w:tab w:val="num" w:pos="0"/>
        </w:tabs>
      </w:pPr>
    </w:lvl>
    <w:lvl w:ilvl="5" w:tplc="16F8672C">
      <w:numFmt w:val="none"/>
      <w:lvlText w:val=""/>
      <w:lvlJc w:val="left"/>
      <w:pPr>
        <w:tabs>
          <w:tab w:val="num" w:pos="0"/>
        </w:tabs>
      </w:pPr>
    </w:lvl>
    <w:lvl w:ilvl="6" w:tplc="736C5338">
      <w:numFmt w:val="none"/>
      <w:lvlText w:val=""/>
      <w:lvlJc w:val="left"/>
      <w:pPr>
        <w:tabs>
          <w:tab w:val="num" w:pos="0"/>
        </w:tabs>
      </w:pPr>
    </w:lvl>
    <w:lvl w:ilvl="7" w:tplc="1FE4BD96">
      <w:numFmt w:val="none"/>
      <w:lvlText w:val=""/>
      <w:lvlJc w:val="left"/>
      <w:pPr>
        <w:tabs>
          <w:tab w:val="num" w:pos="0"/>
        </w:tabs>
      </w:pPr>
    </w:lvl>
    <w:lvl w:ilvl="8" w:tplc="DE2CDAA2">
      <w:numFmt w:val="none"/>
      <w:lvlText w:val=""/>
      <w:lvlJc w:val="left"/>
      <w:pPr>
        <w:tabs>
          <w:tab w:val="num" w:pos="0"/>
        </w:tabs>
      </w:pPr>
    </w:lvl>
  </w:abstractNum>
  <w:abstractNum w:abstractNumId="16" w15:restartNumberingAfterBreak="0">
    <w:nsid w:val="79AF04C0"/>
    <w:multiLevelType w:val="multilevel"/>
    <w:tmpl w:val="4D0C4220"/>
    <w:lvl w:ilvl="0">
      <w:start w:val="1"/>
      <w:numFmt w:val="decimal"/>
      <w:lvlText w:val="%1."/>
      <w:lvlJc w:val="left"/>
      <w:pPr>
        <w:tabs>
          <w:tab w:val="num" w:pos="360"/>
        </w:tabs>
        <w:ind w:left="360" w:hanging="360"/>
      </w:pPr>
      <w:rPr>
        <w:rFonts w:hint="default"/>
        <w:b w:val="0"/>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7" w15:restartNumberingAfterBreak="0">
    <w:nsid w:val="7EF670D3"/>
    <w:multiLevelType w:val="singleLevel"/>
    <w:tmpl w:val="0419000F"/>
    <w:lvl w:ilvl="0">
      <w:start w:val="1"/>
      <w:numFmt w:val="decimal"/>
      <w:lvlText w:val="%1."/>
      <w:lvlJc w:val="left"/>
      <w:pPr>
        <w:tabs>
          <w:tab w:val="num" w:pos="360"/>
        </w:tabs>
        <w:ind w:left="360" w:hanging="360"/>
      </w:pPr>
      <w:rPr>
        <w:rFonts w:hint="default"/>
      </w:rPr>
    </w:lvl>
  </w:abstractNum>
  <w:num w:numId="1">
    <w:abstractNumId w:val="8"/>
  </w:num>
  <w:num w:numId="2">
    <w:abstractNumId w:val="17"/>
  </w:num>
  <w:num w:numId="3">
    <w:abstractNumId w:val="6"/>
  </w:num>
  <w:num w:numId="4">
    <w:abstractNumId w:val="14"/>
  </w:num>
  <w:num w:numId="5">
    <w:abstractNumId w:val="13"/>
  </w:num>
  <w:num w:numId="6">
    <w:abstractNumId w:val="12"/>
  </w:num>
  <w:num w:numId="7">
    <w:abstractNumId w:val="11"/>
  </w:num>
  <w:num w:numId="8">
    <w:abstractNumId w:val="16"/>
  </w:num>
  <w:num w:numId="9">
    <w:abstractNumId w:val="9"/>
  </w:num>
  <w:num w:numId="10">
    <w:abstractNumId w:val="15"/>
  </w:num>
  <w:num w:numId="11">
    <w:abstractNumId w:val="10"/>
  </w:num>
  <w:num w:numId="12">
    <w:abstractNumId w:val="7"/>
  </w:num>
  <w:num w:numId="13">
    <w:abstractNumId w:val="0"/>
  </w:num>
  <w:num w:numId="14">
    <w:abstractNumId w:val="1"/>
  </w:num>
  <w:num w:numId="15">
    <w:abstractNumId w:val="2"/>
  </w:num>
  <w:num w:numId="16">
    <w:abstractNumId w:val="3"/>
  </w:num>
  <w:num w:numId="17">
    <w:abstractNumId w:val="4"/>
  </w:num>
  <w:num w:numId="18">
    <w:abstractNumId w:val="5"/>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Чумак Наталія">
    <w15:presenceInfo w15:providerId="AD" w15:userId="S::n.chumak@kernel.ua::2361c1fe-1337-4dc1-bf16-5a39f8e8a0e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44CC"/>
    <w:rsid w:val="00012E9A"/>
    <w:rsid w:val="00020E35"/>
    <w:rsid w:val="00024D82"/>
    <w:rsid w:val="00024E07"/>
    <w:rsid w:val="00030B32"/>
    <w:rsid w:val="00031FD8"/>
    <w:rsid w:val="00033387"/>
    <w:rsid w:val="00035990"/>
    <w:rsid w:val="000404E9"/>
    <w:rsid w:val="00045F81"/>
    <w:rsid w:val="000460BF"/>
    <w:rsid w:val="000577B8"/>
    <w:rsid w:val="00061055"/>
    <w:rsid w:val="000637A5"/>
    <w:rsid w:val="000676E6"/>
    <w:rsid w:val="000725DC"/>
    <w:rsid w:val="00080719"/>
    <w:rsid w:val="00083148"/>
    <w:rsid w:val="000850A0"/>
    <w:rsid w:val="00086423"/>
    <w:rsid w:val="00087C76"/>
    <w:rsid w:val="00096279"/>
    <w:rsid w:val="00097D51"/>
    <w:rsid w:val="00097DE9"/>
    <w:rsid w:val="000A4FC3"/>
    <w:rsid w:val="000A7195"/>
    <w:rsid w:val="000B5643"/>
    <w:rsid w:val="000B6514"/>
    <w:rsid w:val="000B7C89"/>
    <w:rsid w:val="000B7D49"/>
    <w:rsid w:val="000C3BDF"/>
    <w:rsid w:val="000C6427"/>
    <w:rsid w:val="000C6F4A"/>
    <w:rsid w:val="000C7941"/>
    <w:rsid w:val="000E28B7"/>
    <w:rsid w:val="000E42D4"/>
    <w:rsid w:val="000E7723"/>
    <w:rsid w:val="000E7BC5"/>
    <w:rsid w:val="000F3513"/>
    <w:rsid w:val="000F376D"/>
    <w:rsid w:val="00102F50"/>
    <w:rsid w:val="0010639B"/>
    <w:rsid w:val="00106D37"/>
    <w:rsid w:val="00111E48"/>
    <w:rsid w:val="00115980"/>
    <w:rsid w:val="00116B80"/>
    <w:rsid w:val="00117434"/>
    <w:rsid w:val="00142B89"/>
    <w:rsid w:val="00143910"/>
    <w:rsid w:val="00146A47"/>
    <w:rsid w:val="00150E77"/>
    <w:rsid w:val="00151980"/>
    <w:rsid w:val="0015385F"/>
    <w:rsid w:val="001545D2"/>
    <w:rsid w:val="001614BB"/>
    <w:rsid w:val="00161665"/>
    <w:rsid w:val="00161D0E"/>
    <w:rsid w:val="00162159"/>
    <w:rsid w:val="00170A56"/>
    <w:rsid w:val="0018009B"/>
    <w:rsid w:val="00181349"/>
    <w:rsid w:val="00187BEE"/>
    <w:rsid w:val="00187EF2"/>
    <w:rsid w:val="00195109"/>
    <w:rsid w:val="00196B2D"/>
    <w:rsid w:val="001A3386"/>
    <w:rsid w:val="001A3E8A"/>
    <w:rsid w:val="001B157B"/>
    <w:rsid w:val="001B1B20"/>
    <w:rsid w:val="001B623E"/>
    <w:rsid w:val="001D287D"/>
    <w:rsid w:val="001D5327"/>
    <w:rsid w:val="001E4D3A"/>
    <w:rsid w:val="001F3E85"/>
    <w:rsid w:val="00201828"/>
    <w:rsid w:val="00202091"/>
    <w:rsid w:val="00202770"/>
    <w:rsid w:val="00203F70"/>
    <w:rsid w:val="0020535F"/>
    <w:rsid w:val="00205A0A"/>
    <w:rsid w:val="0021466C"/>
    <w:rsid w:val="00222A73"/>
    <w:rsid w:val="00223651"/>
    <w:rsid w:val="0022496C"/>
    <w:rsid w:val="0022718E"/>
    <w:rsid w:val="002336BD"/>
    <w:rsid w:val="00235EDC"/>
    <w:rsid w:val="0024331A"/>
    <w:rsid w:val="00245BB8"/>
    <w:rsid w:val="00252727"/>
    <w:rsid w:val="002604FC"/>
    <w:rsid w:val="002609C7"/>
    <w:rsid w:val="00262021"/>
    <w:rsid w:val="002642F1"/>
    <w:rsid w:val="0027617C"/>
    <w:rsid w:val="00281AD7"/>
    <w:rsid w:val="00290951"/>
    <w:rsid w:val="00297614"/>
    <w:rsid w:val="00297D0E"/>
    <w:rsid w:val="002A0C61"/>
    <w:rsid w:val="002A57B3"/>
    <w:rsid w:val="002A6031"/>
    <w:rsid w:val="002A66F2"/>
    <w:rsid w:val="002B2BCC"/>
    <w:rsid w:val="002B3AEC"/>
    <w:rsid w:val="002B568B"/>
    <w:rsid w:val="002C132B"/>
    <w:rsid w:val="002C385A"/>
    <w:rsid w:val="002C526B"/>
    <w:rsid w:val="002C5A22"/>
    <w:rsid w:val="002C7A02"/>
    <w:rsid w:val="002D0218"/>
    <w:rsid w:val="002D73FD"/>
    <w:rsid w:val="002E0170"/>
    <w:rsid w:val="002E12EF"/>
    <w:rsid w:val="002E2604"/>
    <w:rsid w:val="002E3FB3"/>
    <w:rsid w:val="002F09C7"/>
    <w:rsid w:val="00306ABF"/>
    <w:rsid w:val="0031089F"/>
    <w:rsid w:val="00310B04"/>
    <w:rsid w:val="0031191A"/>
    <w:rsid w:val="0031491B"/>
    <w:rsid w:val="00315C82"/>
    <w:rsid w:val="00316BA4"/>
    <w:rsid w:val="003270F1"/>
    <w:rsid w:val="00341E9D"/>
    <w:rsid w:val="003425F3"/>
    <w:rsid w:val="0035173C"/>
    <w:rsid w:val="00362404"/>
    <w:rsid w:val="003633EB"/>
    <w:rsid w:val="00367F93"/>
    <w:rsid w:val="003705A1"/>
    <w:rsid w:val="00370872"/>
    <w:rsid w:val="0037786F"/>
    <w:rsid w:val="00382D4F"/>
    <w:rsid w:val="0038521F"/>
    <w:rsid w:val="00394D4C"/>
    <w:rsid w:val="00395CCE"/>
    <w:rsid w:val="003A05F6"/>
    <w:rsid w:val="003A6183"/>
    <w:rsid w:val="003A7972"/>
    <w:rsid w:val="003B1A22"/>
    <w:rsid w:val="003B2502"/>
    <w:rsid w:val="003B40F9"/>
    <w:rsid w:val="003C3944"/>
    <w:rsid w:val="003C5909"/>
    <w:rsid w:val="003D42AE"/>
    <w:rsid w:val="003E0F9B"/>
    <w:rsid w:val="003E2DA7"/>
    <w:rsid w:val="003E7097"/>
    <w:rsid w:val="003F17B6"/>
    <w:rsid w:val="003F4312"/>
    <w:rsid w:val="003F5890"/>
    <w:rsid w:val="003F6890"/>
    <w:rsid w:val="00400830"/>
    <w:rsid w:val="0040621F"/>
    <w:rsid w:val="00411641"/>
    <w:rsid w:val="004168CC"/>
    <w:rsid w:val="00421365"/>
    <w:rsid w:val="00424C05"/>
    <w:rsid w:val="00425541"/>
    <w:rsid w:val="0042560B"/>
    <w:rsid w:val="0043190E"/>
    <w:rsid w:val="00433501"/>
    <w:rsid w:val="0043719C"/>
    <w:rsid w:val="0044245A"/>
    <w:rsid w:val="00444296"/>
    <w:rsid w:val="0045266A"/>
    <w:rsid w:val="00454711"/>
    <w:rsid w:val="00455A55"/>
    <w:rsid w:val="00455A56"/>
    <w:rsid w:val="00456630"/>
    <w:rsid w:val="0046553D"/>
    <w:rsid w:val="004665AC"/>
    <w:rsid w:val="00467991"/>
    <w:rsid w:val="004700D1"/>
    <w:rsid w:val="0047409F"/>
    <w:rsid w:val="0048033C"/>
    <w:rsid w:val="0048061E"/>
    <w:rsid w:val="004839EF"/>
    <w:rsid w:val="00484279"/>
    <w:rsid w:val="00484892"/>
    <w:rsid w:val="00497AFB"/>
    <w:rsid w:val="004A2ECA"/>
    <w:rsid w:val="004A354F"/>
    <w:rsid w:val="004B1FA2"/>
    <w:rsid w:val="004C52DB"/>
    <w:rsid w:val="004D21BD"/>
    <w:rsid w:val="004D5B04"/>
    <w:rsid w:val="004E501D"/>
    <w:rsid w:val="004E7374"/>
    <w:rsid w:val="004F157A"/>
    <w:rsid w:val="004F5035"/>
    <w:rsid w:val="005074F0"/>
    <w:rsid w:val="005133B1"/>
    <w:rsid w:val="00516A62"/>
    <w:rsid w:val="00520637"/>
    <w:rsid w:val="00520FF2"/>
    <w:rsid w:val="00522CBD"/>
    <w:rsid w:val="00525FE0"/>
    <w:rsid w:val="0052663C"/>
    <w:rsid w:val="0053267B"/>
    <w:rsid w:val="0053501D"/>
    <w:rsid w:val="00536D80"/>
    <w:rsid w:val="00542175"/>
    <w:rsid w:val="00542D4F"/>
    <w:rsid w:val="00544C87"/>
    <w:rsid w:val="00546003"/>
    <w:rsid w:val="00560328"/>
    <w:rsid w:val="005627C8"/>
    <w:rsid w:val="00571DA3"/>
    <w:rsid w:val="005814EE"/>
    <w:rsid w:val="00581E09"/>
    <w:rsid w:val="00584797"/>
    <w:rsid w:val="00586FB6"/>
    <w:rsid w:val="0059627B"/>
    <w:rsid w:val="005A1A7A"/>
    <w:rsid w:val="005A5BFF"/>
    <w:rsid w:val="005B1451"/>
    <w:rsid w:val="005B6A39"/>
    <w:rsid w:val="005C024A"/>
    <w:rsid w:val="005C268E"/>
    <w:rsid w:val="005C2817"/>
    <w:rsid w:val="005D592E"/>
    <w:rsid w:val="005D59C6"/>
    <w:rsid w:val="005D6288"/>
    <w:rsid w:val="005E1996"/>
    <w:rsid w:val="005E7147"/>
    <w:rsid w:val="005F1961"/>
    <w:rsid w:val="005F3EFF"/>
    <w:rsid w:val="00604F11"/>
    <w:rsid w:val="0060760A"/>
    <w:rsid w:val="00607671"/>
    <w:rsid w:val="00613E22"/>
    <w:rsid w:val="0061461A"/>
    <w:rsid w:val="006171FD"/>
    <w:rsid w:val="00627A07"/>
    <w:rsid w:val="00632222"/>
    <w:rsid w:val="0063497F"/>
    <w:rsid w:val="00634FC8"/>
    <w:rsid w:val="006514FF"/>
    <w:rsid w:val="006517AF"/>
    <w:rsid w:val="00652AAF"/>
    <w:rsid w:val="00662D7C"/>
    <w:rsid w:val="0067168B"/>
    <w:rsid w:val="00676DDC"/>
    <w:rsid w:val="0068273B"/>
    <w:rsid w:val="0068295A"/>
    <w:rsid w:val="006830F9"/>
    <w:rsid w:val="006856C7"/>
    <w:rsid w:val="00686809"/>
    <w:rsid w:val="00692103"/>
    <w:rsid w:val="00697F21"/>
    <w:rsid w:val="006A151C"/>
    <w:rsid w:val="006A1FE5"/>
    <w:rsid w:val="006A3854"/>
    <w:rsid w:val="006A3F22"/>
    <w:rsid w:val="006A5431"/>
    <w:rsid w:val="006B5E0F"/>
    <w:rsid w:val="006C4FC8"/>
    <w:rsid w:val="006C6933"/>
    <w:rsid w:val="006D50AD"/>
    <w:rsid w:val="006E25ED"/>
    <w:rsid w:val="006E52FF"/>
    <w:rsid w:val="006F2F67"/>
    <w:rsid w:val="006F3331"/>
    <w:rsid w:val="006F38B6"/>
    <w:rsid w:val="006F7624"/>
    <w:rsid w:val="0070065B"/>
    <w:rsid w:val="00702ECC"/>
    <w:rsid w:val="00705D18"/>
    <w:rsid w:val="007065EF"/>
    <w:rsid w:val="00716B3F"/>
    <w:rsid w:val="00717558"/>
    <w:rsid w:val="0072040F"/>
    <w:rsid w:val="00720B4C"/>
    <w:rsid w:val="00723492"/>
    <w:rsid w:val="00730A4E"/>
    <w:rsid w:val="00731991"/>
    <w:rsid w:val="00734411"/>
    <w:rsid w:val="00736577"/>
    <w:rsid w:val="00737DFC"/>
    <w:rsid w:val="00743322"/>
    <w:rsid w:val="00744C53"/>
    <w:rsid w:val="007651E6"/>
    <w:rsid w:val="00767431"/>
    <w:rsid w:val="007766B2"/>
    <w:rsid w:val="0077792A"/>
    <w:rsid w:val="00791252"/>
    <w:rsid w:val="00797291"/>
    <w:rsid w:val="007A783A"/>
    <w:rsid w:val="007B161F"/>
    <w:rsid w:val="007B47C3"/>
    <w:rsid w:val="007B5F82"/>
    <w:rsid w:val="007B7431"/>
    <w:rsid w:val="007C2EAD"/>
    <w:rsid w:val="007C73B7"/>
    <w:rsid w:val="007D2AFE"/>
    <w:rsid w:val="007E0635"/>
    <w:rsid w:val="007E71C5"/>
    <w:rsid w:val="007E7A3A"/>
    <w:rsid w:val="007F2CBE"/>
    <w:rsid w:val="007F307A"/>
    <w:rsid w:val="00816C73"/>
    <w:rsid w:val="00821BDE"/>
    <w:rsid w:val="0082286C"/>
    <w:rsid w:val="00823BFE"/>
    <w:rsid w:val="00825DBC"/>
    <w:rsid w:val="00836114"/>
    <w:rsid w:val="008401F5"/>
    <w:rsid w:val="008451A4"/>
    <w:rsid w:val="008522D2"/>
    <w:rsid w:val="008543FC"/>
    <w:rsid w:val="0085553A"/>
    <w:rsid w:val="008602D4"/>
    <w:rsid w:val="00864F0A"/>
    <w:rsid w:val="0086691C"/>
    <w:rsid w:val="008830FB"/>
    <w:rsid w:val="0088738C"/>
    <w:rsid w:val="00890EA7"/>
    <w:rsid w:val="0089741C"/>
    <w:rsid w:val="008A22E8"/>
    <w:rsid w:val="008A5401"/>
    <w:rsid w:val="008A62E6"/>
    <w:rsid w:val="008B0945"/>
    <w:rsid w:val="008B445A"/>
    <w:rsid w:val="008B5F46"/>
    <w:rsid w:val="008C1597"/>
    <w:rsid w:val="008C5535"/>
    <w:rsid w:val="008C708B"/>
    <w:rsid w:val="008F0F0C"/>
    <w:rsid w:val="008F4201"/>
    <w:rsid w:val="008F6F31"/>
    <w:rsid w:val="00903B68"/>
    <w:rsid w:val="00904A0C"/>
    <w:rsid w:val="00906421"/>
    <w:rsid w:val="0091433A"/>
    <w:rsid w:val="00915C44"/>
    <w:rsid w:val="00915DC3"/>
    <w:rsid w:val="009348FA"/>
    <w:rsid w:val="00936AD0"/>
    <w:rsid w:val="009406A8"/>
    <w:rsid w:val="009425A0"/>
    <w:rsid w:val="0094790B"/>
    <w:rsid w:val="0095044B"/>
    <w:rsid w:val="00955224"/>
    <w:rsid w:val="00961B30"/>
    <w:rsid w:val="009762E0"/>
    <w:rsid w:val="009811B7"/>
    <w:rsid w:val="00982528"/>
    <w:rsid w:val="00983009"/>
    <w:rsid w:val="00985BF9"/>
    <w:rsid w:val="00987455"/>
    <w:rsid w:val="009A2F8D"/>
    <w:rsid w:val="009A72FC"/>
    <w:rsid w:val="009B3029"/>
    <w:rsid w:val="009C262C"/>
    <w:rsid w:val="009C5564"/>
    <w:rsid w:val="009D6EF9"/>
    <w:rsid w:val="009E4CD8"/>
    <w:rsid w:val="009F0C3E"/>
    <w:rsid w:val="009F1DE3"/>
    <w:rsid w:val="009F4379"/>
    <w:rsid w:val="00A043DB"/>
    <w:rsid w:val="00A1149A"/>
    <w:rsid w:val="00A138FD"/>
    <w:rsid w:val="00A14246"/>
    <w:rsid w:val="00A230C7"/>
    <w:rsid w:val="00A25BC5"/>
    <w:rsid w:val="00A41C4F"/>
    <w:rsid w:val="00A4341E"/>
    <w:rsid w:val="00A675D8"/>
    <w:rsid w:val="00A71264"/>
    <w:rsid w:val="00A719FE"/>
    <w:rsid w:val="00A7654A"/>
    <w:rsid w:val="00A807C6"/>
    <w:rsid w:val="00A810A9"/>
    <w:rsid w:val="00A9648B"/>
    <w:rsid w:val="00A975CC"/>
    <w:rsid w:val="00AA042B"/>
    <w:rsid w:val="00AA14A6"/>
    <w:rsid w:val="00AA660E"/>
    <w:rsid w:val="00AA749E"/>
    <w:rsid w:val="00AB67E1"/>
    <w:rsid w:val="00AC570C"/>
    <w:rsid w:val="00AC7029"/>
    <w:rsid w:val="00AD6469"/>
    <w:rsid w:val="00AE07E2"/>
    <w:rsid w:val="00AE0B7C"/>
    <w:rsid w:val="00AE2DB2"/>
    <w:rsid w:val="00AE4EA3"/>
    <w:rsid w:val="00AF1B17"/>
    <w:rsid w:val="00B10F20"/>
    <w:rsid w:val="00B20486"/>
    <w:rsid w:val="00B24F4B"/>
    <w:rsid w:val="00B27A09"/>
    <w:rsid w:val="00B27C6E"/>
    <w:rsid w:val="00B308A8"/>
    <w:rsid w:val="00B34CCF"/>
    <w:rsid w:val="00B34ECA"/>
    <w:rsid w:val="00B474B1"/>
    <w:rsid w:val="00B51EC3"/>
    <w:rsid w:val="00B53DD8"/>
    <w:rsid w:val="00B5648D"/>
    <w:rsid w:val="00B56618"/>
    <w:rsid w:val="00B60698"/>
    <w:rsid w:val="00B637CC"/>
    <w:rsid w:val="00B70E44"/>
    <w:rsid w:val="00B7107E"/>
    <w:rsid w:val="00B720D0"/>
    <w:rsid w:val="00B72276"/>
    <w:rsid w:val="00B731BF"/>
    <w:rsid w:val="00B734E9"/>
    <w:rsid w:val="00B80F3D"/>
    <w:rsid w:val="00B83186"/>
    <w:rsid w:val="00B83725"/>
    <w:rsid w:val="00B83BCA"/>
    <w:rsid w:val="00B9100C"/>
    <w:rsid w:val="00B9223D"/>
    <w:rsid w:val="00B97F9B"/>
    <w:rsid w:val="00BA04BB"/>
    <w:rsid w:val="00BA57A5"/>
    <w:rsid w:val="00BA6627"/>
    <w:rsid w:val="00BB0B6B"/>
    <w:rsid w:val="00BB2229"/>
    <w:rsid w:val="00BB39A0"/>
    <w:rsid w:val="00BB4A1A"/>
    <w:rsid w:val="00BC1A9C"/>
    <w:rsid w:val="00BC6C9E"/>
    <w:rsid w:val="00BD55E8"/>
    <w:rsid w:val="00BD697E"/>
    <w:rsid w:val="00BE6437"/>
    <w:rsid w:val="00BE70BA"/>
    <w:rsid w:val="00BF0AF4"/>
    <w:rsid w:val="00BF14A2"/>
    <w:rsid w:val="00BF247B"/>
    <w:rsid w:val="00BF4828"/>
    <w:rsid w:val="00C02AED"/>
    <w:rsid w:val="00C05CFD"/>
    <w:rsid w:val="00C07BF5"/>
    <w:rsid w:val="00C12E5B"/>
    <w:rsid w:val="00C130A5"/>
    <w:rsid w:val="00C20BDF"/>
    <w:rsid w:val="00C244CC"/>
    <w:rsid w:val="00C31B67"/>
    <w:rsid w:val="00C32239"/>
    <w:rsid w:val="00C41BEE"/>
    <w:rsid w:val="00C446E0"/>
    <w:rsid w:val="00C44793"/>
    <w:rsid w:val="00C4607E"/>
    <w:rsid w:val="00C5305A"/>
    <w:rsid w:val="00C551CF"/>
    <w:rsid w:val="00C56CE6"/>
    <w:rsid w:val="00C6067B"/>
    <w:rsid w:val="00C61246"/>
    <w:rsid w:val="00C62DB5"/>
    <w:rsid w:val="00C6764F"/>
    <w:rsid w:val="00C76213"/>
    <w:rsid w:val="00C77315"/>
    <w:rsid w:val="00C80190"/>
    <w:rsid w:val="00C807A6"/>
    <w:rsid w:val="00C84DFD"/>
    <w:rsid w:val="00C86A27"/>
    <w:rsid w:val="00C87E50"/>
    <w:rsid w:val="00C91A02"/>
    <w:rsid w:val="00C948A4"/>
    <w:rsid w:val="00C9539E"/>
    <w:rsid w:val="00CA2BDD"/>
    <w:rsid w:val="00CA4525"/>
    <w:rsid w:val="00CD27F6"/>
    <w:rsid w:val="00CE1CFD"/>
    <w:rsid w:val="00CE4A89"/>
    <w:rsid w:val="00CE5C63"/>
    <w:rsid w:val="00D040BF"/>
    <w:rsid w:val="00D05549"/>
    <w:rsid w:val="00D10D1C"/>
    <w:rsid w:val="00D1282D"/>
    <w:rsid w:val="00D138C3"/>
    <w:rsid w:val="00D154EB"/>
    <w:rsid w:val="00D1616E"/>
    <w:rsid w:val="00D1743E"/>
    <w:rsid w:val="00D20559"/>
    <w:rsid w:val="00D23A84"/>
    <w:rsid w:val="00D23C88"/>
    <w:rsid w:val="00D355E0"/>
    <w:rsid w:val="00D41339"/>
    <w:rsid w:val="00D45A32"/>
    <w:rsid w:val="00D466D6"/>
    <w:rsid w:val="00D640B5"/>
    <w:rsid w:val="00D677C9"/>
    <w:rsid w:val="00D74FC5"/>
    <w:rsid w:val="00D754DA"/>
    <w:rsid w:val="00D762DD"/>
    <w:rsid w:val="00D83385"/>
    <w:rsid w:val="00D9096F"/>
    <w:rsid w:val="00D93C77"/>
    <w:rsid w:val="00D950C1"/>
    <w:rsid w:val="00DB1944"/>
    <w:rsid w:val="00DB60B2"/>
    <w:rsid w:val="00DC1384"/>
    <w:rsid w:val="00DC4197"/>
    <w:rsid w:val="00DC4635"/>
    <w:rsid w:val="00DD28F5"/>
    <w:rsid w:val="00DD2ADE"/>
    <w:rsid w:val="00DD6C63"/>
    <w:rsid w:val="00DD7522"/>
    <w:rsid w:val="00DE45D3"/>
    <w:rsid w:val="00DF2023"/>
    <w:rsid w:val="00DF2C6D"/>
    <w:rsid w:val="00DF55D6"/>
    <w:rsid w:val="00DF6D98"/>
    <w:rsid w:val="00E079D2"/>
    <w:rsid w:val="00E1172E"/>
    <w:rsid w:val="00E21546"/>
    <w:rsid w:val="00E23D81"/>
    <w:rsid w:val="00E24F54"/>
    <w:rsid w:val="00E2743F"/>
    <w:rsid w:val="00E300C0"/>
    <w:rsid w:val="00E30F89"/>
    <w:rsid w:val="00E31888"/>
    <w:rsid w:val="00E35293"/>
    <w:rsid w:val="00E353E2"/>
    <w:rsid w:val="00E40BA6"/>
    <w:rsid w:val="00E420A5"/>
    <w:rsid w:val="00E459FC"/>
    <w:rsid w:val="00E51D25"/>
    <w:rsid w:val="00E537EA"/>
    <w:rsid w:val="00E53E5D"/>
    <w:rsid w:val="00E53EA3"/>
    <w:rsid w:val="00E55168"/>
    <w:rsid w:val="00E55503"/>
    <w:rsid w:val="00E719CC"/>
    <w:rsid w:val="00E7295A"/>
    <w:rsid w:val="00E74B50"/>
    <w:rsid w:val="00E77CB0"/>
    <w:rsid w:val="00E801B3"/>
    <w:rsid w:val="00E8597F"/>
    <w:rsid w:val="00E85AF8"/>
    <w:rsid w:val="00E9627D"/>
    <w:rsid w:val="00EA5226"/>
    <w:rsid w:val="00EA714F"/>
    <w:rsid w:val="00EB0B88"/>
    <w:rsid w:val="00EB232C"/>
    <w:rsid w:val="00EB4DC9"/>
    <w:rsid w:val="00EB61DF"/>
    <w:rsid w:val="00EC149F"/>
    <w:rsid w:val="00EC1AB5"/>
    <w:rsid w:val="00ED0E25"/>
    <w:rsid w:val="00ED3A73"/>
    <w:rsid w:val="00EE0FCC"/>
    <w:rsid w:val="00EE428C"/>
    <w:rsid w:val="00EE5E45"/>
    <w:rsid w:val="00EE6D52"/>
    <w:rsid w:val="00EF26B0"/>
    <w:rsid w:val="00EF7183"/>
    <w:rsid w:val="00EF74B4"/>
    <w:rsid w:val="00F0074C"/>
    <w:rsid w:val="00F02C31"/>
    <w:rsid w:val="00F04B52"/>
    <w:rsid w:val="00F10A75"/>
    <w:rsid w:val="00F11B6C"/>
    <w:rsid w:val="00F14602"/>
    <w:rsid w:val="00F2159F"/>
    <w:rsid w:val="00F25B36"/>
    <w:rsid w:val="00F33F28"/>
    <w:rsid w:val="00F34BE2"/>
    <w:rsid w:val="00F40CBC"/>
    <w:rsid w:val="00F4403B"/>
    <w:rsid w:val="00F46755"/>
    <w:rsid w:val="00F46FD0"/>
    <w:rsid w:val="00F512BA"/>
    <w:rsid w:val="00F51F51"/>
    <w:rsid w:val="00F53A74"/>
    <w:rsid w:val="00F63C91"/>
    <w:rsid w:val="00F670D6"/>
    <w:rsid w:val="00F72408"/>
    <w:rsid w:val="00F7394B"/>
    <w:rsid w:val="00F756D9"/>
    <w:rsid w:val="00F82867"/>
    <w:rsid w:val="00F86DEC"/>
    <w:rsid w:val="00F87539"/>
    <w:rsid w:val="00F91905"/>
    <w:rsid w:val="00FA2CA7"/>
    <w:rsid w:val="00FA2E3A"/>
    <w:rsid w:val="00FB01FE"/>
    <w:rsid w:val="00FB16F4"/>
    <w:rsid w:val="00FB212C"/>
    <w:rsid w:val="00FB2606"/>
    <w:rsid w:val="00FB532D"/>
    <w:rsid w:val="00FC2C83"/>
    <w:rsid w:val="00FC3370"/>
    <w:rsid w:val="00FC3461"/>
    <w:rsid w:val="00FD4107"/>
    <w:rsid w:val="00FD5FDE"/>
    <w:rsid w:val="00FE6A45"/>
    <w:rsid w:val="00FF3A9B"/>
    <w:rsid w:val="00FF474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FA536A"/>
  <w15:chartTrackingRefBased/>
  <w15:docId w15:val="{474DF504-F6AB-47C1-9FC0-0BFE9168B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A5401"/>
    <w:rPr>
      <w:lang w:val="ru-RU" w:eastAsia="ru-RU"/>
    </w:rPr>
  </w:style>
  <w:style w:type="paragraph" w:styleId="1">
    <w:name w:val="heading 1"/>
    <w:basedOn w:val="a"/>
    <w:next w:val="a"/>
    <w:qFormat/>
    <w:rsid w:val="00370872"/>
    <w:pPr>
      <w:keepNext/>
      <w:jc w:val="center"/>
      <w:outlineLvl w:val="0"/>
    </w:pPr>
    <w:rPr>
      <w:sz w:val="28"/>
      <w:u w:val="single"/>
      <w:lang w:val="uk-UA"/>
    </w:rPr>
  </w:style>
  <w:style w:type="paragraph" w:styleId="2">
    <w:name w:val="heading 2"/>
    <w:basedOn w:val="a"/>
    <w:next w:val="a"/>
    <w:qFormat/>
    <w:rsid w:val="00370872"/>
    <w:pPr>
      <w:keepNext/>
      <w:jc w:val="both"/>
      <w:outlineLvl w:val="1"/>
    </w:pPr>
    <w:rPr>
      <w:sz w:val="28"/>
      <w:lang w:val="uk-UA"/>
    </w:rPr>
  </w:style>
  <w:style w:type="paragraph" w:styleId="3">
    <w:name w:val="heading 3"/>
    <w:basedOn w:val="a"/>
    <w:next w:val="a"/>
    <w:qFormat/>
    <w:rsid w:val="00370872"/>
    <w:pPr>
      <w:keepNext/>
      <w:jc w:val="center"/>
      <w:outlineLvl w:val="2"/>
    </w:pPr>
    <w:rPr>
      <w:sz w:val="28"/>
      <w:lang w:val="uk-UA"/>
    </w:rPr>
  </w:style>
  <w:style w:type="paragraph" w:styleId="4">
    <w:name w:val="heading 4"/>
    <w:basedOn w:val="a"/>
    <w:next w:val="a"/>
    <w:qFormat/>
    <w:rsid w:val="00370872"/>
    <w:pPr>
      <w:keepNext/>
      <w:ind w:left="426" w:hanging="426"/>
      <w:jc w:val="both"/>
      <w:outlineLvl w:val="3"/>
    </w:pPr>
    <w:rPr>
      <w:sz w:val="28"/>
      <w:lang w:val="uk-UA"/>
    </w:rPr>
  </w:style>
  <w:style w:type="paragraph" w:styleId="5">
    <w:name w:val="heading 5"/>
    <w:basedOn w:val="a"/>
    <w:next w:val="a"/>
    <w:qFormat/>
    <w:rsid w:val="00370872"/>
    <w:pPr>
      <w:keepNext/>
      <w:jc w:val="center"/>
      <w:outlineLvl w:val="4"/>
    </w:pPr>
    <w:rPr>
      <w:b/>
      <w:sz w:val="32"/>
      <w:lang w:val="uk-UA"/>
    </w:rPr>
  </w:style>
  <w:style w:type="paragraph" w:styleId="6">
    <w:name w:val="heading 6"/>
    <w:basedOn w:val="a"/>
    <w:next w:val="a"/>
    <w:qFormat/>
    <w:rsid w:val="00370872"/>
    <w:pPr>
      <w:keepNext/>
      <w:ind w:left="426" w:hanging="426"/>
      <w:jc w:val="center"/>
      <w:outlineLvl w:val="5"/>
    </w:pPr>
    <w:rPr>
      <w:b/>
      <w:sz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70872"/>
    <w:pPr>
      <w:jc w:val="both"/>
    </w:pPr>
    <w:rPr>
      <w:sz w:val="28"/>
      <w:lang w:val="uk-UA"/>
    </w:rPr>
  </w:style>
  <w:style w:type="paragraph" w:styleId="a4">
    <w:name w:val="Body Text Indent"/>
    <w:basedOn w:val="a"/>
    <w:link w:val="a5"/>
    <w:rsid w:val="00370872"/>
    <w:pPr>
      <w:ind w:left="426" w:hanging="426"/>
      <w:jc w:val="both"/>
    </w:pPr>
    <w:rPr>
      <w:sz w:val="28"/>
      <w:lang w:val="uk-UA"/>
    </w:rPr>
  </w:style>
  <w:style w:type="paragraph" w:styleId="20">
    <w:name w:val="Body Text 2"/>
    <w:basedOn w:val="a"/>
    <w:rsid w:val="00370872"/>
    <w:rPr>
      <w:sz w:val="28"/>
      <w:lang w:val="uk-UA"/>
    </w:rPr>
  </w:style>
  <w:style w:type="paragraph" w:styleId="21">
    <w:name w:val="Body Text Indent 2"/>
    <w:basedOn w:val="a"/>
    <w:rsid w:val="00370872"/>
    <w:pPr>
      <w:ind w:left="284"/>
    </w:pPr>
    <w:rPr>
      <w:sz w:val="28"/>
    </w:rPr>
  </w:style>
  <w:style w:type="paragraph" w:styleId="a6">
    <w:name w:val="Block Text"/>
    <w:basedOn w:val="a"/>
    <w:rsid w:val="00370872"/>
    <w:pPr>
      <w:shd w:val="clear" w:color="auto" w:fill="FFFFFF"/>
      <w:ind w:left="567" w:right="-1" w:hanging="283"/>
      <w:jc w:val="both"/>
    </w:pPr>
    <w:rPr>
      <w:color w:val="000000"/>
      <w:spacing w:val="-10"/>
      <w:sz w:val="29"/>
      <w:lang w:val="en-US"/>
    </w:rPr>
  </w:style>
  <w:style w:type="paragraph" w:styleId="30">
    <w:name w:val="Body Text Indent 3"/>
    <w:basedOn w:val="a"/>
    <w:rsid w:val="00370872"/>
    <w:pPr>
      <w:ind w:left="284" w:hanging="284"/>
      <w:jc w:val="both"/>
    </w:pPr>
    <w:rPr>
      <w:sz w:val="28"/>
      <w:lang w:val="uk-UA"/>
    </w:rPr>
  </w:style>
  <w:style w:type="paragraph" w:styleId="a7">
    <w:name w:val="Title"/>
    <w:basedOn w:val="a"/>
    <w:qFormat/>
    <w:rsid w:val="00370872"/>
    <w:pPr>
      <w:widowControl w:val="0"/>
      <w:jc w:val="center"/>
    </w:pPr>
    <w:rPr>
      <w:snapToGrid w:val="0"/>
      <w:sz w:val="24"/>
      <w:lang w:val="uk-UA"/>
    </w:rPr>
  </w:style>
  <w:style w:type="paragraph" w:styleId="a8">
    <w:name w:val="Balloon Text"/>
    <w:basedOn w:val="a"/>
    <w:semiHidden/>
    <w:rsid w:val="00C244CC"/>
    <w:rPr>
      <w:rFonts w:ascii="Tahoma" w:hAnsi="Tahoma" w:cs="Tahoma"/>
      <w:sz w:val="16"/>
      <w:szCs w:val="16"/>
    </w:rPr>
  </w:style>
  <w:style w:type="paragraph" w:styleId="a9">
    <w:name w:val="List Paragraph"/>
    <w:basedOn w:val="a"/>
    <w:uiPriority w:val="34"/>
    <w:qFormat/>
    <w:rsid w:val="003E0F9B"/>
    <w:pPr>
      <w:ind w:left="708"/>
    </w:pPr>
  </w:style>
  <w:style w:type="table" w:styleId="aa">
    <w:name w:val="Table Grid"/>
    <w:basedOn w:val="a1"/>
    <w:rsid w:val="007319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
    <w:rsid w:val="006C6933"/>
    <w:pPr>
      <w:tabs>
        <w:tab w:val="center" w:pos="4677"/>
        <w:tab w:val="right" w:pos="9355"/>
      </w:tabs>
    </w:pPr>
  </w:style>
  <w:style w:type="character" w:styleId="ac">
    <w:name w:val="page number"/>
    <w:basedOn w:val="a0"/>
    <w:rsid w:val="006C6933"/>
  </w:style>
  <w:style w:type="character" w:styleId="ad">
    <w:name w:val="annotation reference"/>
    <w:rsid w:val="00DB1944"/>
    <w:rPr>
      <w:sz w:val="16"/>
      <w:szCs w:val="16"/>
    </w:rPr>
  </w:style>
  <w:style w:type="paragraph" w:styleId="ae">
    <w:name w:val="annotation text"/>
    <w:basedOn w:val="a"/>
    <w:link w:val="af"/>
    <w:rsid w:val="00DB1944"/>
  </w:style>
  <w:style w:type="character" w:customStyle="1" w:styleId="af">
    <w:name w:val="Текст примечания Знак"/>
    <w:link w:val="ae"/>
    <w:rsid w:val="00DB1944"/>
    <w:rPr>
      <w:lang w:val="ru-RU" w:eastAsia="ru-RU" w:bidi="ar-SA"/>
    </w:rPr>
  </w:style>
  <w:style w:type="character" w:styleId="af0">
    <w:name w:val="Emphasis"/>
    <w:qFormat/>
    <w:rsid w:val="00106D37"/>
    <w:rPr>
      <w:i/>
      <w:iCs/>
    </w:rPr>
  </w:style>
  <w:style w:type="paragraph" w:styleId="af1">
    <w:name w:val="annotation subject"/>
    <w:basedOn w:val="ae"/>
    <w:next w:val="ae"/>
    <w:semiHidden/>
    <w:rsid w:val="00C6764F"/>
    <w:rPr>
      <w:b/>
      <w:bCs/>
    </w:rPr>
  </w:style>
  <w:style w:type="paragraph" w:styleId="af2">
    <w:name w:val="Normal (Web)"/>
    <w:basedOn w:val="a"/>
    <w:rsid w:val="00BB0B6B"/>
    <w:pPr>
      <w:spacing w:before="100" w:beforeAutospacing="1" w:after="100" w:afterAutospacing="1"/>
    </w:pPr>
    <w:rPr>
      <w:sz w:val="24"/>
      <w:szCs w:val="24"/>
    </w:rPr>
  </w:style>
  <w:style w:type="character" w:customStyle="1" w:styleId="a5">
    <w:name w:val="Основной текст с отступом Знак"/>
    <w:link w:val="a4"/>
    <w:rsid w:val="006A3854"/>
    <w:rPr>
      <w:sz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2954740">
      <w:bodyDiv w:val="1"/>
      <w:marLeft w:val="0"/>
      <w:marRight w:val="0"/>
      <w:marTop w:val="0"/>
      <w:marBottom w:val="0"/>
      <w:divBdr>
        <w:top w:val="none" w:sz="0" w:space="0" w:color="auto"/>
        <w:left w:val="none" w:sz="0" w:space="0" w:color="auto"/>
        <w:bottom w:val="none" w:sz="0" w:space="0" w:color="auto"/>
        <w:right w:val="none" w:sz="0" w:space="0" w:color="auto"/>
      </w:divBdr>
    </w:div>
    <w:div w:id="1382560715">
      <w:bodyDiv w:val="1"/>
      <w:marLeft w:val="0"/>
      <w:marRight w:val="0"/>
      <w:marTop w:val="0"/>
      <w:marBottom w:val="0"/>
      <w:divBdr>
        <w:top w:val="none" w:sz="0" w:space="0" w:color="auto"/>
        <w:left w:val="none" w:sz="0" w:space="0" w:color="auto"/>
        <w:bottom w:val="none" w:sz="0" w:space="0" w:color="auto"/>
        <w:right w:val="none" w:sz="0" w:space="0" w:color="auto"/>
      </w:divBdr>
    </w:div>
    <w:div w:id="1679195061">
      <w:bodyDiv w:val="1"/>
      <w:marLeft w:val="0"/>
      <w:marRight w:val="0"/>
      <w:marTop w:val="0"/>
      <w:marBottom w:val="0"/>
      <w:divBdr>
        <w:top w:val="none" w:sz="0" w:space="0" w:color="auto"/>
        <w:left w:val="none" w:sz="0" w:space="0" w:color="auto"/>
        <w:bottom w:val="none" w:sz="0" w:space="0" w:color="auto"/>
        <w:right w:val="none" w:sz="0" w:space="0" w:color="auto"/>
      </w:divBdr>
      <w:divsChild>
        <w:div w:id="1295982266">
          <w:marLeft w:val="375"/>
          <w:marRight w:val="225"/>
          <w:marTop w:val="0"/>
          <w:marBottom w:val="0"/>
          <w:divBdr>
            <w:top w:val="none" w:sz="0" w:space="0" w:color="auto"/>
            <w:left w:val="none" w:sz="0" w:space="0" w:color="auto"/>
            <w:bottom w:val="none" w:sz="0" w:space="0" w:color="auto"/>
            <w:right w:val="none" w:sz="0" w:space="0" w:color="auto"/>
          </w:divBdr>
          <w:divsChild>
            <w:div w:id="1294218222">
              <w:marLeft w:val="0"/>
              <w:marRight w:val="0"/>
              <w:marTop w:val="0"/>
              <w:marBottom w:val="0"/>
              <w:divBdr>
                <w:top w:val="none" w:sz="0" w:space="0" w:color="auto"/>
                <w:left w:val="none" w:sz="0" w:space="0" w:color="auto"/>
                <w:bottom w:val="none" w:sz="0" w:space="0" w:color="auto"/>
                <w:right w:val="none" w:sz="0" w:space="0" w:color="auto"/>
              </w:divBdr>
              <w:divsChild>
                <w:div w:id="80061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05F023882784844BBA5E7C7CB40DF63" ma:contentTypeVersion="11" ma:contentTypeDescription="Create a new document." ma:contentTypeScope="" ma:versionID="2c83d1d403ed373e1fa916d69f66fdda">
  <xsd:schema xmlns:xsd="http://www.w3.org/2001/XMLSchema" xmlns:xs="http://www.w3.org/2001/XMLSchema" xmlns:p="http://schemas.microsoft.com/office/2006/metadata/properties" xmlns:ns3="cc5ae197-2677-4df3-a7bf-6b70e82755cb" xmlns:ns4="c15e601b-4143-4aca-a086-f9b5bf41f926" targetNamespace="http://schemas.microsoft.com/office/2006/metadata/properties" ma:root="true" ma:fieldsID="4bcfa82e9cee78c9d34875ab2531347c" ns3:_="" ns4:_="">
    <xsd:import namespace="cc5ae197-2677-4df3-a7bf-6b70e82755cb"/>
    <xsd:import namespace="c15e601b-4143-4aca-a086-f9b5bf41f926"/>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5ae197-2677-4df3-a7bf-6b70e82755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15e601b-4143-4aca-a086-f9b5bf41f92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0F5512-FD38-4733-BC9F-54CCCA51928D}">
  <ds:schemaRefs>
    <ds:schemaRef ds:uri="http://schemas.microsoft.com/sharepoint/v3/contenttype/forms"/>
  </ds:schemaRefs>
</ds:datastoreItem>
</file>

<file path=customXml/itemProps2.xml><?xml version="1.0" encoding="utf-8"?>
<ds:datastoreItem xmlns:ds="http://schemas.openxmlformats.org/officeDocument/2006/customXml" ds:itemID="{1C13E722-3AF1-4115-8037-CBE7A3CB55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5ae197-2677-4df3-a7bf-6b70e82755cb"/>
    <ds:schemaRef ds:uri="c15e601b-4143-4aca-a086-f9b5bf41f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1C6F03-AA14-4C4F-92F7-B633CB2C435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A548D89-20B8-4F4F-82D7-A0A12B66B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20</Pages>
  <Words>6561</Words>
  <Characters>46159</Characters>
  <Application>Microsoft Office Word</Application>
  <DocSecurity>0</DocSecurity>
  <Lines>384</Lines>
  <Paragraphs>105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Розділ I</vt:lpstr>
      <vt:lpstr>Розділ I</vt:lpstr>
    </vt:vector>
  </TitlesOfParts>
  <Company>mez</Company>
  <LinksUpToDate>false</LinksUpToDate>
  <CharactersWithSpaces>52615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Розділ I</dc:title>
  <dc:subject/>
  <dc:creator>druk</dc:creator>
  <cp:keywords/>
  <dc:description>JU$t bEEn CAPuted!</dc:description>
  <cp:lastModifiedBy>SEKRETAR</cp:lastModifiedBy>
  <cp:revision>57</cp:revision>
  <cp:lastPrinted>2019-01-03T07:15:00Z</cp:lastPrinted>
  <dcterms:created xsi:type="dcterms:W3CDTF">2020-11-23T08:25:00Z</dcterms:created>
  <dcterms:modified xsi:type="dcterms:W3CDTF">2021-08-30T13:35:00Z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0x010100805F023882784844BBA5E7C7CB40DF63</vt:lpwstr>
  </property>
</Properties>
</file>